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95C1D" w14:textId="1945AE1A" w:rsidR="003B06AC" w:rsidRPr="00FD44BE" w:rsidRDefault="00FD44BE" w:rsidP="00FD44BE">
      <w:pPr>
        <w:jc w:val="center"/>
        <w:rPr>
          <w:sz w:val="40"/>
          <w:szCs w:val="40"/>
        </w:rPr>
      </w:pPr>
      <w:r w:rsidRPr="00FD44BE">
        <w:rPr>
          <w:sz w:val="40"/>
          <w:szCs w:val="40"/>
        </w:rPr>
        <w:t>Mapa nr 1</w:t>
      </w:r>
    </w:p>
    <w:p w14:paraId="165905F4" w14:textId="1C6F1FF1" w:rsidR="003B06AC" w:rsidRDefault="00FD44BE" w:rsidP="003B06AC">
      <w:r w:rsidRPr="003B06AC">
        <w:rPr>
          <w:noProof/>
        </w:rPr>
        <w:drawing>
          <wp:anchor distT="0" distB="0" distL="114300" distR="114300" simplePos="0" relativeHeight="251659264" behindDoc="0" locked="0" layoutInCell="1" allowOverlap="1" wp14:anchorId="2F756859" wp14:editId="6E291A3E">
            <wp:simplePos x="0" y="0"/>
            <wp:positionH relativeFrom="margin">
              <wp:align>left</wp:align>
            </wp:positionH>
            <wp:positionV relativeFrom="paragraph">
              <wp:posOffset>316865</wp:posOffset>
            </wp:positionV>
            <wp:extent cx="6725920" cy="7410450"/>
            <wp:effectExtent l="0" t="0" r="0" b="0"/>
            <wp:wrapSquare wrapText="bothSides"/>
            <wp:docPr id="180910293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102937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5920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0C2458" w14:textId="00B94430" w:rsidR="003B06AC" w:rsidRDefault="003B06AC" w:rsidP="003B06AC"/>
    <w:p w14:paraId="4A715F68" w14:textId="18C1CF69" w:rsidR="003B06AC" w:rsidRPr="00FD44BE" w:rsidRDefault="003B06AC" w:rsidP="00FD44BE">
      <w:pPr>
        <w:jc w:val="center"/>
        <w:rPr>
          <w:sz w:val="40"/>
          <w:szCs w:val="40"/>
        </w:rPr>
      </w:pPr>
      <w:r w:rsidRPr="003B06AC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1A99F0DF" wp14:editId="4754202B">
            <wp:simplePos x="0" y="0"/>
            <wp:positionH relativeFrom="margin">
              <wp:align>left</wp:align>
            </wp:positionH>
            <wp:positionV relativeFrom="paragraph">
              <wp:posOffset>593535</wp:posOffset>
            </wp:positionV>
            <wp:extent cx="6552565" cy="6155055"/>
            <wp:effectExtent l="0" t="0" r="635" b="0"/>
            <wp:wrapSquare wrapText="bothSides"/>
            <wp:docPr id="15035101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5101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2565" cy="615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44BE">
        <w:rPr>
          <w:sz w:val="40"/>
          <w:szCs w:val="40"/>
        </w:rPr>
        <w:t>Mapa nr 2</w:t>
      </w:r>
    </w:p>
    <w:p w14:paraId="26C97CC9" w14:textId="77777777" w:rsidR="003B06AC" w:rsidRDefault="003B06AC" w:rsidP="003B06AC"/>
    <w:p w14:paraId="10F6D904" w14:textId="186B1682" w:rsidR="003B06AC" w:rsidRDefault="003B06AC" w:rsidP="003B06AC">
      <w:pPr>
        <w:rPr>
          <w:noProof/>
        </w:rPr>
      </w:pPr>
      <w:r w:rsidRPr="003B06AC">
        <w:rPr>
          <w:noProof/>
        </w:rPr>
        <w:lastRenderedPageBreak/>
        <w:drawing>
          <wp:inline distT="0" distB="0" distL="0" distR="0" wp14:anchorId="5F4B49B3" wp14:editId="33CB7F20">
            <wp:extent cx="6645910" cy="6896100"/>
            <wp:effectExtent l="0" t="0" r="2540" b="0"/>
            <wp:docPr id="6311123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11238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9CB3A" w14:textId="77777777" w:rsidR="00FD44BE" w:rsidRDefault="00FD44BE" w:rsidP="00FD44BE">
      <w:pPr>
        <w:rPr>
          <w:noProof/>
        </w:rPr>
      </w:pPr>
    </w:p>
    <w:p w14:paraId="52D28185" w14:textId="6FA3281A" w:rsidR="00FD44BE" w:rsidRPr="00FD44BE" w:rsidRDefault="00FD44BE" w:rsidP="00FD44BE">
      <w:pPr>
        <w:tabs>
          <w:tab w:val="left" w:pos="4588"/>
        </w:tabs>
        <w:rPr>
          <w:sz w:val="40"/>
          <w:szCs w:val="40"/>
        </w:rPr>
      </w:pPr>
      <w:r>
        <w:tab/>
      </w:r>
      <w:r w:rsidRPr="00FD44BE">
        <w:rPr>
          <w:sz w:val="40"/>
          <w:szCs w:val="40"/>
        </w:rPr>
        <w:t>Mapa 3</w:t>
      </w:r>
    </w:p>
    <w:sectPr w:rsidR="00FD44BE" w:rsidRPr="00FD44BE" w:rsidSect="003B06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6AC"/>
    <w:rsid w:val="003544DC"/>
    <w:rsid w:val="003B06AC"/>
    <w:rsid w:val="006152FD"/>
    <w:rsid w:val="00FD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C2BD"/>
  <w15:chartTrackingRefBased/>
  <w15:docId w15:val="{42156E17-52F7-462C-91F1-C51D41624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06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06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B06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06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06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06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06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06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06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06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06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06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06A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06A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06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06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06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06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06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06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06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06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06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06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06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06A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06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06A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06A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Należyty</dc:creator>
  <cp:keywords/>
  <dc:description/>
  <cp:lastModifiedBy>Piotr Należyty</cp:lastModifiedBy>
  <cp:revision>2</cp:revision>
  <dcterms:created xsi:type="dcterms:W3CDTF">2025-06-12T05:56:00Z</dcterms:created>
  <dcterms:modified xsi:type="dcterms:W3CDTF">2025-06-12T06:30:00Z</dcterms:modified>
</cp:coreProperties>
</file>