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ADCD3" w14:textId="77777777" w:rsidR="00117278" w:rsidRPr="00DB0C78" w:rsidRDefault="00117278" w:rsidP="00117278">
      <w:pPr>
        <w:rPr>
          <w:rFonts w:eastAsia="Times New Roman" w:cs="Times New Roman"/>
          <w:bCs/>
          <w:lang w:eastAsia="pl-PL"/>
        </w:rPr>
      </w:pPr>
      <w:r w:rsidRPr="00DB0C78">
        <w:rPr>
          <w:rFonts w:eastAsia="Times New Roman" w:cs="Times New Roman"/>
          <w:b/>
          <w:szCs w:val="20"/>
          <w:u w:val="single"/>
          <w:lang w:eastAsia="pl-PL"/>
        </w:rPr>
        <w:t xml:space="preserve">Załącznik nr 10 - </w:t>
      </w:r>
      <w:r w:rsidRPr="00DB0C78">
        <w:rPr>
          <w:rFonts w:eastAsia="Times New Roman" w:cs="Times New Roman"/>
          <w:bCs/>
          <w:u w:val="single"/>
          <w:lang w:eastAsia="pl-PL"/>
        </w:rPr>
        <w:t>Specyfikacja</w:t>
      </w:r>
      <w:r w:rsidRPr="00DB0C78">
        <w:rPr>
          <w:rFonts w:eastAsia="Times New Roman" w:cs="Times New Roman"/>
          <w:u w:val="single"/>
          <w:lang w:eastAsia="pl-PL"/>
        </w:rPr>
        <w:t xml:space="preserve"> </w:t>
      </w:r>
      <w:r w:rsidRPr="00DB0C78">
        <w:rPr>
          <w:rFonts w:eastAsia="Times New Roman" w:cs="Times New Roman"/>
          <w:bCs/>
          <w:u w:val="single"/>
          <w:lang w:eastAsia="pl-PL"/>
        </w:rPr>
        <w:t>techniczna wykonania i odbioru robót budowlanych</w:t>
      </w:r>
      <w:r w:rsidRPr="00DB0C78">
        <w:rPr>
          <w:rFonts w:eastAsia="Times New Roman" w:cs="Times New Roman"/>
          <w:bCs/>
          <w:lang w:eastAsia="pl-PL"/>
        </w:rPr>
        <w:t xml:space="preserve"> </w:t>
      </w:r>
    </w:p>
    <w:p w14:paraId="270689F5" w14:textId="77777777" w:rsidR="00117278" w:rsidRPr="00DB0C78" w:rsidRDefault="00117278" w:rsidP="00117278">
      <w:pPr>
        <w:spacing w:line="240" w:lineRule="auto"/>
        <w:rPr>
          <w:rFonts w:eastAsia="Times New Roman" w:cs="Times New Roman"/>
          <w:bCs/>
          <w:szCs w:val="24"/>
          <w:u w:val="single"/>
          <w:lang w:eastAsia="pl-PL"/>
        </w:rPr>
      </w:pPr>
    </w:p>
    <w:p w14:paraId="40E746C8" w14:textId="77777777" w:rsidR="00117278" w:rsidRPr="00DB0C78" w:rsidRDefault="00117278" w:rsidP="00117278">
      <w:pPr>
        <w:spacing w:line="240" w:lineRule="auto"/>
        <w:jc w:val="center"/>
        <w:rPr>
          <w:rFonts w:eastAsia="Times New Roman" w:cs="Times New Roman"/>
          <w:b/>
          <w:bCs/>
          <w:sz w:val="32"/>
          <w:szCs w:val="32"/>
          <w:lang w:eastAsia="pl-PL"/>
        </w:rPr>
      </w:pPr>
    </w:p>
    <w:p w14:paraId="03934B24" w14:textId="77777777" w:rsidR="00117278" w:rsidRPr="00DB0C78" w:rsidRDefault="00117278" w:rsidP="00117278">
      <w:pPr>
        <w:spacing w:line="240" w:lineRule="auto"/>
        <w:jc w:val="center"/>
        <w:rPr>
          <w:rFonts w:eastAsia="Times New Roman" w:cs="Times New Roman"/>
          <w:b/>
          <w:bCs/>
          <w:sz w:val="32"/>
          <w:szCs w:val="32"/>
          <w:lang w:eastAsia="pl-PL"/>
        </w:rPr>
      </w:pPr>
    </w:p>
    <w:p w14:paraId="44B64772" w14:textId="77777777" w:rsidR="00117278" w:rsidRPr="00467173" w:rsidRDefault="00117278" w:rsidP="00117278">
      <w:pPr>
        <w:pStyle w:val="Tytu"/>
        <w:spacing w:before="0" w:line="360" w:lineRule="auto"/>
        <w:rPr>
          <w:sz w:val="44"/>
          <w:szCs w:val="44"/>
        </w:rPr>
      </w:pPr>
      <w:r w:rsidRPr="00467173">
        <w:rPr>
          <w:sz w:val="44"/>
          <w:szCs w:val="44"/>
        </w:rPr>
        <w:t xml:space="preserve">SPECYFIKACJA TECHNICZNA WYKONANIA </w:t>
      </w:r>
    </w:p>
    <w:p w14:paraId="1FDFB011" w14:textId="77777777" w:rsidR="00117278" w:rsidRPr="00467173" w:rsidRDefault="00117278" w:rsidP="00117278">
      <w:pPr>
        <w:pStyle w:val="Tytu"/>
        <w:spacing w:before="0" w:line="360" w:lineRule="auto"/>
        <w:rPr>
          <w:sz w:val="44"/>
          <w:szCs w:val="44"/>
        </w:rPr>
      </w:pPr>
      <w:r w:rsidRPr="00467173">
        <w:rPr>
          <w:sz w:val="44"/>
          <w:szCs w:val="44"/>
        </w:rPr>
        <w:t>I ODBIORU ROBÓT BUDOWLANYCH (ST)</w:t>
      </w:r>
    </w:p>
    <w:p w14:paraId="637232DF" w14:textId="77777777" w:rsidR="00117278" w:rsidRPr="00DB0C78" w:rsidRDefault="00117278" w:rsidP="00117278">
      <w:pPr>
        <w:spacing w:line="240" w:lineRule="auto"/>
        <w:jc w:val="center"/>
        <w:rPr>
          <w:rFonts w:eastAsia="Times New Roman" w:cs="Times New Roman"/>
          <w:b/>
          <w:bCs/>
          <w:lang w:eastAsia="pl-PL"/>
        </w:rPr>
      </w:pPr>
    </w:p>
    <w:p w14:paraId="2F1685C8" w14:textId="77777777" w:rsidR="00117278" w:rsidRPr="00DB0C78" w:rsidRDefault="00117278" w:rsidP="00117278">
      <w:pPr>
        <w:spacing w:line="240" w:lineRule="auto"/>
        <w:jc w:val="center"/>
        <w:rPr>
          <w:rFonts w:eastAsia="Times New Roman" w:cs="Times New Roman"/>
          <w:b/>
          <w:bCs/>
          <w:lang w:eastAsia="pl-PL"/>
        </w:rPr>
      </w:pPr>
    </w:p>
    <w:p w14:paraId="0E170B4C" w14:textId="77777777" w:rsidR="00117278" w:rsidRPr="00DB0C78" w:rsidRDefault="00117278" w:rsidP="00117278">
      <w:pPr>
        <w:spacing w:line="240" w:lineRule="auto"/>
        <w:jc w:val="center"/>
        <w:rPr>
          <w:rFonts w:eastAsia="Times New Roman" w:cs="Times New Roman"/>
          <w:b/>
          <w:u w:val="single"/>
          <w:lang w:eastAsia="pl-PL"/>
        </w:rPr>
      </w:pPr>
      <w:r w:rsidRPr="00DB0C78">
        <w:rPr>
          <w:rFonts w:eastAsia="Times New Roman" w:cs="Times New Roman"/>
          <w:b/>
          <w:bCs/>
          <w:u w:val="single"/>
          <w:lang w:eastAsia="pl-PL"/>
        </w:rPr>
        <w:t xml:space="preserve">Nazwa zamówienia: </w:t>
      </w:r>
    </w:p>
    <w:p w14:paraId="25191A95" w14:textId="77777777" w:rsidR="00117278" w:rsidRPr="00DB0C78" w:rsidRDefault="00117278" w:rsidP="00117278">
      <w:pPr>
        <w:spacing w:line="240" w:lineRule="auto"/>
        <w:jc w:val="center"/>
        <w:rPr>
          <w:rFonts w:eastAsia="Times New Roman" w:cs="Times New Roman"/>
          <w:u w:val="single"/>
          <w:lang w:eastAsia="pl-PL"/>
        </w:rPr>
      </w:pPr>
    </w:p>
    <w:p w14:paraId="3CBFF396" w14:textId="563C2098" w:rsidR="00117278" w:rsidRDefault="00892B42" w:rsidP="0083487D">
      <w:pPr>
        <w:rPr>
          <w:rFonts w:ascii="Arial" w:hAnsi="Arial" w:cs="Arial"/>
          <w:b/>
          <w:bCs/>
          <w:sz w:val="28"/>
          <w:szCs w:val="28"/>
        </w:rPr>
      </w:pPr>
      <w:r w:rsidRPr="0083487D">
        <w:rPr>
          <w:rFonts w:ascii="Arial" w:hAnsi="Arial" w:cs="Arial"/>
          <w:bCs/>
          <w:noProof/>
          <w:sz w:val="28"/>
          <w:szCs w:val="28"/>
        </w:rPr>
        <w:t>„</w:t>
      </w:r>
      <w:r w:rsidRPr="0083487D">
        <w:rPr>
          <w:bCs/>
          <w:sz w:val="28"/>
          <w:szCs w:val="28"/>
        </w:rPr>
        <w:t xml:space="preserve">Renowacja kanalizacji sanitarnej </w:t>
      </w:r>
      <w:r w:rsidR="00465EC0">
        <w:rPr>
          <w:bCs/>
          <w:sz w:val="28"/>
          <w:szCs w:val="28"/>
        </w:rPr>
        <w:t xml:space="preserve">i deszczowej </w:t>
      </w:r>
      <w:r w:rsidRPr="0083487D">
        <w:rPr>
          <w:bCs/>
          <w:sz w:val="28"/>
          <w:szCs w:val="28"/>
        </w:rPr>
        <w:t xml:space="preserve">w </w:t>
      </w:r>
      <w:r w:rsidR="00465EC0">
        <w:rPr>
          <w:bCs/>
          <w:sz w:val="28"/>
          <w:szCs w:val="28"/>
        </w:rPr>
        <w:t>Bydgoszczy</w:t>
      </w:r>
      <w:r w:rsidR="0083487D" w:rsidRPr="0083487D">
        <w:rPr>
          <w:bCs/>
          <w:sz w:val="28"/>
          <w:szCs w:val="28"/>
        </w:rPr>
        <w:t>”</w:t>
      </w:r>
      <w:r w:rsidR="0083487D">
        <w:rPr>
          <w:bCs/>
          <w:sz w:val="28"/>
          <w:szCs w:val="28"/>
        </w:rPr>
        <w:t xml:space="preserve">  -  </w:t>
      </w:r>
      <w:r w:rsidR="006B167B" w:rsidRPr="00EC5B8F">
        <w:rPr>
          <w:rFonts w:cs="Times New Roman"/>
          <w:b/>
          <w:bCs/>
          <w:sz w:val="28"/>
          <w:szCs w:val="28"/>
        </w:rPr>
        <w:t>C</w:t>
      </w:r>
      <w:r w:rsidR="0083487D" w:rsidRPr="00EC5B8F">
        <w:rPr>
          <w:rFonts w:cs="Times New Roman"/>
          <w:b/>
          <w:bCs/>
          <w:sz w:val="28"/>
          <w:szCs w:val="28"/>
        </w:rPr>
        <w:t>ZĘŚĆ</w:t>
      </w:r>
      <w:r w:rsidR="006B167B" w:rsidRPr="00EC5B8F">
        <w:rPr>
          <w:rFonts w:cs="Times New Roman"/>
          <w:b/>
          <w:bCs/>
          <w:sz w:val="28"/>
          <w:szCs w:val="28"/>
        </w:rPr>
        <w:t xml:space="preserve"> I</w:t>
      </w:r>
    </w:p>
    <w:p w14:paraId="7550B0FF" w14:textId="68A5DBB6" w:rsidR="0083487D" w:rsidRPr="0083487D" w:rsidRDefault="0083487D" w:rsidP="0083487D">
      <w:pPr>
        <w:rPr>
          <w:rFonts w:ascii="Arial" w:hAnsi="Arial" w:cs="Arial"/>
          <w:b/>
          <w:bCs/>
          <w:sz w:val="28"/>
          <w:szCs w:val="28"/>
        </w:rPr>
      </w:pPr>
      <w:r>
        <w:rPr>
          <w:sz w:val="28"/>
          <w:szCs w:val="28"/>
          <w:lang w:eastAsia="pl-PL"/>
        </w:rPr>
        <w:t>„</w:t>
      </w:r>
      <w:r w:rsidRPr="0083487D">
        <w:rPr>
          <w:sz w:val="28"/>
          <w:szCs w:val="28"/>
          <w:lang w:eastAsia="pl-PL"/>
        </w:rPr>
        <w:t xml:space="preserve">Renowacja </w:t>
      </w:r>
      <w:r>
        <w:rPr>
          <w:sz w:val="28"/>
          <w:szCs w:val="28"/>
          <w:lang w:eastAsia="pl-PL"/>
        </w:rPr>
        <w:t>kanalizacji sanitarnej</w:t>
      </w:r>
      <w:r w:rsidRPr="0083487D">
        <w:rPr>
          <w:sz w:val="28"/>
          <w:szCs w:val="28"/>
          <w:lang w:eastAsia="pl-PL"/>
        </w:rPr>
        <w:t xml:space="preserve"> </w:t>
      </w:r>
      <w:r w:rsidRPr="0083487D">
        <w:rPr>
          <w:sz w:val="28"/>
          <w:szCs w:val="28"/>
        </w:rPr>
        <w:t xml:space="preserve">i deszczowej  w </w:t>
      </w:r>
      <w:r w:rsidRPr="0083487D">
        <w:rPr>
          <w:sz w:val="28"/>
          <w:szCs w:val="28"/>
          <w:lang w:eastAsia="pl-PL"/>
        </w:rPr>
        <w:t>Bydgoszczy</w:t>
      </w:r>
      <w:r>
        <w:rPr>
          <w:sz w:val="28"/>
          <w:szCs w:val="28"/>
          <w:lang w:eastAsia="pl-PL"/>
        </w:rPr>
        <w:t xml:space="preserve">”   -  </w:t>
      </w:r>
      <w:r w:rsidRPr="00EC5B8F">
        <w:rPr>
          <w:rFonts w:cs="Times New Roman"/>
          <w:b/>
          <w:bCs/>
          <w:sz w:val="28"/>
          <w:szCs w:val="28"/>
        </w:rPr>
        <w:t>CZĘŚĆ II</w:t>
      </w:r>
    </w:p>
    <w:p w14:paraId="32B93DC2" w14:textId="5F29ADF1" w:rsidR="00117278" w:rsidRDefault="00117278" w:rsidP="0083487D">
      <w:pPr>
        <w:spacing w:line="240" w:lineRule="auto"/>
        <w:jc w:val="center"/>
        <w:rPr>
          <w:rFonts w:eastAsia="Times New Roman" w:cs="Times New Roman"/>
          <w:b/>
          <w:bCs/>
          <w:lang w:eastAsia="pl-PL"/>
        </w:rPr>
      </w:pPr>
      <w:r w:rsidRPr="00DB0C78">
        <w:rPr>
          <w:rFonts w:eastAsia="Times New Roman" w:cs="Times New Roman"/>
          <w:b/>
          <w:bCs/>
          <w:lang w:eastAsia="pl-PL"/>
        </w:rPr>
        <w:t>Kody CPV</w:t>
      </w:r>
    </w:p>
    <w:p w14:paraId="127DD5A8" w14:textId="77777777" w:rsidR="0083487D" w:rsidRPr="00DB0C78" w:rsidRDefault="0083487D" w:rsidP="0083487D">
      <w:pPr>
        <w:spacing w:line="240" w:lineRule="auto"/>
        <w:jc w:val="center"/>
        <w:rPr>
          <w:rFonts w:eastAsia="Times New Roman" w:cs="Times New Roman"/>
          <w:lang w:eastAsia="pl-PL"/>
        </w:rPr>
      </w:pPr>
    </w:p>
    <w:p w14:paraId="078319D1" w14:textId="77777777" w:rsidR="00117278" w:rsidRPr="00DB0C78" w:rsidRDefault="00117278" w:rsidP="00117278">
      <w:pPr>
        <w:pStyle w:val="Bezodstpw"/>
        <w:ind w:left="1134"/>
        <w:rPr>
          <w:lang w:eastAsia="pl-PL"/>
        </w:rPr>
      </w:pPr>
      <w:r w:rsidRPr="00DB0C78">
        <w:rPr>
          <w:lang w:eastAsia="pl-PL"/>
        </w:rPr>
        <w:t>45453000 – 7  -   Roboty remontowe i renowacyjne</w:t>
      </w:r>
    </w:p>
    <w:p w14:paraId="4B820E56" w14:textId="77777777" w:rsidR="00117278" w:rsidRDefault="00117278" w:rsidP="00117278">
      <w:pPr>
        <w:pStyle w:val="Bezodstpw"/>
        <w:ind w:left="1134"/>
        <w:rPr>
          <w:lang w:eastAsia="pl-PL"/>
        </w:rPr>
      </w:pPr>
      <w:r w:rsidRPr="00DB0C78">
        <w:rPr>
          <w:lang w:eastAsia="pl-PL"/>
        </w:rPr>
        <w:t>45453100 – 8  -   Roboty renowacyjne</w:t>
      </w:r>
    </w:p>
    <w:p w14:paraId="0809BA5A" w14:textId="3BB5D004" w:rsidR="00117278" w:rsidRDefault="00117278" w:rsidP="0083487D">
      <w:pPr>
        <w:pStyle w:val="Bezodstpw"/>
        <w:ind w:left="1134"/>
      </w:pPr>
      <w:r w:rsidRPr="005F749F">
        <w:t>45232400 – 6</w:t>
      </w:r>
      <w:r>
        <w:t xml:space="preserve">  -   Roboty budowlane w zakresie kanałów ściekowych</w:t>
      </w:r>
    </w:p>
    <w:p w14:paraId="20AC9406" w14:textId="77777777" w:rsidR="0083487D" w:rsidRPr="005F749F" w:rsidRDefault="0083487D" w:rsidP="0083487D">
      <w:pPr>
        <w:pStyle w:val="Bezodstpw"/>
        <w:ind w:left="1134"/>
      </w:pPr>
    </w:p>
    <w:p w14:paraId="2477332E" w14:textId="521A945E" w:rsidR="00117278" w:rsidRDefault="00117278" w:rsidP="0083487D">
      <w:pPr>
        <w:spacing w:before="0" w:after="0" w:line="240" w:lineRule="auto"/>
        <w:jc w:val="center"/>
        <w:rPr>
          <w:rStyle w:val="Pogrubienie"/>
        </w:rPr>
      </w:pPr>
      <w:r w:rsidRPr="00CC7234">
        <w:rPr>
          <w:rStyle w:val="Pogrubienie"/>
        </w:rPr>
        <w:t>Nazwa i adres Zamawiającego</w:t>
      </w:r>
      <w:r w:rsidR="0083487D">
        <w:rPr>
          <w:rStyle w:val="Pogrubienie"/>
        </w:rPr>
        <w:t>:</w:t>
      </w:r>
    </w:p>
    <w:p w14:paraId="0BF33405" w14:textId="77777777" w:rsidR="00117278" w:rsidRPr="00CC7234" w:rsidRDefault="00117278" w:rsidP="00117278">
      <w:pPr>
        <w:spacing w:before="0" w:after="0" w:line="240" w:lineRule="auto"/>
        <w:jc w:val="center"/>
        <w:rPr>
          <w:rStyle w:val="Pogrubienie"/>
          <w:b w:val="0"/>
        </w:rPr>
      </w:pPr>
      <w:r w:rsidRPr="00CC7234">
        <w:rPr>
          <w:rStyle w:val="Pogrubienie"/>
        </w:rPr>
        <w:t>Miejskie Wodociągi i Kanalizacja w Bydgoszczy - sp. z o.o.</w:t>
      </w:r>
    </w:p>
    <w:p w14:paraId="33EE6DF8" w14:textId="60BACC56" w:rsidR="006B167B" w:rsidRDefault="00117278" w:rsidP="0083487D">
      <w:pPr>
        <w:spacing w:before="0" w:after="0" w:line="240" w:lineRule="auto"/>
        <w:jc w:val="center"/>
        <w:rPr>
          <w:rStyle w:val="Pogrubienie"/>
        </w:rPr>
      </w:pPr>
      <w:r w:rsidRPr="00CC7234">
        <w:rPr>
          <w:rStyle w:val="Pogrubienie"/>
        </w:rPr>
        <w:t>ul. Toruńska 103,   85-817 Bydgoszcz</w:t>
      </w:r>
    </w:p>
    <w:p w14:paraId="51FE271C" w14:textId="77777777" w:rsidR="0083487D" w:rsidRDefault="0083487D" w:rsidP="0083487D">
      <w:pPr>
        <w:spacing w:before="0" w:after="0" w:line="240" w:lineRule="auto"/>
        <w:jc w:val="center"/>
        <w:rPr>
          <w:rStyle w:val="Pogrubienie"/>
        </w:rPr>
      </w:pPr>
    </w:p>
    <w:p w14:paraId="1438E172" w14:textId="77777777" w:rsidR="0083487D" w:rsidRPr="0083487D" w:rsidRDefault="0083487D" w:rsidP="0083487D">
      <w:pPr>
        <w:spacing w:before="0" w:after="0" w:line="240" w:lineRule="auto"/>
        <w:jc w:val="center"/>
        <w:rPr>
          <w:rStyle w:val="Pogrubienie"/>
          <w:b w:val="0"/>
        </w:rPr>
      </w:pPr>
    </w:p>
    <w:p w14:paraId="0BB96FE9" w14:textId="77777777" w:rsidR="00117278" w:rsidRPr="00CC7234" w:rsidRDefault="00117278" w:rsidP="00117278">
      <w:pPr>
        <w:widowControl w:val="0"/>
        <w:autoSpaceDE w:val="0"/>
        <w:autoSpaceDN w:val="0"/>
        <w:adjustRightInd w:val="0"/>
        <w:spacing w:before="0" w:after="0" w:line="240" w:lineRule="auto"/>
        <w:rPr>
          <w:rStyle w:val="Pogrubienie"/>
        </w:rPr>
      </w:pPr>
      <w:r w:rsidRPr="00CC7234">
        <w:rPr>
          <w:rStyle w:val="Pogrubienie"/>
        </w:rPr>
        <w:t>Opracował:</w:t>
      </w:r>
    </w:p>
    <w:p w14:paraId="6406F577" w14:textId="77777777" w:rsidR="00117278" w:rsidRDefault="00117278" w:rsidP="00117278">
      <w:pPr>
        <w:spacing w:before="0" w:after="0" w:line="240" w:lineRule="auto"/>
        <w:rPr>
          <w:rFonts w:eastAsia="Times New Roman" w:cs="Times New Roman"/>
          <w:lang w:eastAsia="pl-PL"/>
        </w:rPr>
      </w:pPr>
      <w:r w:rsidRPr="00DB0C78">
        <w:rPr>
          <w:rFonts w:eastAsia="Times New Roman" w:cs="Times New Roman"/>
          <w:lang w:eastAsia="pl-PL"/>
        </w:rPr>
        <w:t>mgr inż. Waldemar Skibka</w:t>
      </w:r>
    </w:p>
    <w:p w14:paraId="7903E173" w14:textId="77777777" w:rsidR="00BA603C" w:rsidRDefault="00BA603C" w:rsidP="00117278">
      <w:pPr>
        <w:spacing w:before="0" w:after="0" w:line="240" w:lineRule="auto"/>
        <w:rPr>
          <w:rFonts w:eastAsia="Times New Roman" w:cs="Times New Roman"/>
          <w:lang w:eastAsia="pl-PL"/>
        </w:rPr>
      </w:pPr>
    </w:p>
    <w:p w14:paraId="320D0773" w14:textId="77777777" w:rsidR="00BA603C" w:rsidRPr="00DB0C78" w:rsidRDefault="00BA603C" w:rsidP="00117278">
      <w:pPr>
        <w:spacing w:before="0" w:after="0" w:line="240" w:lineRule="auto"/>
        <w:rPr>
          <w:rFonts w:eastAsia="Times New Roman" w:cs="Times New Roman"/>
          <w:lang w:eastAsia="pl-PL"/>
        </w:rPr>
      </w:pPr>
    </w:p>
    <w:sdt>
      <w:sdtPr>
        <w:rPr>
          <w:b/>
          <w:sz w:val="32"/>
          <w:szCs w:val="32"/>
        </w:rPr>
        <w:id w:val="-392438943"/>
        <w:docPartObj>
          <w:docPartGallery w:val="Table of Contents"/>
          <w:docPartUnique/>
        </w:docPartObj>
      </w:sdtPr>
      <w:sdtEndPr>
        <w:rPr>
          <w:bCs/>
          <w:sz w:val="24"/>
          <w:szCs w:val="22"/>
        </w:rPr>
      </w:sdtEndPr>
      <w:sdtContent>
        <w:p w14:paraId="7A03BC6E" w14:textId="77777777" w:rsidR="00117278" w:rsidRPr="00047B7F" w:rsidRDefault="00117278" w:rsidP="00117278">
          <w:pPr>
            <w:pStyle w:val="Bezodstpw"/>
            <w:spacing w:after="240"/>
            <w:rPr>
              <w:b/>
              <w:sz w:val="32"/>
              <w:szCs w:val="32"/>
            </w:rPr>
          </w:pPr>
          <w:r w:rsidRPr="00047B7F">
            <w:rPr>
              <w:b/>
              <w:sz w:val="32"/>
              <w:szCs w:val="32"/>
            </w:rPr>
            <w:t>Spis zawartości ST:</w:t>
          </w:r>
        </w:p>
        <w:p w14:paraId="73C137C6" w14:textId="19A5EC37" w:rsidR="00B73C9E" w:rsidRDefault="00117278">
          <w:pPr>
            <w:pStyle w:val="Spistreci1"/>
            <w:rPr>
              <w:rFonts w:asciiTheme="minorHAnsi" w:eastAsiaTheme="minorEastAsia" w:hAnsiTheme="minorHAnsi" w:cstheme="minorBidi"/>
              <w:b w:val="0"/>
              <w:bCs w:val="0"/>
              <w:caps w:val="0"/>
              <w:color w:val="auto"/>
              <w:sz w:val="22"/>
              <w:szCs w:val="22"/>
            </w:rPr>
          </w:pPr>
          <w:r>
            <w:fldChar w:fldCharType="begin"/>
          </w:r>
          <w:r>
            <w:instrText xml:space="preserve"> TOC \o \h \z \u </w:instrText>
          </w:r>
          <w:r>
            <w:fldChar w:fldCharType="separate"/>
          </w:r>
          <w:hyperlink w:anchor="_Toc129351663" w:history="1">
            <w:r w:rsidR="00B73C9E" w:rsidRPr="001D6747">
              <w:rPr>
                <w:rStyle w:val="Hipercze"/>
              </w:rPr>
              <w:t>A.1  OGÓLNY OPIS PRZEDMIOTU ZAMÓWIENIA</w:t>
            </w:r>
            <w:r w:rsidR="00B73C9E">
              <w:rPr>
                <w:webHidden/>
              </w:rPr>
              <w:tab/>
            </w:r>
            <w:r w:rsidR="00B73C9E">
              <w:rPr>
                <w:webHidden/>
              </w:rPr>
              <w:fldChar w:fldCharType="begin"/>
            </w:r>
            <w:r w:rsidR="00B73C9E">
              <w:rPr>
                <w:webHidden/>
              </w:rPr>
              <w:instrText xml:space="preserve"> PAGEREF _Toc129351663 \h </w:instrText>
            </w:r>
            <w:r w:rsidR="00B73C9E">
              <w:rPr>
                <w:webHidden/>
              </w:rPr>
            </w:r>
            <w:r w:rsidR="00B73C9E">
              <w:rPr>
                <w:webHidden/>
              </w:rPr>
              <w:fldChar w:fldCharType="separate"/>
            </w:r>
            <w:r w:rsidR="009B7A70">
              <w:rPr>
                <w:webHidden/>
              </w:rPr>
              <w:t>4</w:t>
            </w:r>
            <w:r w:rsidR="00B73C9E">
              <w:rPr>
                <w:webHidden/>
              </w:rPr>
              <w:fldChar w:fldCharType="end"/>
            </w:r>
          </w:hyperlink>
        </w:p>
        <w:p w14:paraId="56859140" w14:textId="6CDD2F90" w:rsidR="00B73C9E" w:rsidRDefault="00000000">
          <w:pPr>
            <w:pStyle w:val="Spistreci3"/>
            <w:rPr>
              <w:rFonts w:asciiTheme="minorHAnsi" w:eastAsiaTheme="minorEastAsia" w:hAnsiTheme="minorHAnsi" w:cstheme="minorBidi"/>
              <w:sz w:val="22"/>
            </w:rPr>
          </w:pPr>
          <w:hyperlink w:anchor="_Toc129351664" w:history="1">
            <w:r w:rsidR="00B73C9E" w:rsidRPr="001D6747">
              <w:rPr>
                <w:rStyle w:val="Hipercze"/>
              </w:rPr>
              <w:t>1.  Informacje ogólne</w:t>
            </w:r>
            <w:r w:rsidR="009D76CA">
              <w:rPr>
                <w:rStyle w:val="Hipercze"/>
              </w:rPr>
              <w:t xml:space="preserve"> – Część I</w:t>
            </w:r>
            <w:r w:rsidR="00B73C9E">
              <w:rPr>
                <w:webHidden/>
              </w:rPr>
              <w:tab/>
            </w:r>
            <w:r w:rsidR="00B73C9E">
              <w:rPr>
                <w:webHidden/>
              </w:rPr>
              <w:fldChar w:fldCharType="begin"/>
            </w:r>
            <w:r w:rsidR="00B73C9E">
              <w:rPr>
                <w:webHidden/>
              </w:rPr>
              <w:instrText xml:space="preserve"> PAGEREF _Toc129351664 \h </w:instrText>
            </w:r>
            <w:r w:rsidR="00B73C9E">
              <w:rPr>
                <w:webHidden/>
              </w:rPr>
            </w:r>
            <w:r w:rsidR="00B73C9E">
              <w:rPr>
                <w:webHidden/>
              </w:rPr>
              <w:fldChar w:fldCharType="separate"/>
            </w:r>
            <w:r w:rsidR="009B7A70">
              <w:rPr>
                <w:webHidden/>
              </w:rPr>
              <w:t>4</w:t>
            </w:r>
            <w:r w:rsidR="00B73C9E">
              <w:rPr>
                <w:webHidden/>
              </w:rPr>
              <w:fldChar w:fldCharType="end"/>
            </w:r>
          </w:hyperlink>
        </w:p>
        <w:p w14:paraId="5D223ADC" w14:textId="722FBE62" w:rsidR="00B73C9E" w:rsidRDefault="00000000" w:rsidP="009D76CA">
          <w:pPr>
            <w:pStyle w:val="Spistreci4"/>
            <w:rPr>
              <w:rFonts w:asciiTheme="minorHAnsi" w:eastAsiaTheme="minorEastAsia" w:hAnsiTheme="minorHAnsi" w:cstheme="minorBidi"/>
              <w:noProof/>
              <w:sz w:val="22"/>
              <w:szCs w:val="22"/>
            </w:rPr>
          </w:pPr>
          <w:hyperlink w:anchor="_Toc129351665" w:history="1">
            <w:r w:rsidR="00B73C9E" w:rsidRPr="001D6747">
              <w:rPr>
                <w:rStyle w:val="Hipercze"/>
                <w:noProof/>
              </w:rPr>
              <w:t>1.1.</w:t>
            </w:r>
            <w:r w:rsidR="00B73C9E">
              <w:rPr>
                <w:rFonts w:asciiTheme="minorHAnsi" w:eastAsiaTheme="minorEastAsia" w:hAnsiTheme="minorHAnsi" w:cstheme="minorBidi"/>
                <w:noProof/>
                <w:sz w:val="22"/>
                <w:szCs w:val="22"/>
              </w:rPr>
              <w:tab/>
            </w:r>
            <w:r w:rsidR="00B73C9E" w:rsidRPr="001D6747">
              <w:rPr>
                <w:rStyle w:val="Hipercze"/>
                <w:noProof/>
              </w:rPr>
              <w:t>Cel  umowy.</w:t>
            </w:r>
            <w:r w:rsidR="00B73C9E">
              <w:rPr>
                <w:noProof/>
                <w:webHidden/>
              </w:rPr>
              <w:tab/>
            </w:r>
            <w:r w:rsidR="009D76CA">
              <w:rPr>
                <w:noProof/>
                <w:webHidden/>
              </w:rPr>
              <w:t>10</w:t>
            </w:r>
          </w:hyperlink>
        </w:p>
        <w:p w14:paraId="0538F85F" w14:textId="3D4D7FD5" w:rsidR="00B73C9E" w:rsidRDefault="00000000" w:rsidP="009D76CA">
          <w:pPr>
            <w:pStyle w:val="Spistreci4"/>
            <w:rPr>
              <w:rFonts w:asciiTheme="minorHAnsi" w:eastAsiaTheme="minorEastAsia" w:hAnsiTheme="minorHAnsi" w:cstheme="minorBidi"/>
              <w:noProof/>
              <w:sz w:val="22"/>
              <w:szCs w:val="22"/>
            </w:rPr>
          </w:pPr>
          <w:hyperlink w:anchor="_Toc129351666" w:history="1">
            <w:r w:rsidR="00B73C9E" w:rsidRPr="001D6747">
              <w:rPr>
                <w:rStyle w:val="Hipercze"/>
                <w:noProof/>
              </w:rPr>
              <w:t>1.2.</w:t>
            </w:r>
            <w:r w:rsidR="00B73C9E">
              <w:rPr>
                <w:rFonts w:asciiTheme="minorHAnsi" w:eastAsiaTheme="minorEastAsia" w:hAnsiTheme="minorHAnsi" w:cstheme="minorBidi"/>
                <w:noProof/>
                <w:sz w:val="22"/>
                <w:szCs w:val="22"/>
              </w:rPr>
              <w:tab/>
            </w:r>
            <w:r w:rsidR="00B73C9E" w:rsidRPr="001D6747">
              <w:rPr>
                <w:rStyle w:val="Hipercze"/>
                <w:noProof/>
              </w:rPr>
              <w:t>Zakres Robót</w:t>
            </w:r>
            <w:r w:rsidR="00B73C9E">
              <w:rPr>
                <w:noProof/>
                <w:webHidden/>
              </w:rPr>
              <w:tab/>
            </w:r>
            <w:r w:rsidR="00B73C9E">
              <w:rPr>
                <w:noProof/>
                <w:webHidden/>
              </w:rPr>
              <w:fldChar w:fldCharType="begin"/>
            </w:r>
            <w:r w:rsidR="00B73C9E">
              <w:rPr>
                <w:noProof/>
                <w:webHidden/>
              </w:rPr>
              <w:instrText xml:space="preserve"> PAGEREF _Toc129351666 \h </w:instrText>
            </w:r>
            <w:r w:rsidR="00B73C9E">
              <w:rPr>
                <w:noProof/>
                <w:webHidden/>
              </w:rPr>
            </w:r>
            <w:r w:rsidR="00B73C9E">
              <w:rPr>
                <w:noProof/>
                <w:webHidden/>
              </w:rPr>
              <w:fldChar w:fldCharType="separate"/>
            </w:r>
            <w:r w:rsidR="009B7A70">
              <w:rPr>
                <w:noProof/>
                <w:webHidden/>
              </w:rPr>
              <w:t>11</w:t>
            </w:r>
            <w:r w:rsidR="00B73C9E">
              <w:rPr>
                <w:noProof/>
                <w:webHidden/>
              </w:rPr>
              <w:fldChar w:fldCharType="end"/>
            </w:r>
          </w:hyperlink>
        </w:p>
        <w:p w14:paraId="759CFDF2" w14:textId="612DD15D" w:rsidR="00B73C9E" w:rsidRDefault="00000000" w:rsidP="009D76CA">
          <w:pPr>
            <w:pStyle w:val="Spistreci4"/>
            <w:rPr>
              <w:rFonts w:asciiTheme="minorHAnsi" w:eastAsiaTheme="minorEastAsia" w:hAnsiTheme="minorHAnsi" w:cstheme="minorBidi"/>
              <w:noProof/>
              <w:sz w:val="22"/>
              <w:szCs w:val="22"/>
            </w:rPr>
          </w:pPr>
          <w:hyperlink w:anchor="_Toc129351667" w:history="1">
            <w:r w:rsidR="00B73C9E" w:rsidRPr="001D6747">
              <w:rPr>
                <w:rStyle w:val="Hipercze"/>
                <w:noProof/>
              </w:rPr>
              <w:t>1.2.1.</w:t>
            </w:r>
            <w:r w:rsidR="00B73C9E">
              <w:rPr>
                <w:rFonts w:asciiTheme="minorHAnsi" w:eastAsiaTheme="minorEastAsia" w:hAnsiTheme="minorHAnsi" w:cstheme="minorBidi"/>
                <w:noProof/>
                <w:sz w:val="22"/>
                <w:szCs w:val="22"/>
              </w:rPr>
              <w:tab/>
            </w:r>
            <w:r w:rsidR="00B73C9E" w:rsidRPr="001D6747">
              <w:rPr>
                <w:rStyle w:val="Hipercze"/>
                <w:noProof/>
              </w:rPr>
              <w:t>Renowacja kanalizacji sanitarnej</w:t>
            </w:r>
            <w:r w:rsidR="00B73C9E">
              <w:rPr>
                <w:noProof/>
                <w:webHidden/>
              </w:rPr>
              <w:tab/>
            </w:r>
            <w:r w:rsidR="00B73C9E">
              <w:rPr>
                <w:noProof/>
                <w:webHidden/>
              </w:rPr>
              <w:fldChar w:fldCharType="begin"/>
            </w:r>
            <w:r w:rsidR="00B73C9E">
              <w:rPr>
                <w:noProof/>
                <w:webHidden/>
              </w:rPr>
              <w:instrText xml:space="preserve"> PAGEREF _Toc129351667 \h </w:instrText>
            </w:r>
            <w:r w:rsidR="00B73C9E">
              <w:rPr>
                <w:noProof/>
                <w:webHidden/>
              </w:rPr>
            </w:r>
            <w:r w:rsidR="00B73C9E">
              <w:rPr>
                <w:noProof/>
                <w:webHidden/>
              </w:rPr>
              <w:fldChar w:fldCharType="separate"/>
            </w:r>
            <w:r w:rsidR="009B7A70">
              <w:rPr>
                <w:noProof/>
                <w:webHidden/>
              </w:rPr>
              <w:t>11</w:t>
            </w:r>
            <w:r w:rsidR="00B73C9E">
              <w:rPr>
                <w:noProof/>
                <w:webHidden/>
              </w:rPr>
              <w:fldChar w:fldCharType="end"/>
            </w:r>
          </w:hyperlink>
        </w:p>
        <w:p w14:paraId="22C717EA" w14:textId="35C5C576" w:rsidR="00B73C9E" w:rsidRDefault="00000000" w:rsidP="009D76CA">
          <w:pPr>
            <w:pStyle w:val="Spistreci4"/>
            <w:rPr>
              <w:rFonts w:asciiTheme="minorHAnsi" w:eastAsiaTheme="minorEastAsia" w:hAnsiTheme="minorHAnsi" w:cstheme="minorBidi"/>
              <w:noProof/>
              <w:sz w:val="22"/>
              <w:szCs w:val="22"/>
            </w:rPr>
          </w:pPr>
          <w:hyperlink w:anchor="_Toc129351668" w:history="1">
            <w:r w:rsidR="00B73C9E" w:rsidRPr="001D6747">
              <w:rPr>
                <w:rStyle w:val="Hipercze"/>
                <w:noProof/>
              </w:rPr>
              <w:t>1.2.2.</w:t>
            </w:r>
            <w:r w:rsidR="00B73C9E">
              <w:rPr>
                <w:rFonts w:asciiTheme="minorHAnsi" w:eastAsiaTheme="minorEastAsia" w:hAnsiTheme="minorHAnsi" w:cstheme="minorBidi"/>
                <w:noProof/>
                <w:sz w:val="22"/>
                <w:szCs w:val="22"/>
              </w:rPr>
              <w:tab/>
            </w:r>
            <w:r w:rsidR="00B73C9E" w:rsidRPr="001D6747">
              <w:rPr>
                <w:rStyle w:val="Hipercze"/>
                <w:noProof/>
              </w:rPr>
              <w:t>Renowacja kanalizacji deszczowej</w:t>
            </w:r>
            <w:r w:rsidR="00B73C9E">
              <w:rPr>
                <w:noProof/>
                <w:webHidden/>
              </w:rPr>
              <w:tab/>
            </w:r>
            <w:r w:rsidR="00B73C9E">
              <w:rPr>
                <w:noProof/>
                <w:webHidden/>
              </w:rPr>
              <w:fldChar w:fldCharType="begin"/>
            </w:r>
            <w:r w:rsidR="00B73C9E">
              <w:rPr>
                <w:noProof/>
                <w:webHidden/>
              </w:rPr>
              <w:instrText xml:space="preserve"> PAGEREF _Toc129351668 \h </w:instrText>
            </w:r>
            <w:r w:rsidR="00B73C9E">
              <w:rPr>
                <w:noProof/>
                <w:webHidden/>
              </w:rPr>
            </w:r>
            <w:r w:rsidR="00B73C9E">
              <w:rPr>
                <w:noProof/>
                <w:webHidden/>
              </w:rPr>
              <w:fldChar w:fldCharType="separate"/>
            </w:r>
            <w:r w:rsidR="009B7A70">
              <w:rPr>
                <w:noProof/>
                <w:webHidden/>
              </w:rPr>
              <w:t>11</w:t>
            </w:r>
            <w:r w:rsidR="00B73C9E">
              <w:rPr>
                <w:noProof/>
                <w:webHidden/>
              </w:rPr>
              <w:fldChar w:fldCharType="end"/>
            </w:r>
          </w:hyperlink>
        </w:p>
        <w:p w14:paraId="17E72833" w14:textId="57A23A41" w:rsidR="009D76CA" w:rsidRDefault="00000000" w:rsidP="009D76CA">
          <w:pPr>
            <w:pStyle w:val="Spistreci4"/>
            <w:rPr>
              <w:noProof/>
            </w:rPr>
          </w:pPr>
          <w:hyperlink w:anchor="_Toc129351669" w:history="1">
            <w:r w:rsidR="00B73C9E" w:rsidRPr="001D6747">
              <w:rPr>
                <w:rStyle w:val="Hipercze"/>
                <w:noProof/>
              </w:rPr>
              <w:t>1.2.3.</w:t>
            </w:r>
            <w:r w:rsidR="00B73C9E">
              <w:rPr>
                <w:rFonts w:asciiTheme="minorHAnsi" w:eastAsiaTheme="minorEastAsia" w:hAnsiTheme="minorHAnsi" w:cstheme="minorBidi"/>
                <w:noProof/>
                <w:sz w:val="22"/>
                <w:szCs w:val="22"/>
              </w:rPr>
              <w:tab/>
            </w:r>
            <w:r w:rsidR="00B73C9E" w:rsidRPr="001D6747">
              <w:rPr>
                <w:rStyle w:val="Hipercze"/>
                <w:noProof/>
              </w:rPr>
              <w:t xml:space="preserve">Otwarcie przykanalików ( bez kapeluszy) w ilości – </w:t>
            </w:r>
            <w:r w:rsidR="009D76CA">
              <w:rPr>
                <w:rStyle w:val="Hipercze"/>
                <w:noProof/>
              </w:rPr>
              <w:t>40</w:t>
            </w:r>
            <w:r w:rsidR="00B73C9E" w:rsidRPr="001D6747">
              <w:rPr>
                <w:rStyle w:val="Hipercze"/>
                <w:noProof/>
              </w:rPr>
              <w:t xml:space="preserve"> szt.</w:t>
            </w:r>
            <w:r w:rsidR="00B73C9E">
              <w:rPr>
                <w:noProof/>
                <w:webHidden/>
              </w:rPr>
              <w:tab/>
            </w:r>
            <w:r w:rsidR="00B73C9E">
              <w:rPr>
                <w:noProof/>
                <w:webHidden/>
              </w:rPr>
              <w:fldChar w:fldCharType="begin"/>
            </w:r>
            <w:r w:rsidR="00B73C9E">
              <w:rPr>
                <w:noProof/>
                <w:webHidden/>
              </w:rPr>
              <w:instrText xml:space="preserve"> PAGEREF _Toc129351669 \h </w:instrText>
            </w:r>
            <w:r w:rsidR="00B73C9E">
              <w:rPr>
                <w:noProof/>
                <w:webHidden/>
              </w:rPr>
            </w:r>
            <w:r w:rsidR="00B73C9E">
              <w:rPr>
                <w:noProof/>
                <w:webHidden/>
              </w:rPr>
              <w:fldChar w:fldCharType="separate"/>
            </w:r>
            <w:r w:rsidR="009B7A70">
              <w:rPr>
                <w:noProof/>
                <w:webHidden/>
              </w:rPr>
              <w:t>12</w:t>
            </w:r>
            <w:r w:rsidR="00B73C9E">
              <w:rPr>
                <w:noProof/>
                <w:webHidden/>
              </w:rPr>
              <w:fldChar w:fldCharType="end"/>
            </w:r>
          </w:hyperlink>
        </w:p>
        <w:p w14:paraId="5FEE1473" w14:textId="4D7CFC11" w:rsidR="00F20A7C" w:rsidRPr="00F20A7C" w:rsidRDefault="00F20A7C" w:rsidP="00F20A7C">
          <w:pPr>
            <w:rPr>
              <w:lang w:eastAsia="pl-PL"/>
            </w:rPr>
          </w:pPr>
          <w:r>
            <w:rPr>
              <w:lang w:eastAsia="pl-PL"/>
            </w:rPr>
            <w:tab/>
            <w:t xml:space="preserve">  1.2.4. Otwarcie przykanalików (z kapeluszami) w ilości - 91 szt. ………………………12</w:t>
          </w:r>
        </w:p>
        <w:p w14:paraId="077236F6" w14:textId="4D3F43DF" w:rsidR="009B7A70" w:rsidRPr="009B7A70" w:rsidRDefault="009B7A70" w:rsidP="009B7A70">
          <w:pPr>
            <w:rPr>
              <w:lang w:eastAsia="pl-PL"/>
            </w:rPr>
          </w:pPr>
          <w:r>
            <w:rPr>
              <w:lang w:eastAsia="pl-PL"/>
            </w:rPr>
            <w:tab/>
            <w:t>2. Informacje ogólne  - Część II………………………………………………… ………12</w:t>
          </w:r>
        </w:p>
        <w:p w14:paraId="1CB0AD3D" w14:textId="3727B759" w:rsidR="009D76CA" w:rsidRDefault="00000000" w:rsidP="009D76CA">
          <w:pPr>
            <w:pStyle w:val="Spistreci4"/>
            <w:tabs>
              <w:tab w:val="clear" w:pos="1440"/>
              <w:tab w:val="left" w:pos="993"/>
            </w:tabs>
            <w:rPr>
              <w:rFonts w:asciiTheme="minorHAnsi" w:eastAsiaTheme="minorEastAsia" w:hAnsiTheme="minorHAnsi" w:cstheme="minorBidi"/>
              <w:noProof/>
              <w:sz w:val="22"/>
              <w:szCs w:val="22"/>
            </w:rPr>
          </w:pPr>
          <w:hyperlink w:anchor="_Toc129351665" w:history="1">
            <w:r w:rsidR="009D76CA">
              <w:rPr>
                <w:rStyle w:val="Hipercze"/>
                <w:noProof/>
              </w:rPr>
              <w:t>2</w:t>
            </w:r>
            <w:r w:rsidR="009D76CA" w:rsidRPr="001D6747">
              <w:rPr>
                <w:rStyle w:val="Hipercze"/>
                <w:noProof/>
              </w:rPr>
              <w:t>.1.</w:t>
            </w:r>
            <w:r w:rsidR="009D76CA">
              <w:rPr>
                <w:rStyle w:val="Hipercze"/>
                <w:noProof/>
              </w:rPr>
              <w:t xml:space="preserve">    Cel</w:t>
            </w:r>
            <w:r w:rsidR="009D76CA" w:rsidRPr="001D6747">
              <w:rPr>
                <w:rStyle w:val="Hipercze"/>
                <w:noProof/>
              </w:rPr>
              <w:t xml:space="preserve"> </w:t>
            </w:r>
            <w:r w:rsidR="009D76CA">
              <w:rPr>
                <w:rStyle w:val="Hipercze"/>
                <w:noProof/>
              </w:rPr>
              <w:t>um</w:t>
            </w:r>
            <w:r w:rsidR="009D76CA" w:rsidRPr="001D6747">
              <w:rPr>
                <w:rStyle w:val="Hipercze"/>
                <w:noProof/>
              </w:rPr>
              <w:t>owy</w:t>
            </w:r>
            <w:r w:rsidR="009D76CA">
              <w:rPr>
                <w:noProof/>
                <w:webHidden/>
              </w:rPr>
              <w:tab/>
            </w:r>
          </w:hyperlink>
          <w:r w:rsidR="009D76CA">
            <w:rPr>
              <w:noProof/>
            </w:rPr>
            <w:t>17</w:t>
          </w:r>
        </w:p>
        <w:p w14:paraId="40F2B79B" w14:textId="05A1B0A6" w:rsidR="009D76CA" w:rsidRDefault="00000000" w:rsidP="009D76CA">
          <w:pPr>
            <w:pStyle w:val="Spistreci4"/>
            <w:rPr>
              <w:rFonts w:asciiTheme="minorHAnsi" w:eastAsiaTheme="minorEastAsia" w:hAnsiTheme="minorHAnsi" w:cstheme="minorBidi"/>
              <w:noProof/>
              <w:sz w:val="22"/>
              <w:szCs w:val="22"/>
            </w:rPr>
          </w:pPr>
          <w:hyperlink w:anchor="_Toc129351666" w:history="1">
            <w:r w:rsidR="009D76CA">
              <w:rPr>
                <w:rStyle w:val="Hipercze"/>
                <w:noProof/>
              </w:rPr>
              <w:t>2</w:t>
            </w:r>
            <w:r w:rsidR="009D76CA" w:rsidRPr="001D6747">
              <w:rPr>
                <w:rStyle w:val="Hipercze"/>
                <w:noProof/>
              </w:rPr>
              <w:t>.2.</w:t>
            </w:r>
            <w:r w:rsidR="009D76CA">
              <w:rPr>
                <w:rFonts w:asciiTheme="minorHAnsi" w:eastAsiaTheme="minorEastAsia" w:hAnsiTheme="minorHAnsi" w:cstheme="minorBidi"/>
                <w:noProof/>
                <w:sz w:val="22"/>
                <w:szCs w:val="22"/>
              </w:rPr>
              <w:tab/>
            </w:r>
            <w:r w:rsidR="009D76CA" w:rsidRPr="001D6747">
              <w:rPr>
                <w:rStyle w:val="Hipercze"/>
                <w:noProof/>
              </w:rPr>
              <w:t>Zakres Robót</w:t>
            </w:r>
            <w:r w:rsidR="009D76CA">
              <w:rPr>
                <w:noProof/>
                <w:webHidden/>
              </w:rPr>
              <w:tab/>
            </w:r>
            <w:r w:rsidR="009D76CA">
              <w:rPr>
                <w:noProof/>
                <w:webHidden/>
              </w:rPr>
              <w:fldChar w:fldCharType="begin"/>
            </w:r>
            <w:r w:rsidR="009D76CA">
              <w:rPr>
                <w:noProof/>
                <w:webHidden/>
              </w:rPr>
              <w:instrText xml:space="preserve"> PAGEREF _Toc129351666 \h </w:instrText>
            </w:r>
            <w:r w:rsidR="009D76CA">
              <w:rPr>
                <w:noProof/>
                <w:webHidden/>
              </w:rPr>
            </w:r>
            <w:r w:rsidR="009D76CA">
              <w:rPr>
                <w:noProof/>
                <w:webHidden/>
              </w:rPr>
              <w:fldChar w:fldCharType="separate"/>
            </w:r>
            <w:r w:rsidR="009B7A70">
              <w:rPr>
                <w:noProof/>
                <w:webHidden/>
              </w:rPr>
              <w:t>1</w:t>
            </w:r>
            <w:r w:rsidR="009D76CA">
              <w:rPr>
                <w:noProof/>
                <w:webHidden/>
              </w:rPr>
              <w:fldChar w:fldCharType="end"/>
            </w:r>
          </w:hyperlink>
          <w:r w:rsidR="009D76CA">
            <w:rPr>
              <w:noProof/>
            </w:rPr>
            <w:t>7</w:t>
          </w:r>
        </w:p>
        <w:p w14:paraId="3A7A82DC" w14:textId="27028C66" w:rsidR="009D76CA" w:rsidRDefault="00000000" w:rsidP="009D76CA">
          <w:pPr>
            <w:pStyle w:val="Spistreci4"/>
            <w:rPr>
              <w:rFonts w:asciiTheme="minorHAnsi" w:eastAsiaTheme="minorEastAsia" w:hAnsiTheme="minorHAnsi" w:cstheme="minorBidi"/>
              <w:noProof/>
              <w:sz w:val="22"/>
              <w:szCs w:val="22"/>
            </w:rPr>
          </w:pPr>
          <w:hyperlink w:anchor="_Toc129351667" w:history="1">
            <w:r w:rsidR="009D76CA">
              <w:rPr>
                <w:rStyle w:val="Hipercze"/>
                <w:noProof/>
              </w:rPr>
              <w:t>2</w:t>
            </w:r>
            <w:r w:rsidR="009D76CA" w:rsidRPr="001D6747">
              <w:rPr>
                <w:rStyle w:val="Hipercze"/>
                <w:noProof/>
              </w:rPr>
              <w:t>.2.1.</w:t>
            </w:r>
            <w:r w:rsidR="009D76CA">
              <w:rPr>
                <w:rFonts w:asciiTheme="minorHAnsi" w:eastAsiaTheme="minorEastAsia" w:hAnsiTheme="minorHAnsi" w:cstheme="minorBidi"/>
                <w:noProof/>
                <w:sz w:val="22"/>
                <w:szCs w:val="22"/>
              </w:rPr>
              <w:tab/>
            </w:r>
            <w:r w:rsidR="009D76CA" w:rsidRPr="001D6747">
              <w:rPr>
                <w:rStyle w:val="Hipercze"/>
                <w:noProof/>
              </w:rPr>
              <w:t>Renowacja kanalizacji sanitarnej</w:t>
            </w:r>
            <w:r w:rsidR="009D76CA">
              <w:rPr>
                <w:noProof/>
                <w:webHidden/>
              </w:rPr>
              <w:tab/>
            </w:r>
            <w:r w:rsidR="009D76CA">
              <w:rPr>
                <w:noProof/>
                <w:webHidden/>
              </w:rPr>
              <w:fldChar w:fldCharType="begin"/>
            </w:r>
            <w:r w:rsidR="009D76CA">
              <w:rPr>
                <w:noProof/>
                <w:webHidden/>
              </w:rPr>
              <w:instrText xml:space="preserve"> PAGEREF _Toc129351667 \h </w:instrText>
            </w:r>
            <w:r w:rsidR="009D76CA">
              <w:rPr>
                <w:noProof/>
                <w:webHidden/>
              </w:rPr>
            </w:r>
            <w:r w:rsidR="009D76CA">
              <w:rPr>
                <w:noProof/>
                <w:webHidden/>
              </w:rPr>
              <w:fldChar w:fldCharType="separate"/>
            </w:r>
            <w:r w:rsidR="009B7A70">
              <w:rPr>
                <w:noProof/>
                <w:webHidden/>
              </w:rPr>
              <w:t>1</w:t>
            </w:r>
            <w:r w:rsidR="009D76CA">
              <w:rPr>
                <w:noProof/>
                <w:webHidden/>
              </w:rPr>
              <w:fldChar w:fldCharType="end"/>
            </w:r>
          </w:hyperlink>
          <w:r w:rsidR="00B9547C">
            <w:rPr>
              <w:noProof/>
            </w:rPr>
            <w:t>8</w:t>
          </w:r>
        </w:p>
        <w:p w14:paraId="08FB0BB1" w14:textId="27D0F275" w:rsidR="009D76CA" w:rsidRDefault="00000000" w:rsidP="009D76CA">
          <w:pPr>
            <w:pStyle w:val="Spistreci4"/>
            <w:rPr>
              <w:rFonts w:asciiTheme="minorHAnsi" w:eastAsiaTheme="minorEastAsia" w:hAnsiTheme="minorHAnsi" w:cstheme="minorBidi"/>
              <w:noProof/>
              <w:sz w:val="22"/>
              <w:szCs w:val="22"/>
            </w:rPr>
          </w:pPr>
          <w:hyperlink w:anchor="_Toc129351668" w:history="1">
            <w:r w:rsidR="009D76CA">
              <w:rPr>
                <w:rStyle w:val="Hipercze"/>
                <w:noProof/>
              </w:rPr>
              <w:t>2</w:t>
            </w:r>
            <w:r w:rsidR="009D76CA" w:rsidRPr="001D6747">
              <w:rPr>
                <w:rStyle w:val="Hipercze"/>
                <w:noProof/>
              </w:rPr>
              <w:t>.2.2.</w:t>
            </w:r>
            <w:r w:rsidR="009D76CA">
              <w:rPr>
                <w:rFonts w:asciiTheme="minorHAnsi" w:eastAsiaTheme="minorEastAsia" w:hAnsiTheme="minorHAnsi" w:cstheme="minorBidi"/>
                <w:noProof/>
                <w:sz w:val="22"/>
                <w:szCs w:val="22"/>
              </w:rPr>
              <w:tab/>
            </w:r>
            <w:r w:rsidR="009D76CA" w:rsidRPr="001D6747">
              <w:rPr>
                <w:rStyle w:val="Hipercze"/>
                <w:noProof/>
              </w:rPr>
              <w:t>Renowacja kanalizacji deszczowej</w:t>
            </w:r>
            <w:r w:rsidR="009D76CA">
              <w:rPr>
                <w:noProof/>
                <w:webHidden/>
              </w:rPr>
              <w:tab/>
            </w:r>
            <w:r w:rsidR="009D76CA">
              <w:rPr>
                <w:noProof/>
                <w:webHidden/>
              </w:rPr>
              <w:fldChar w:fldCharType="begin"/>
            </w:r>
            <w:r w:rsidR="009D76CA">
              <w:rPr>
                <w:noProof/>
                <w:webHidden/>
              </w:rPr>
              <w:instrText xml:space="preserve"> PAGEREF _Toc129351668 \h </w:instrText>
            </w:r>
            <w:r w:rsidR="009D76CA">
              <w:rPr>
                <w:noProof/>
                <w:webHidden/>
              </w:rPr>
            </w:r>
            <w:r w:rsidR="009D76CA">
              <w:rPr>
                <w:noProof/>
                <w:webHidden/>
              </w:rPr>
              <w:fldChar w:fldCharType="separate"/>
            </w:r>
            <w:r w:rsidR="009B7A70">
              <w:rPr>
                <w:noProof/>
                <w:webHidden/>
              </w:rPr>
              <w:t>1</w:t>
            </w:r>
            <w:r w:rsidR="009D76CA">
              <w:rPr>
                <w:noProof/>
                <w:webHidden/>
              </w:rPr>
              <w:fldChar w:fldCharType="end"/>
            </w:r>
          </w:hyperlink>
          <w:r w:rsidR="00B9547C">
            <w:rPr>
              <w:noProof/>
            </w:rPr>
            <w:t>8</w:t>
          </w:r>
        </w:p>
        <w:p w14:paraId="21FC29A5" w14:textId="13A81C6B" w:rsidR="009D76CA" w:rsidRDefault="00000000" w:rsidP="009D76CA">
          <w:pPr>
            <w:pStyle w:val="Spistreci4"/>
            <w:rPr>
              <w:rFonts w:asciiTheme="minorHAnsi" w:eastAsiaTheme="minorEastAsia" w:hAnsiTheme="minorHAnsi" w:cstheme="minorBidi"/>
              <w:noProof/>
              <w:sz w:val="22"/>
              <w:szCs w:val="22"/>
            </w:rPr>
          </w:pPr>
          <w:hyperlink w:anchor="_Toc129351669" w:history="1">
            <w:r w:rsidR="009D76CA">
              <w:rPr>
                <w:rStyle w:val="Hipercze"/>
                <w:noProof/>
              </w:rPr>
              <w:t>2</w:t>
            </w:r>
            <w:r w:rsidR="009D76CA" w:rsidRPr="001D6747">
              <w:rPr>
                <w:rStyle w:val="Hipercze"/>
                <w:noProof/>
              </w:rPr>
              <w:t>.2.3.</w:t>
            </w:r>
            <w:r w:rsidR="009D76CA">
              <w:rPr>
                <w:rFonts w:asciiTheme="minorHAnsi" w:eastAsiaTheme="minorEastAsia" w:hAnsiTheme="minorHAnsi" w:cstheme="minorBidi"/>
                <w:noProof/>
                <w:sz w:val="22"/>
                <w:szCs w:val="22"/>
              </w:rPr>
              <w:tab/>
            </w:r>
            <w:r w:rsidR="009D76CA" w:rsidRPr="001D6747">
              <w:rPr>
                <w:rStyle w:val="Hipercze"/>
                <w:noProof/>
              </w:rPr>
              <w:t xml:space="preserve">Otwarcie przykanalików ( bez kapeluszy) w ilości – </w:t>
            </w:r>
            <w:r w:rsidR="009D76CA">
              <w:rPr>
                <w:rStyle w:val="Hipercze"/>
                <w:noProof/>
              </w:rPr>
              <w:t>4</w:t>
            </w:r>
            <w:r w:rsidR="00B9547C">
              <w:rPr>
                <w:rStyle w:val="Hipercze"/>
                <w:noProof/>
              </w:rPr>
              <w:t>2</w:t>
            </w:r>
            <w:r w:rsidR="009D76CA" w:rsidRPr="001D6747">
              <w:rPr>
                <w:rStyle w:val="Hipercze"/>
                <w:noProof/>
              </w:rPr>
              <w:t xml:space="preserve"> szt.</w:t>
            </w:r>
            <w:r w:rsidR="009D76CA">
              <w:rPr>
                <w:noProof/>
                <w:webHidden/>
              </w:rPr>
              <w:tab/>
            </w:r>
            <w:r w:rsidR="009D76CA">
              <w:rPr>
                <w:noProof/>
                <w:webHidden/>
              </w:rPr>
              <w:fldChar w:fldCharType="begin"/>
            </w:r>
            <w:r w:rsidR="009D76CA">
              <w:rPr>
                <w:noProof/>
                <w:webHidden/>
              </w:rPr>
              <w:instrText xml:space="preserve"> PAGEREF _Toc129351669 \h </w:instrText>
            </w:r>
            <w:r w:rsidR="009D76CA">
              <w:rPr>
                <w:noProof/>
                <w:webHidden/>
              </w:rPr>
            </w:r>
            <w:r w:rsidR="009D76CA">
              <w:rPr>
                <w:noProof/>
                <w:webHidden/>
              </w:rPr>
              <w:fldChar w:fldCharType="separate"/>
            </w:r>
            <w:r w:rsidR="009B7A70">
              <w:rPr>
                <w:noProof/>
                <w:webHidden/>
              </w:rPr>
              <w:t>1</w:t>
            </w:r>
            <w:r w:rsidR="009D76CA">
              <w:rPr>
                <w:noProof/>
                <w:webHidden/>
              </w:rPr>
              <w:fldChar w:fldCharType="end"/>
            </w:r>
          </w:hyperlink>
          <w:r w:rsidR="009B7A70">
            <w:rPr>
              <w:noProof/>
            </w:rPr>
            <w:t>9</w:t>
          </w:r>
        </w:p>
        <w:p w14:paraId="45E6129B" w14:textId="3356E367" w:rsidR="009D76CA" w:rsidRPr="009D76CA" w:rsidRDefault="00000000" w:rsidP="009D76CA">
          <w:pPr>
            <w:pStyle w:val="Spistreci4"/>
            <w:rPr>
              <w:noProof/>
            </w:rPr>
          </w:pPr>
          <w:hyperlink w:anchor="_Toc129351670" w:history="1">
            <w:r w:rsidR="009D76CA">
              <w:rPr>
                <w:rStyle w:val="Hipercze"/>
                <w:noProof/>
              </w:rPr>
              <w:t>2</w:t>
            </w:r>
            <w:r w:rsidR="009D76CA" w:rsidRPr="001D6747">
              <w:rPr>
                <w:rStyle w:val="Hipercze"/>
                <w:noProof/>
              </w:rPr>
              <w:t>.2.4.</w:t>
            </w:r>
            <w:r w:rsidR="009D76CA">
              <w:rPr>
                <w:rFonts w:asciiTheme="minorHAnsi" w:eastAsiaTheme="minorEastAsia" w:hAnsiTheme="minorHAnsi" w:cstheme="minorBidi"/>
                <w:noProof/>
                <w:sz w:val="22"/>
                <w:szCs w:val="22"/>
              </w:rPr>
              <w:tab/>
            </w:r>
            <w:r w:rsidR="009D76CA" w:rsidRPr="001D6747">
              <w:rPr>
                <w:rStyle w:val="Hipercze"/>
                <w:noProof/>
              </w:rPr>
              <w:t xml:space="preserve">Otwarcie przykanalików ( z kapeluszami) w ilości – </w:t>
            </w:r>
            <w:r w:rsidR="00B9547C">
              <w:rPr>
                <w:rStyle w:val="Hipercze"/>
                <w:noProof/>
              </w:rPr>
              <w:t>20</w:t>
            </w:r>
            <w:r w:rsidR="009D76CA" w:rsidRPr="001D6747">
              <w:rPr>
                <w:rStyle w:val="Hipercze"/>
                <w:noProof/>
              </w:rPr>
              <w:t xml:space="preserve"> szt.</w:t>
            </w:r>
            <w:r w:rsidR="009D76CA">
              <w:rPr>
                <w:noProof/>
                <w:webHidden/>
              </w:rPr>
              <w:tab/>
            </w:r>
            <w:r w:rsidR="009D76CA">
              <w:rPr>
                <w:noProof/>
                <w:webHidden/>
              </w:rPr>
              <w:fldChar w:fldCharType="begin"/>
            </w:r>
            <w:r w:rsidR="009D76CA">
              <w:rPr>
                <w:noProof/>
                <w:webHidden/>
              </w:rPr>
              <w:instrText xml:space="preserve"> PAGEREF _Toc129351670 \h </w:instrText>
            </w:r>
            <w:r w:rsidR="009D76CA">
              <w:rPr>
                <w:noProof/>
                <w:webHidden/>
              </w:rPr>
            </w:r>
            <w:r w:rsidR="009D76CA">
              <w:rPr>
                <w:noProof/>
                <w:webHidden/>
              </w:rPr>
              <w:fldChar w:fldCharType="separate"/>
            </w:r>
            <w:r w:rsidR="009B7A70">
              <w:rPr>
                <w:noProof/>
                <w:webHidden/>
              </w:rPr>
              <w:t>1</w:t>
            </w:r>
            <w:r w:rsidR="009D76CA">
              <w:rPr>
                <w:noProof/>
                <w:webHidden/>
              </w:rPr>
              <w:fldChar w:fldCharType="end"/>
            </w:r>
          </w:hyperlink>
          <w:r w:rsidR="00B9547C">
            <w:rPr>
              <w:noProof/>
            </w:rPr>
            <w:t>9</w:t>
          </w:r>
        </w:p>
        <w:p w14:paraId="11ADE3CE" w14:textId="275EB88B" w:rsidR="00B73C9E" w:rsidRDefault="00000000">
          <w:pPr>
            <w:pStyle w:val="Spistreci3"/>
            <w:rPr>
              <w:rFonts w:asciiTheme="minorHAnsi" w:eastAsiaTheme="minorEastAsia" w:hAnsiTheme="minorHAnsi" w:cstheme="minorBidi"/>
              <w:sz w:val="22"/>
            </w:rPr>
          </w:pPr>
          <w:hyperlink w:anchor="_Toc129351671" w:history="1">
            <w:r w:rsidR="009D76CA">
              <w:rPr>
                <w:rStyle w:val="Hipercze"/>
              </w:rPr>
              <w:t>3</w:t>
            </w:r>
            <w:r w:rsidR="00B73C9E" w:rsidRPr="001D6747">
              <w:rPr>
                <w:rStyle w:val="Hipercze"/>
              </w:rPr>
              <w:t>.</w:t>
            </w:r>
            <w:r w:rsidR="00B73C9E">
              <w:rPr>
                <w:rFonts w:asciiTheme="minorHAnsi" w:eastAsiaTheme="minorEastAsia" w:hAnsiTheme="minorHAnsi" w:cstheme="minorBidi"/>
                <w:sz w:val="22"/>
              </w:rPr>
              <w:tab/>
            </w:r>
            <w:r w:rsidR="00B73C9E" w:rsidRPr="001D6747">
              <w:rPr>
                <w:rStyle w:val="Hipercze"/>
              </w:rPr>
              <w:t>Wymagania ogólne dotyczące robót</w:t>
            </w:r>
            <w:r w:rsidR="00B73C9E">
              <w:rPr>
                <w:webHidden/>
              </w:rPr>
              <w:tab/>
            </w:r>
            <w:r w:rsidR="00B73C9E">
              <w:rPr>
                <w:webHidden/>
              </w:rPr>
              <w:fldChar w:fldCharType="begin"/>
            </w:r>
            <w:r w:rsidR="00B73C9E">
              <w:rPr>
                <w:webHidden/>
              </w:rPr>
              <w:instrText xml:space="preserve"> PAGEREF _Toc129351671 \h </w:instrText>
            </w:r>
            <w:r w:rsidR="00B73C9E">
              <w:rPr>
                <w:webHidden/>
              </w:rPr>
            </w:r>
            <w:r w:rsidR="00B73C9E">
              <w:rPr>
                <w:webHidden/>
              </w:rPr>
              <w:fldChar w:fldCharType="separate"/>
            </w:r>
            <w:r w:rsidR="009B7A70">
              <w:rPr>
                <w:webHidden/>
              </w:rPr>
              <w:t>1</w:t>
            </w:r>
            <w:r w:rsidR="00B73C9E">
              <w:rPr>
                <w:webHidden/>
              </w:rPr>
              <w:fldChar w:fldCharType="end"/>
            </w:r>
          </w:hyperlink>
          <w:r w:rsidR="00B9547C">
            <w:t>9</w:t>
          </w:r>
        </w:p>
        <w:p w14:paraId="570920C3" w14:textId="77DA62F7" w:rsidR="00B73C9E" w:rsidRDefault="00000000" w:rsidP="009D76CA">
          <w:pPr>
            <w:pStyle w:val="Spistreci4"/>
            <w:rPr>
              <w:rFonts w:asciiTheme="minorHAnsi" w:eastAsiaTheme="minorEastAsia" w:hAnsiTheme="minorHAnsi" w:cstheme="minorBidi"/>
              <w:noProof/>
              <w:sz w:val="22"/>
              <w:szCs w:val="22"/>
            </w:rPr>
          </w:pPr>
          <w:hyperlink w:anchor="_Toc129351672" w:history="1">
            <w:r w:rsidR="00587302">
              <w:rPr>
                <w:rStyle w:val="Hipercze"/>
                <w:noProof/>
              </w:rPr>
              <w:t>3</w:t>
            </w:r>
            <w:r w:rsidR="00B73C9E" w:rsidRPr="001D6747">
              <w:rPr>
                <w:rStyle w:val="Hipercze"/>
                <w:noProof/>
              </w:rPr>
              <w:t>.1.</w:t>
            </w:r>
            <w:r w:rsidR="00B73C9E">
              <w:rPr>
                <w:rFonts w:asciiTheme="minorHAnsi" w:eastAsiaTheme="minorEastAsia" w:hAnsiTheme="minorHAnsi" w:cstheme="minorBidi"/>
                <w:noProof/>
                <w:sz w:val="22"/>
                <w:szCs w:val="22"/>
              </w:rPr>
              <w:tab/>
            </w:r>
            <w:r w:rsidR="00B73C9E" w:rsidRPr="001D6747">
              <w:rPr>
                <w:rStyle w:val="Hipercze"/>
                <w:noProof/>
              </w:rPr>
              <w:t>Realizacja zadania.</w:t>
            </w:r>
            <w:r w:rsidR="00B73C9E">
              <w:rPr>
                <w:noProof/>
                <w:webHidden/>
              </w:rPr>
              <w:tab/>
            </w:r>
            <w:r w:rsidR="00B73C9E">
              <w:rPr>
                <w:noProof/>
                <w:webHidden/>
              </w:rPr>
              <w:fldChar w:fldCharType="begin"/>
            </w:r>
            <w:r w:rsidR="00B73C9E">
              <w:rPr>
                <w:noProof/>
                <w:webHidden/>
              </w:rPr>
              <w:instrText xml:space="preserve"> PAGEREF _Toc129351672 \h </w:instrText>
            </w:r>
            <w:r w:rsidR="00B73C9E">
              <w:rPr>
                <w:noProof/>
                <w:webHidden/>
              </w:rPr>
            </w:r>
            <w:r w:rsidR="00B73C9E">
              <w:rPr>
                <w:noProof/>
                <w:webHidden/>
              </w:rPr>
              <w:fldChar w:fldCharType="separate"/>
            </w:r>
            <w:r w:rsidR="009B7A70">
              <w:rPr>
                <w:noProof/>
                <w:webHidden/>
              </w:rPr>
              <w:t>19</w:t>
            </w:r>
            <w:r w:rsidR="00B73C9E">
              <w:rPr>
                <w:noProof/>
                <w:webHidden/>
              </w:rPr>
              <w:fldChar w:fldCharType="end"/>
            </w:r>
          </w:hyperlink>
        </w:p>
        <w:p w14:paraId="143ACB42" w14:textId="34B85F5A" w:rsidR="00B73C9E" w:rsidRDefault="00000000" w:rsidP="009D76CA">
          <w:pPr>
            <w:pStyle w:val="Spistreci4"/>
            <w:rPr>
              <w:rFonts w:asciiTheme="minorHAnsi" w:eastAsiaTheme="minorEastAsia" w:hAnsiTheme="minorHAnsi" w:cstheme="minorBidi"/>
              <w:noProof/>
              <w:sz w:val="22"/>
              <w:szCs w:val="22"/>
            </w:rPr>
          </w:pPr>
          <w:hyperlink w:anchor="_Toc129351673" w:history="1">
            <w:r w:rsidR="00587302">
              <w:rPr>
                <w:rStyle w:val="Hipercze"/>
                <w:noProof/>
              </w:rPr>
              <w:t>3</w:t>
            </w:r>
            <w:r w:rsidR="00B73C9E" w:rsidRPr="001D6747">
              <w:rPr>
                <w:rStyle w:val="Hipercze"/>
                <w:noProof/>
              </w:rPr>
              <w:t>.2.</w:t>
            </w:r>
            <w:r w:rsidR="00B73C9E">
              <w:rPr>
                <w:rFonts w:asciiTheme="minorHAnsi" w:eastAsiaTheme="minorEastAsia" w:hAnsiTheme="minorHAnsi" w:cstheme="minorBidi"/>
                <w:noProof/>
                <w:sz w:val="22"/>
                <w:szCs w:val="22"/>
              </w:rPr>
              <w:tab/>
            </w:r>
            <w:r w:rsidR="00B73C9E" w:rsidRPr="001D6747">
              <w:rPr>
                <w:rStyle w:val="Hipercze"/>
                <w:noProof/>
              </w:rPr>
              <w:t>M</w:t>
            </w:r>
            <w:r w:rsidR="00C6228F">
              <w:rPr>
                <w:rStyle w:val="Hipercze"/>
                <w:noProof/>
              </w:rPr>
              <w:t>ateriały</w:t>
            </w:r>
            <w:r w:rsidR="00B73C9E">
              <w:rPr>
                <w:noProof/>
                <w:webHidden/>
              </w:rPr>
              <w:tab/>
            </w:r>
          </w:hyperlink>
          <w:r w:rsidR="00587302">
            <w:rPr>
              <w:noProof/>
            </w:rPr>
            <w:t>21</w:t>
          </w:r>
        </w:p>
        <w:p w14:paraId="2E946477" w14:textId="04BBF84B" w:rsidR="00B73C9E" w:rsidRDefault="00000000" w:rsidP="009D76CA">
          <w:pPr>
            <w:pStyle w:val="Spistreci4"/>
            <w:rPr>
              <w:rFonts w:asciiTheme="minorHAnsi" w:eastAsiaTheme="minorEastAsia" w:hAnsiTheme="minorHAnsi" w:cstheme="minorBidi"/>
              <w:noProof/>
              <w:sz w:val="22"/>
              <w:szCs w:val="22"/>
            </w:rPr>
          </w:pPr>
          <w:hyperlink w:anchor="_Toc129351674" w:history="1">
            <w:r w:rsidR="00587302">
              <w:rPr>
                <w:rStyle w:val="Hipercze"/>
                <w:noProof/>
              </w:rPr>
              <w:t>3</w:t>
            </w:r>
            <w:r w:rsidR="00B73C9E" w:rsidRPr="001D6747">
              <w:rPr>
                <w:rStyle w:val="Hipercze"/>
                <w:noProof/>
              </w:rPr>
              <w:t>.3.</w:t>
            </w:r>
            <w:r w:rsidR="00B73C9E">
              <w:rPr>
                <w:rFonts w:asciiTheme="minorHAnsi" w:eastAsiaTheme="minorEastAsia" w:hAnsiTheme="minorHAnsi" w:cstheme="minorBidi"/>
                <w:noProof/>
                <w:sz w:val="22"/>
                <w:szCs w:val="22"/>
              </w:rPr>
              <w:tab/>
            </w:r>
            <w:r w:rsidR="00B73C9E" w:rsidRPr="001D6747">
              <w:rPr>
                <w:rStyle w:val="Hipercze"/>
                <w:noProof/>
              </w:rPr>
              <w:t>Bezpieczeństwo na Terenie Budowy.</w:t>
            </w:r>
            <w:r w:rsidR="00B73C9E">
              <w:rPr>
                <w:noProof/>
                <w:webHidden/>
              </w:rPr>
              <w:tab/>
            </w:r>
          </w:hyperlink>
          <w:r w:rsidR="00587302">
            <w:rPr>
              <w:noProof/>
            </w:rPr>
            <w:t>22</w:t>
          </w:r>
        </w:p>
        <w:p w14:paraId="0DDEF9A2" w14:textId="6812C917" w:rsidR="00B73C9E" w:rsidRDefault="00000000" w:rsidP="009D76CA">
          <w:pPr>
            <w:pStyle w:val="Spistreci4"/>
            <w:rPr>
              <w:rFonts w:asciiTheme="minorHAnsi" w:eastAsiaTheme="minorEastAsia" w:hAnsiTheme="minorHAnsi" w:cstheme="minorBidi"/>
              <w:noProof/>
              <w:sz w:val="22"/>
              <w:szCs w:val="22"/>
            </w:rPr>
          </w:pPr>
          <w:hyperlink w:anchor="_Toc129351675" w:history="1">
            <w:r w:rsidR="00587302">
              <w:rPr>
                <w:rStyle w:val="Hipercze"/>
                <w:noProof/>
              </w:rPr>
              <w:t>3</w:t>
            </w:r>
            <w:r w:rsidR="00B73C9E" w:rsidRPr="001D6747">
              <w:rPr>
                <w:rStyle w:val="Hipercze"/>
                <w:noProof/>
              </w:rPr>
              <w:t>.4.</w:t>
            </w:r>
            <w:r w:rsidR="00B73C9E">
              <w:rPr>
                <w:rFonts w:asciiTheme="minorHAnsi" w:eastAsiaTheme="minorEastAsia" w:hAnsiTheme="minorHAnsi" w:cstheme="minorBidi"/>
                <w:noProof/>
                <w:sz w:val="22"/>
                <w:szCs w:val="22"/>
              </w:rPr>
              <w:tab/>
            </w:r>
            <w:r w:rsidR="00B73C9E" w:rsidRPr="001D6747">
              <w:rPr>
                <w:rStyle w:val="Hipercze"/>
                <w:noProof/>
              </w:rPr>
              <w:t>Plan bezpieczeństwa</w:t>
            </w:r>
            <w:r w:rsidR="00B73C9E">
              <w:rPr>
                <w:noProof/>
                <w:webHidden/>
              </w:rPr>
              <w:tab/>
            </w:r>
          </w:hyperlink>
          <w:r w:rsidR="00587302">
            <w:rPr>
              <w:noProof/>
            </w:rPr>
            <w:t>22</w:t>
          </w:r>
        </w:p>
        <w:p w14:paraId="3E1B6B82" w14:textId="40C4BA83" w:rsidR="00B73C9E" w:rsidRDefault="00000000" w:rsidP="009D76CA">
          <w:pPr>
            <w:pStyle w:val="Spistreci4"/>
            <w:rPr>
              <w:rFonts w:asciiTheme="minorHAnsi" w:eastAsiaTheme="minorEastAsia" w:hAnsiTheme="minorHAnsi" w:cstheme="minorBidi"/>
              <w:noProof/>
              <w:sz w:val="22"/>
              <w:szCs w:val="22"/>
            </w:rPr>
          </w:pPr>
          <w:hyperlink w:anchor="_Toc129351676" w:history="1">
            <w:r w:rsidR="00587302">
              <w:rPr>
                <w:rStyle w:val="Hipercze"/>
                <w:noProof/>
              </w:rPr>
              <w:t>3</w:t>
            </w:r>
            <w:r w:rsidR="00B73C9E" w:rsidRPr="001D6747">
              <w:rPr>
                <w:rStyle w:val="Hipercze"/>
                <w:noProof/>
              </w:rPr>
              <w:t>.</w:t>
            </w:r>
            <w:r w:rsidR="003047BD">
              <w:rPr>
                <w:rStyle w:val="Hipercze"/>
                <w:noProof/>
              </w:rPr>
              <w:t>4.1</w:t>
            </w:r>
            <w:r w:rsidR="00B73C9E" w:rsidRPr="001D6747">
              <w:rPr>
                <w:rStyle w:val="Hipercze"/>
                <w:noProof/>
              </w:rPr>
              <w:t>.</w:t>
            </w:r>
            <w:r w:rsidR="00B73C9E">
              <w:rPr>
                <w:rFonts w:asciiTheme="minorHAnsi" w:eastAsiaTheme="minorEastAsia" w:hAnsiTheme="minorHAnsi" w:cstheme="minorBidi"/>
                <w:noProof/>
                <w:sz w:val="22"/>
                <w:szCs w:val="22"/>
              </w:rPr>
              <w:tab/>
            </w:r>
            <w:r w:rsidR="00B73C9E" w:rsidRPr="001D6747">
              <w:rPr>
                <w:rStyle w:val="Hipercze"/>
                <w:noProof/>
              </w:rPr>
              <w:t>Zgłoszenie Robót</w:t>
            </w:r>
            <w:r w:rsidR="00B73C9E">
              <w:rPr>
                <w:noProof/>
                <w:webHidden/>
              </w:rPr>
              <w:tab/>
            </w:r>
          </w:hyperlink>
          <w:r w:rsidR="00587302">
            <w:rPr>
              <w:noProof/>
            </w:rPr>
            <w:t>22</w:t>
          </w:r>
        </w:p>
        <w:p w14:paraId="3CF821C9" w14:textId="715DB7A1" w:rsidR="00B73C9E" w:rsidRDefault="00000000" w:rsidP="009D76CA">
          <w:pPr>
            <w:pStyle w:val="Spistreci4"/>
            <w:rPr>
              <w:rFonts w:asciiTheme="minorHAnsi" w:eastAsiaTheme="minorEastAsia" w:hAnsiTheme="minorHAnsi" w:cstheme="minorBidi"/>
              <w:noProof/>
              <w:sz w:val="22"/>
              <w:szCs w:val="22"/>
            </w:rPr>
          </w:pPr>
          <w:hyperlink w:anchor="_Toc129351677" w:history="1">
            <w:r w:rsidR="00587302">
              <w:rPr>
                <w:rStyle w:val="Hipercze"/>
                <w:noProof/>
              </w:rPr>
              <w:t>3</w:t>
            </w:r>
            <w:r w:rsidR="00B73C9E" w:rsidRPr="001D6747">
              <w:rPr>
                <w:rStyle w:val="Hipercze"/>
                <w:noProof/>
              </w:rPr>
              <w:t>.</w:t>
            </w:r>
            <w:r w:rsidR="003047BD">
              <w:rPr>
                <w:rStyle w:val="Hipercze"/>
                <w:noProof/>
              </w:rPr>
              <w:t>4.2</w:t>
            </w:r>
            <w:r w:rsidR="00B73C9E" w:rsidRPr="001D6747">
              <w:rPr>
                <w:rStyle w:val="Hipercze"/>
                <w:noProof/>
              </w:rPr>
              <w:t>.</w:t>
            </w:r>
            <w:r w:rsidR="00B73C9E">
              <w:rPr>
                <w:rFonts w:asciiTheme="minorHAnsi" w:eastAsiaTheme="minorEastAsia" w:hAnsiTheme="minorHAnsi" w:cstheme="minorBidi"/>
                <w:noProof/>
                <w:sz w:val="22"/>
                <w:szCs w:val="22"/>
              </w:rPr>
              <w:tab/>
            </w:r>
            <w:r w:rsidR="00B73C9E" w:rsidRPr="001D6747">
              <w:rPr>
                <w:rStyle w:val="Hipercze"/>
                <w:noProof/>
              </w:rPr>
              <w:t>Zabezpieczenie Terenu Budowy</w:t>
            </w:r>
            <w:r w:rsidR="00B73C9E">
              <w:rPr>
                <w:noProof/>
                <w:webHidden/>
              </w:rPr>
              <w:tab/>
            </w:r>
          </w:hyperlink>
          <w:r w:rsidR="00587302">
            <w:rPr>
              <w:noProof/>
            </w:rPr>
            <w:t>22</w:t>
          </w:r>
        </w:p>
        <w:p w14:paraId="1634E168" w14:textId="57CC59A8" w:rsidR="00B73C9E" w:rsidRDefault="00000000" w:rsidP="009D76CA">
          <w:pPr>
            <w:pStyle w:val="Spistreci4"/>
            <w:rPr>
              <w:rFonts w:asciiTheme="minorHAnsi" w:eastAsiaTheme="minorEastAsia" w:hAnsiTheme="minorHAnsi" w:cstheme="minorBidi"/>
              <w:noProof/>
              <w:sz w:val="22"/>
              <w:szCs w:val="22"/>
            </w:rPr>
          </w:pPr>
          <w:hyperlink w:anchor="_Toc129351678" w:history="1">
            <w:r w:rsidR="00587302">
              <w:rPr>
                <w:rStyle w:val="Hipercze"/>
                <w:noProof/>
              </w:rPr>
              <w:t>3</w:t>
            </w:r>
            <w:r w:rsidR="00B73C9E" w:rsidRPr="001D6747">
              <w:rPr>
                <w:rStyle w:val="Hipercze"/>
                <w:noProof/>
              </w:rPr>
              <w:t>.</w:t>
            </w:r>
            <w:r w:rsidR="003047BD">
              <w:rPr>
                <w:rStyle w:val="Hipercze"/>
                <w:noProof/>
              </w:rPr>
              <w:t>5</w:t>
            </w:r>
            <w:r w:rsidR="00B73C9E">
              <w:rPr>
                <w:rFonts w:asciiTheme="minorHAnsi" w:eastAsiaTheme="minorEastAsia" w:hAnsiTheme="minorHAnsi" w:cstheme="minorBidi"/>
                <w:noProof/>
                <w:sz w:val="22"/>
                <w:szCs w:val="22"/>
              </w:rPr>
              <w:tab/>
            </w:r>
            <w:r w:rsidR="00B73C9E" w:rsidRPr="001D6747">
              <w:rPr>
                <w:rStyle w:val="Hipercze"/>
                <w:noProof/>
              </w:rPr>
              <w:t>Ochrona środowiska w czasie wykonywania Robót.</w:t>
            </w:r>
            <w:r w:rsidR="00B73C9E">
              <w:rPr>
                <w:noProof/>
                <w:webHidden/>
              </w:rPr>
              <w:tab/>
            </w:r>
            <w:r w:rsidR="00B73C9E">
              <w:rPr>
                <w:noProof/>
                <w:webHidden/>
              </w:rPr>
              <w:fldChar w:fldCharType="begin"/>
            </w:r>
            <w:r w:rsidR="00B73C9E">
              <w:rPr>
                <w:noProof/>
                <w:webHidden/>
              </w:rPr>
              <w:instrText xml:space="preserve"> PAGEREF _Toc129351678 \h </w:instrText>
            </w:r>
            <w:r w:rsidR="00B73C9E">
              <w:rPr>
                <w:noProof/>
                <w:webHidden/>
              </w:rPr>
            </w:r>
            <w:r w:rsidR="00B73C9E">
              <w:rPr>
                <w:noProof/>
                <w:webHidden/>
              </w:rPr>
              <w:fldChar w:fldCharType="separate"/>
            </w:r>
            <w:r w:rsidR="009B7A70">
              <w:rPr>
                <w:noProof/>
                <w:webHidden/>
              </w:rPr>
              <w:t>23</w:t>
            </w:r>
            <w:r w:rsidR="00B73C9E">
              <w:rPr>
                <w:noProof/>
                <w:webHidden/>
              </w:rPr>
              <w:fldChar w:fldCharType="end"/>
            </w:r>
          </w:hyperlink>
        </w:p>
        <w:p w14:paraId="05B80DE7" w14:textId="4D422816" w:rsidR="00B73C9E" w:rsidRDefault="00000000" w:rsidP="009D76CA">
          <w:pPr>
            <w:pStyle w:val="Spistreci4"/>
            <w:rPr>
              <w:rFonts w:asciiTheme="minorHAnsi" w:eastAsiaTheme="minorEastAsia" w:hAnsiTheme="minorHAnsi" w:cstheme="minorBidi"/>
              <w:noProof/>
              <w:sz w:val="22"/>
              <w:szCs w:val="22"/>
            </w:rPr>
          </w:pPr>
          <w:hyperlink w:anchor="_Toc129351679" w:history="1">
            <w:r w:rsidR="00587302">
              <w:rPr>
                <w:rStyle w:val="Hipercze"/>
                <w:noProof/>
              </w:rPr>
              <w:t>3</w:t>
            </w:r>
            <w:r w:rsidR="00B73C9E" w:rsidRPr="001D6747">
              <w:rPr>
                <w:rStyle w:val="Hipercze"/>
                <w:noProof/>
              </w:rPr>
              <w:t>.</w:t>
            </w:r>
            <w:r w:rsidR="003047BD">
              <w:rPr>
                <w:rStyle w:val="Hipercze"/>
                <w:noProof/>
              </w:rPr>
              <w:t>6</w:t>
            </w:r>
            <w:r w:rsidR="00B73C9E">
              <w:rPr>
                <w:rFonts w:asciiTheme="minorHAnsi" w:eastAsiaTheme="minorEastAsia" w:hAnsiTheme="minorHAnsi" w:cstheme="minorBidi"/>
                <w:noProof/>
                <w:sz w:val="22"/>
                <w:szCs w:val="22"/>
              </w:rPr>
              <w:tab/>
            </w:r>
            <w:r w:rsidR="00B73C9E" w:rsidRPr="001D6747">
              <w:rPr>
                <w:rStyle w:val="Hipercze"/>
                <w:noProof/>
              </w:rPr>
              <w:t>Ochrona przeciwpożarowa</w:t>
            </w:r>
            <w:r w:rsidR="00B73C9E">
              <w:rPr>
                <w:noProof/>
                <w:webHidden/>
              </w:rPr>
              <w:tab/>
            </w:r>
            <w:r w:rsidR="00B73C9E">
              <w:rPr>
                <w:noProof/>
                <w:webHidden/>
              </w:rPr>
              <w:fldChar w:fldCharType="begin"/>
            </w:r>
            <w:r w:rsidR="00B73C9E">
              <w:rPr>
                <w:noProof/>
                <w:webHidden/>
              </w:rPr>
              <w:instrText xml:space="preserve"> PAGEREF _Toc129351679 \h </w:instrText>
            </w:r>
            <w:r w:rsidR="00B73C9E">
              <w:rPr>
                <w:noProof/>
                <w:webHidden/>
              </w:rPr>
            </w:r>
            <w:r w:rsidR="00B73C9E">
              <w:rPr>
                <w:noProof/>
                <w:webHidden/>
              </w:rPr>
              <w:fldChar w:fldCharType="separate"/>
            </w:r>
            <w:r w:rsidR="009B7A70">
              <w:rPr>
                <w:noProof/>
                <w:webHidden/>
              </w:rPr>
              <w:t>24</w:t>
            </w:r>
            <w:r w:rsidR="00B73C9E">
              <w:rPr>
                <w:noProof/>
                <w:webHidden/>
              </w:rPr>
              <w:fldChar w:fldCharType="end"/>
            </w:r>
          </w:hyperlink>
        </w:p>
        <w:p w14:paraId="00FA1676" w14:textId="391423C5" w:rsidR="00B73C9E" w:rsidRDefault="00000000" w:rsidP="009D76CA">
          <w:pPr>
            <w:pStyle w:val="Spistreci4"/>
            <w:rPr>
              <w:rFonts w:asciiTheme="minorHAnsi" w:eastAsiaTheme="minorEastAsia" w:hAnsiTheme="minorHAnsi" w:cstheme="minorBidi"/>
              <w:noProof/>
              <w:sz w:val="22"/>
              <w:szCs w:val="22"/>
            </w:rPr>
          </w:pPr>
          <w:hyperlink w:anchor="_Toc129351680" w:history="1">
            <w:r w:rsidR="00587302">
              <w:rPr>
                <w:rStyle w:val="Hipercze"/>
                <w:noProof/>
              </w:rPr>
              <w:t>3</w:t>
            </w:r>
            <w:r w:rsidR="00B73C9E" w:rsidRPr="001D6747">
              <w:rPr>
                <w:rStyle w:val="Hipercze"/>
                <w:noProof/>
              </w:rPr>
              <w:t>.</w:t>
            </w:r>
            <w:r w:rsidR="003047BD">
              <w:rPr>
                <w:rStyle w:val="Hipercze"/>
                <w:noProof/>
              </w:rPr>
              <w:t>7</w:t>
            </w:r>
            <w:r w:rsidR="00B73C9E">
              <w:rPr>
                <w:rFonts w:asciiTheme="minorHAnsi" w:eastAsiaTheme="minorEastAsia" w:hAnsiTheme="minorHAnsi" w:cstheme="minorBidi"/>
                <w:noProof/>
                <w:sz w:val="22"/>
                <w:szCs w:val="22"/>
              </w:rPr>
              <w:tab/>
            </w:r>
            <w:r w:rsidR="00B73C9E" w:rsidRPr="001D6747">
              <w:rPr>
                <w:rStyle w:val="Hipercze"/>
                <w:noProof/>
              </w:rPr>
              <w:t>Materiały szkodliwe dla otoczenia</w:t>
            </w:r>
            <w:r w:rsidR="00B73C9E">
              <w:rPr>
                <w:noProof/>
                <w:webHidden/>
              </w:rPr>
              <w:tab/>
            </w:r>
            <w:r w:rsidR="00B73C9E">
              <w:rPr>
                <w:noProof/>
                <w:webHidden/>
              </w:rPr>
              <w:fldChar w:fldCharType="begin"/>
            </w:r>
            <w:r w:rsidR="00B73C9E">
              <w:rPr>
                <w:noProof/>
                <w:webHidden/>
              </w:rPr>
              <w:instrText xml:space="preserve"> PAGEREF _Toc129351680 \h </w:instrText>
            </w:r>
            <w:r w:rsidR="00B73C9E">
              <w:rPr>
                <w:noProof/>
                <w:webHidden/>
              </w:rPr>
            </w:r>
            <w:r w:rsidR="00B73C9E">
              <w:rPr>
                <w:noProof/>
                <w:webHidden/>
              </w:rPr>
              <w:fldChar w:fldCharType="separate"/>
            </w:r>
            <w:r w:rsidR="009B7A70">
              <w:rPr>
                <w:noProof/>
                <w:webHidden/>
              </w:rPr>
              <w:t>24</w:t>
            </w:r>
            <w:r w:rsidR="00B73C9E">
              <w:rPr>
                <w:noProof/>
                <w:webHidden/>
              </w:rPr>
              <w:fldChar w:fldCharType="end"/>
            </w:r>
          </w:hyperlink>
        </w:p>
        <w:p w14:paraId="153C618B" w14:textId="1F70B550" w:rsidR="00B73C9E" w:rsidRDefault="00000000" w:rsidP="009D76CA">
          <w:pPr>
            <w:pStyle w:val="Spistreci4"/>
            <w:rPr>
              <w:rFonts w:asciiTheme="minorHAnsi" w:eastAsiaTheme="minorEastAsia" w:hAnsiTheme="minorHAnsi" w:cstheme="minorBidi"/>
              <w:noProof/>
              <w:sz w:val="22"/>
              <w:szCs w:val="22"/>
            </w:rPr>
          </w:pPr>
          <w:hyperlink w:anchor="_Toc129351681" w:history="1">
            <w:r w:rsidR="00587302">
              <w:rPr>
                <w:rStyle w:val="Hipercze"/>
                <w:noProof/>
              </w:rPr>
              <w:t>3</w:t>
            </w:r>
            <w:r w:rsidR="00B73C9E" w:rsidRPr="001D6747">
              <w:rPr>
                <w:rStyle w:val="Hipercze"/>
                <w:noProof/>
              </w:rPr>
              <w:t>.</w:t>
            </w:r>
            <w:r w:rsidR="003047BD">
              <w:rPr>
                <w:rStyle w:val="Hipercze"/>
                <w:noProof/>
              </w:rPr>
              <w:t>8</w:t>
            </w:r>
            <w:r w:rsidR="00B73C9E">
              <w:rPr>
                <w:rFonts w:asciiTheme="minorHAnsi" w:eastAsiaTheme="minorEastAsia" w:hAnsiTheme="minorHAnsi" w:cstheme="minorBidi"/>
                <w:noProof/>
                <w:sz w:val="22"/>
                <w:szCs w:val="22"/>
              </w:rPr>
              <w:tab/>
            </w:r>
            <w:r w:rsidR="00B73C9E" w:rsidRPr="001D6747">
              <w:rPr>
                <w:rStyle w:val="Hipercze"/>
                <w:noProof/>
              </w:rPr>
              <w:t>Ochrona własności publicznej i prywatnej</w:t>
            </w:r>
            <w:r w:rsidR="00B73C9E">
              <w:rPr>
                <w:noProof/>
                <w:webHidden/>
              </w:rPr>
              <w:tab/>
            </w:r>
            <w:r w:rsidR="00B73C9E">
              <w:rPr>
                <w:noProof/>
                <w:webHidden/>
              </w:rPr>
              <w:fldChar w:fldCharType="begin"/>
            </w:r>
            <w:r w:rsidR="00B73C9E">
              <w:rPr>
                <w:noProof/>
                <w:webHidden/>
              </w:rPr>
              <w:instrText xml:space="preserve"> PAGEREF _Toc129351681 \h </w:instrText>
            </w:r>
            <w:r w:rsidR="00B73C9E">
              <w:rPr>
                <w:noProof/>
                <w:webHidden/>
              </w:rPr>
            </w:r>
            <w:r w:rsidR="00B73C9E">
              <w:rPr>
                <w:noProof/>
                <w:webHidden/>
              </w:rPr>
              <w:fldChar w:fldCharType="separate"/>
            </w:r>
            <w:r w:rsidR="009B7A70">
              <w:rPr>
                <w:noProof/>
                <w:webHidden/>
              </w:rPr>
              <w:t>24</w:t>
            </w:r>
            <w:r w:rsidR="00B73C9E">
              <w:rPr>
                <w:noProof/>
                <w:webHidden/>
              </w:rPr>
              <w:fldChar w:fldCharType="end"/>
            </w:r>
          </w:hyperlink>
        </w:p>
        <w:p w14:paraId="4876DF93" w14:textId="07885284" w:rsidR="00B73C9E" w:rsidRDefault="00000000" w:rsidP="009D76CA">
          <w:pPr>
            <w:pStyle w:val="Spistreci4"/>
            <w:rPr>
              <w:rFonts w:asciiTheme="minorHAnsi" w:eastAsiaTheme="minorEastAsia" w:hAnsiTheme="minorHAnsi" w:cstheme="minorBidi"/>
              <w:noProof/>
              <w:sz w:val="22"/>
              <w:szCs w:val="22"/>
            </w:rPr>
          </w:pPr>
          <w:hyperlink w:anchor="_Toc129351682" w:history="1">
            <w:r w:rsidR="00587302">
              <w:rPr>
                <w:rStyle w:val="Hipercze"/>
                <w:noProof/>
              </w:rPr>
              <w:t>3</w:t>
            </w:r>
            <w:r w:rsidR="00B73C9E" w:rsidRPr="001D6747">
              <w:rPr>
                <w:rStyle w:val="Hipercze"/>
                <w:noProof/>
              </w:rPr>
              <w:t>.</w:t>
            </w:r>
            <w:r w:rsidR="003047BD">
              <w:rPr>
                <w:rStyle w:val="Hipercze"/>
                <w:noProof/>
              </w:rPr>
              <w:t>9</w:t>
            </w:r>
            <w:r w:rsidR="00B73C9E">
              <w:rPr>
                <w:rFonts w:asciiTheme="minorHAnsi" w:eastAsiaTheme="minorEastAsia" w:hAnsiTheme="minorHAnsi" w:cstheme="minorBidi"/>
                <w:noProof/>
                <w:sz w:val="22"/>
                <w:szCs w:val="22"/>
              </w:rPr>
              <w:tab/>
            </w:r>
            <w:r w:rsidR="00B73C9E" w:rsidRPr="001D6747">
              <w:rPr>
                <w:rStyle w:val="Hipercze"/>
                <w:noProof/>
              </w:rPr>
              <w:t>Bezpieczeństwo i higiena pracy</w:t>
            </w:r>
            <w:r w:rsidR="00B73C9E">
              <w:rPr>
                <w:noProof/>
                <w:webHidden/>
              </w:rPr>
              <w:tab/>
            </w:r>
            <w:r w:rsidR="00B73C9E">
              <w:rPr>
                <w:noProof/>
                <w:webHidden/>
              </w:rPr>
              <w:fldChar w:fldCharType="begin"/>
            </w:r>
            <w:r w:rsidR="00B73C9E">
              <w:rPr>
                <w:noProof/>
                <w:webHidden/>
              </w:rPr>
              <w:instrText xml:space="preserve"> PAGEREF _Toc129351682 \h </w:instrText>
            </w:r>
            <w:r w:rsidR="00B73C9E">
              <w:rPr>
                <w:noProof/>
                <w:webHidden/>
              </w:rPr>
            </w:r>
            <w:r w:rsidR="00B73C9E">
              <w:rPr>
                <w:noProof/>
                <w:webHidden/>
              </w:rPr>
              <w:fldChar w:fldCharType="separate"/>
            </w:r>
            <w:r w:rsidR="009B7A70">
              <w:rPr>
                <w:noProof/>
                <w:webHidden/>
              </w:rPr>
              <w:t>2</w:t>
            </w:r>
            <w:r w:rsidR="00B73C9E">
              <w:rPr>
                <w:noProof/>
                <w:webHidden/>
              </w:rPr>
              <w:fldChar w:fldCharType="end"/>
            </w:r>
          </w:hyperlink>
          <w:r w:rsidR="003047BD">
            <w:rPr>
              <w:noProof/>
            </w:rPr>
            <w:t>5</w:t>
          </w:r>
        </w:p>
        <w:p w14:paraId="136BD3B9" w14:textId="6D196DD4" w:rsidR="00B73C9E" w:rsidRDefault="00000000" w:rsidP="009D76CA">
          <w:pPr>
            <w:pStyle w:val="Spistreci4"/>
            <w:rPr>
              <w:rFonts w:asciiTheme="minorHAnsi" w:eastAsiaTheme="minorEastAsia" w:hAnsiTheme="minorHAnsi" w:cstheme="minorBidi"/>
              <w:noProof/>
              <w:sz w:val="22"/>
              <w:szCs w:val="22"/>
            </w:rPr>
          </w:pPr>
          <w:hyperlink w:anchor="_Toc129351683" w:history="1">
            <w:r w:rsidR="00587302">
              <w:rPr>
                <w:rStyle w:val="Hipercze"/>
                <w:noProof/>
              </w:rPr>
              <w:t>3</w:t>
            </w:r>
            <w:r w:rsidR="00B73C9E" w:rsidRPr="001D6747">
              <w:rPr>
                <w:rStyle w:val="Hipercze"/>
                <w:noProof/>
              </w:rPr>
              <w:t>.1</w:t>
            </w:r>
            <w:r w:rsidR="003047BD">
              <w:rPr>
                <w:rStyle w:val="Hipercze"/>
                <w:noProof/>
              </w:rPr>
              <w:t>0</w:t>
            </w:r>
            <w:r w:rsidR="00B73C9E">
              <w:rPr>
                <w:rFonts w:asciiTheme="minorHAnsi" w:eastAsiaTheme="minorEastAsia" w:hAnsiTheme="minorHAnsi" w:cstheme="minorBidi"/>
                <w:noProof/>
                <w:sz w:val="22"/>
                <w:szCs w:val="22"/>
              </w:rPr>
              <w:tab/>
            </w:r>
            <w:r w:rsidR="00B73C9E" w:rsidRPr="001D6747">
              <w:rPr>
                <w:rStyle w:val="Hipercze"/>
                <w:noProof/>
              </w:rPr>
              <w:t>Ochrona Robót</w:t>
            </w:r>
            <w:r w:rsidR="00B73C9E">
              <w:rPr>
                <w:noProof/>
                <w:webHidden/>
              </w:rPr>
              <w:tab/>
            </w:r>
            <w:r w:rsidR="00B73C9E">
              <w:rPr>
                <w:noProof/>
                <w:webHidden/>
              </w:rPr>
              <w:fldChar w:fldCharType="begin"/>
            </w:r>
            <w:r w:rsidR="00B73C9E">
              <w:rPr>
                <w:noProof/>
                <w:webHidden/>
              </w:rPr>
              <w:instrText xml:space="preserve"> PAGEREF _Toc129351683 \h </w:instrText>
            </w:r>
            <w:r w:rsidR="00B73C9E">
              <w:rPr>
                <w:noProof/>
                <w:webHidden/>
              </w:rPr>
            </w:r>
            <w:r w:rsidR="00B73C9E">
              <w:rPr>
                <w:noProof/>
                <w:webHidden/>
              </w:rPr>
              <w:fldChar w:fldCharType="separate"/>
            </w:r>
            <w:r w:rsidR="009B7A70">
              <w:rPr>
                <w:noProof/>
                <w:webHidden/>
              </w:rPr>
              <w:t>26</w:t>
            </w:r>
            <w:r w:rsidR="00B73C9E">
              <w:rPr>
                <w:noProof/>
                <w:webHidden/>
              </w:rPr>
              <w:fldChar w:fldCharType="end"/>
            </w:r>
          </w:hyperlink>
        </w:p>
        <w:p w14:paraId="2AA61CC0" w14:textId="46750F80" w:rsidR="00B73C9E" w:rsidRDefault="00000000" w:rsidP="009D76CA">
          <w:pPr>
            <w:pStyle w:val="Spistreci4"/>
            <w:rPr>
              <w:rFonts w:asciiTheme="minorHAnsi" w:eastAsiaTheme="minorEastAsia" w:hAnsiTheme="minorHAnsi" w:cstheme="minorBidi"/>
              <w:noProof/>
              <w:sz w:val="22"/>
              <w:szCs w:val="22"/>
            </w:rPr>
          </w:pPr>
          <w:hyperlink w:anchor="_Toc129351684" w:history="1">
            <w:r w:rsidR="00587302">
              <w:rPr>
                <w:rStyle w:val="Hipercze"/>
                <w:noProof/>
              </w:rPr>
              <w:t>3</w:t>
            </w:r>
            <w:r w:rsidR="00B73C9E" w:rsidRPr="001D6747">
              <w:rPr>
                <w:rStyle w:val="Hipercze"/>
                <w:noProof/>
              </w:rPr>
              <w:t>.1</w:t>
            </w:r>
            <w:r w:rsidR="003047BD">
              <w:rPr>
                <w:rStyle w:val="Hipercze"/>
                <w:noProof/>
              </w:rPr>
              <w:t>1</w:t>
            </w:r>
            <w:r w:rsidR="00B73C9E">
              <w:rPr>
                <w:rFonts w:asciiTheme="minorHAnsi" w:eastAsiaTheme="minorEastAsia" w:hAnsiTheme="minorHAnsi" w:cstheme="minorBidi"/>
                <w:noProof/>
                <w:sz w:val="22"/>
                <w:szCs w:val="22"/>
              </w:rPr>
              <w:tab/>
            </w:r>
            <w:r w:rsidR="00B73C9E" w:rsidRPr="001D6747">
              <w:rPr>
                <w:rStyle w:val="Hipercze"/>
                <w:noProof/>
              </w:rPr>
              <w:t>Gospodarka odpadami.</w:t>
            </w:r>
            <w:r w:rsidR="00B73C9E">
              <w:rPr>
                <w:noProof/>
                <w:webHidden/>
              </w:rPr>
              <w:tab/>
            </w:r>
            <w:r w:rsidR="00B73C9E">
              <w:rPr>
                <w:noProof/>
                <w:webHidden/>
              </w:rPr>
              <w:fldChar w:fldCharType="begin"/>
            </w:r>
            <w:r w:rsidR="00B73C9E">
              <w:rPr>
                <w:noProof/>
                <w:webHidden/>
              </w:rPr>
              <w:instrText xml:space="preserve"> PAGEREF _Toc129351684 \h </w:instrText>
            </w:r>
            <w:r w:rsidR="00B73C9E">
              <w:rPr>
                <w:noProof/>
                <w:webHidden/>
              </w:rPr>
            </w:r>
            <w:r w:rsidR="00B73C9E">
              <w:rPr>
                <w:noProof/>
                <w:webHidden/>
              </w:rPr>
              <w:fldChar w:fldCharType="separate"/>
            </w:r>
            <w:r w:rsidR="009B7A70">
              <w:rPr>
                <w:noProof/>
                <w:webHidden/>
              </w:rPr>
              <w:t>26</w:t>
            </w:r>
            <w:r w:rsidR="00B73C9E">
              <w:rPr>
                <w:noProof/>
                <w:webHidden/>
              </w:rPr>
              <w:fldChar w:fldCharType="end"/>
            </w:r>
          </w:hyperlink>
        </w:p>
        <w:p w14:paraId="41A9C299" w14:textId="790766CE" w:rsidR="00B73C9E" w:rsidRDefault="003047BD" w:rsidP="009D76CA">
          <w:pPr>
            <w:pStyle w:val="Spistreci4"/>
            <w:rPr>
              <w:rFonts w:asciiTheme="minorHAnsi" w:eastAsiaTheme="minorEastAsia" w:hAnsiTheme="minorHAnsi" w:cstheme="minorBidi"/>
              <w:noProof/>
              <w:sz w:val="22"/>
              <w:szCs w:val="22"/>
            </w:rPr>
          </w:pPr>
          <w:r>
            <w:t>3</w:t>
          </w:r>
          <w:hyperlink w:anchor="_Toc129351685" w:history="1">
            <w:r w:rsidR="00B73C9E" w:rsidRPr="001D6747">
              <w:rPr>
                <w:rStyle w:val="Hipercze"/>
                <w:noProof/>
              </w:rPr>
              <w:t>.1</w:t>
            </w:r>
            <w:r>
              <w:rPr>
                <w:rStyle w:val="Hipercze"/>
                <w:noProof/>
              </w:rPr>
              <w:t>2</w:t>
            </w:r>
            <w:r w:rsidR="00B73C9E">
              <w:rPr>
                <w:rFonts w:asciiTheme="minorHAnsi" w:eastAsiaTheme="minorEastAsia" w:hAnsiTheme="minorHAnsi" w:cstheme="minorBidi"/>
                <w:noProof/>
                <w:sz w:val="22"/>
                <w:szCs w:val="22"/>
              </w:rPr>
              <w:tab/>
            </w:r>
            <w:r w:rsidR="00B73C9E" w:rsidRPr="001D6747">
              <w:rPr>
                <w:rStyle w:val="Hipercze"/>
                <w:noProof/>
              </w:rPr>
              <w:t>Stosowanie się do prawa i innych przepisów</w:t>
            </w:r>
            <w:r w:rsidR="00B73C9E">
              <w:rPr>
                <w:noProof/>
                <w:webHidden/>
              </w:rPr>
              <w:tab/>
            </w:r>
            <w:r w:rsidR="00B73C9E">
              <w:rPr>
                <w:noProof/>
                <w:webHidden/>
              </w:rPr>
              <w:fldChar w:fldCharType="begin"/>
            </w:r>
            <w:r w:rsidR="00B73C9E">
              <w:rPr>
                <w:noProof/>
                <w:webHidden/>
              </w:rPr>
              <w:instrText xml:space="preserve"> PAGEREF _Toc129351685 \h </w:instrText>
            </w:r>
            <w:r w:rsidR="00B73C9E">
              <w:rPr>
                <w:noProof/>
                <w:webHidden/>
              </w:rPr>
            </w:r>
            <w:r w:rsidR="00B73C9E">
              <w:rPr>
                <w:noProof/>
                <w:webHidden/>
              </w:rPr>
              <w:fldChar w:fldCharType="separate"/>
            </w:r>
            <w:r w:rsidR="009B7A70">
              <w:rPr>
                <w:noProof/>
                <w:webHidden/>
              </w:rPr>
              <w:t>27</w:t>
            </w:r>
            <w:r w:rsidR="00B73C9E">
              <w:rPr>
                <w:noProof/>
                <w:webHidden/>
              </w:rPr>
              <w:fldChar w:fldCharType="end"/>
            </w:r>
          </w:hyperlink>
        </w:p>
        <w:p w14:paraId="289B410C" w14:textId="00DB48AC" w:rsidR="00B73C9E" w:rsidRDefault="00000000" w:rsidP="009D76CA">
          <w:pPr>
            <w:pStyle w:val="Spistreci4"/>
            <w:rPr>
              <w:rFonts w:asciiTheme="minorHAnsi" w:eastAsiaTheme="minorEastAsia" w:hAnsiTheme="minorHAnsi" w:cstheme="minorBidi"/>
              <w:noProof/>
              <w:sz w:val="22"/>
              <w:szCs w:val="22"/>
            </w:rPr>
          </w:pPr>
          <w:hyperlink w:anchor="_Toc129351686" w:history="1">
            <w:r w:rsidR="003047BD">
              <w:rPr>
                <w:rStyle w:val="Hipercze"/>
                <w:noProof/>
              </w:rPr>
              <w:t>3</w:t>
            </w:r>
            <w:r w:rsidR="00B73C9E" w:rsidRPr="001D6747">
              <w:rPr>
                <w:rStyle w:val="Hipercze"/>
                <w:noProof/>
              </w:rPr>
              <w:t>.</w:t>
            </w:r>
            <w:r w:rsidR="003047BD">
              <w:rPr>
                <w:rStyle w:val="Hipercze"/>
                <w:noProof/>
              </w:rPr>
              <w:t>13</w:t>
            </w:r>
            <w:r w:rsidR="00B73C9E">
              <w:rPr>
                <w:rFonts w:asciiTheme="minorHAnsi" w:eastAsiaTheme="minorEastAsia" w:hAnsiTheme="minorHAnsi" w:cstheme="minorBidi"/>
                <w:noProof/>
                <w:sz w:val="22"/>
                <w:szCs w:val="22"/>
              </w:rPr>
              <w:tab/>
            </w:r>
            <w:r w:rsidR="00B73C9E" w:rsidRPr="001D6747">
              <w:rPr>
                <w:rStyle w:val="Hipercze"/>
                <w:noProof/>
              </w:rPr>
              <w:t>Zaplecza wykonawcy.</w:t>
            </w:r>
            <w:r w:rsidR="00B73C9E">
              <w:rPr>
                <w:noProof/>
                <w:webHidden/>
              </w:rPr>
              <w:tab/>
            </w:r>
            <w:r w:rsidR="00B73C9E">
              <w:rPr>
                <w:noProof/>
                <w:webHidden/>
              </w:rPr>
              <w:fldChar w:fldCharType="begin"/>
            </w:r>
            <w:r w:rsidR="00B73C9E">
              <w:rPr>
                <w:noProof/>
                <w:webHidden/>
              </w:rPr>
              <w:instrText xml:space="preserve"> PAGEREF _Toc129351686 \h </w:instrText>
            </w:r>
            <w:r w:rsidR="00B73C9E">
              <w:rPr>
                <w:noProof/>
                <w:webHidden/>
              </w:rPr>
            </w:r>
            <w:r w:rsidR="00B73C9E">
              <w:rPr>
                <w:noProof/>
                <w:webHidden/>
              </w:rPr>
              <w:fldChar w:fldCharType="separate"/>
            </w:r>
            <w:r w:rsidR="009B7A70">
              <w:rPr>
                <w:noProof/>
                <w:webHidden/>
              </w:rPr>
              <w:t>27</w:t>
            </w:r>
            <w:r w:rsidR="00B73C9E">
              <w:rPr>
                <w:noProof/>
                <w:webHidden/>
              </w:rPr>
              <w:fldChar w:fldCharType="end"/>
            </w:r>
          </w:hyperlink>
        </w:p>
        <w:p w14:paraId="671B3E8D" w14:textId="079519FA" w:rsidR="00B73C9E" w:rsidRDefault="00000000">
          <w:pPr>
            <w:pStyle w:val="Spistreci3"/>
            <w:rPr>
              <w:rFonts w:asciiTheme="minorHAnsi" w:eastAsiaTheme="minorEastAsia" w:hAnsiTheme="minorHAnsi" w:cstheme="minorBidi"/>
              <w:sz w:val="22"/>
            </w:rPr>
          </w:pPr>
          <w:hyperlink w:anchor="_Toc129351687" w:history="1">
            <w:r w:rsidR="00F80953">
              <w:rPr>
                <w:rStyle w:val="Hipercze"/>
              </w:rPr>
              <w:t>4</w:t>
            </w:r>
            <w:r w:rsidR="00B73C9E" w:rsidRPr="001D6747">
              <w:rPr>
                <w:rStyle w:val="Hipercze"/>
              </w:rPr>
              <w:t>.</w:t>
            </w:r>
            <w:r w:rsidR="00F80953">
              <w:rPr>
                <w:rStyle w:val="Hipercze"/>
              </w:rPr>
              <w:t xml:space="preserve">  </w:t>
            </w:r>
            <w:r w:rsidR="00B73C9E" w:rsidRPr="001D6747">
              <w:rPr>
                <w:rStyle w:val="Hipercze"/>
              </w:rPr>
              <w:t>Materiały</w:t>
            </w:r>
            <w:r w:rsidR="00B73C9E">
              <w:rPr>
                <w:webHidden/>
              </w:rPr>
              <w:tab/>
            </w:r>
            <w:r w:rsidR="00B73C9E">
              <w:rPr>
                <w:webHidden/>
              </w:rPr>
              <w:fldChar w:fldCharType="begin"/>
            </w:r>
            <w:r w:rsidR="00B73C9E">
              <w:rPr>
                <w:webHidden/>
              </w:rPr>
              <w:instrText xml:space="preserve"> PAGEREF _Toc129351687 \h </w:instrText>
            </w:r>
            <w:r w:rsidR="00B73C9E">
              <w:rPr>
                <w:webHidden/>
              </w:rPr>
            </w:r>
            <w:r w:rsidR="00B73C9E">
              <w:rPr>
                <w:webHidden/>
              </w:rPr>
              <w:fldChar w:fldCharType="separate"/>
            </w:r>
            <w:r w:rsidR="009B7A70">
              <w:rPr>
                <w:webHidden/>
              </w:rPr>
              <w:t>27</w:t>
            </w:r>
            <w:r w:rsidR="00B73C9E">
              <w:rPr>
                <w:webHidden/>
              </w:rPr>
              <w:fldChar w:fldCharType="end"/>
            </w:r>
          </w:hyperlink>
        </w:p>
        <w:p w14:paraId="1B3B9538" w14:textId="19329114" w:rsidR="00B73C9E" w:rsidRDefault="00000000" w:rsidP="009D76CA">
          <w:pPr>
            <w:pStyle w:val="Spistreci4"/>
            <w:rPr>
              <w:rFonts w:asciiTheme="minorHAnsi" w:eastAsiaTheme="minorEastAsia" w:hAnsiTheme="minorHAnsi" w:cstheme="minorBidi"/>
              <w:noProof/>
              <w:sz w:val="22"/>
              <w:szCs w:val="22"/>
            </w:rPr>
          </w:pPr>
          <w:hyperlink w:anchor="_Toc129351688" w:history="1">
            <w:r w:rsidR="00F80953">
              <w:rPr>
                <w:rStyle w:val="Hipercze"/>
                <w:noProof/>
              </w:rPr>
              <w:t>4.1</w:t>
            </w:r>
            <w:r w:rsidR="00B73C9E">
              <w:rPr>
                <w:rFonts w:asciiTheme="minorHAnsi" w:eastAsiaTheme="minorEastAsia" w:hAnsiTheme="minorHAnsi" w:cstheme="minorBidi"/>
                <w:noProof/>
                <w:sz w:val="22"/>
                <w:szCs w:val="22"/>
              </w:rPr>
              <w:tab/>
            </w:r>
            <w:r w:rsidR="00B73C9E" w:rsidRPr="001D6747">
              <w:rPr>
                <w:rStyle w:val="Hipercze"/>
                <w:noProof/>
              </w:rPr>
              <w:t>Źródła dostaw materiałów</w:t>
            </w:r>
            <w:r w:rsidR="00B73C9E">
              <w:rPr>
                <w:noProof/>
                <w:webHidden/>
              </w:rPr>
              <w:tab/>
            </w:r>
            <w:r w:rsidR="00B73C9E">
              <w:rPr>
                <w:noProof/>
                <w:webHidden/>
              </w:rPr>
              <w:fldChar w:fldCharType="begin"/>
            </w:r>
            <w:r w:rsidR="00B73C9E">
              <w:rPr>
                <w:noProof/>
                <w:webHidden/>
              </w:rPr>
              <w:instrText xml:space="preserve"> PAGEREF _Toc129351688 \h </w:instrText>
            </w:r>
            <w:r w:rsidR="00B73C9E">
              <w:rPr>
                <w:noProof/>
                <w:webHidden/>
              </w:rPr>
            </w:r>
            <w:r w:rsidR="00B73C9E">
              <w:rPr>
                <w:noProof/>
                <w:webHidden/>
              </w:rPr>
              <w:fldChar w:fldCharType="separate"/>
            </w:r>
            <w:r w:rsidR="009B7A70">
              <w:rPr>
                <w:noProof/>
                <w:webHidden/>
              </w:rPr>
              <w:t>28</w:t>
            </w:r>
            <w:r w:rsidR="00B73C9E">
              <w:rPr>
                <w:noProof/>
                <w:webHidden/>
              </w:rPr>
              <w:fldChar w:fldCharType="end"/>
            </w:r>
          </w:hyperlink>
        </w:p>
        <w:p w14:paraId="57D851B2" w14:textId="412722CE" w:rsidR="00B73C9E" w:rsidRDefault="00000000" w:rsidP="009D76CA">
          <w:pPr>
            <w:pStyle w:val="Spistreci4"/>
            <w:rPr>
              <w:rFonts w:asciiTheme="minorHAnsi" w:eastAsiaTheme="minorEastAsia" w:hAnsiTheme="minorHAnsi" w:cstheme="minorBidi"/>
              <w:noProof/>
              <w:sz w:val="22"/>
              <w:szCs w:val="22"/>
            </w:rPr>
          </w:pPr>
          <w:hyperlink w:anchor="_Toc129351689" w:history="1">
            <w:r w:rsidR="00F80953">
              <w:rPr>
                <w:rStyle w:val="Hipercze"/>
                <w:noProof/>
              </w:rPr>
              <w:t>4.2</w:t>
            </w:r>
            <w:r w:rsidR="00B73C9E">
              <w:rPr>
                <w:rFonts w:asciiTheme="minorHAnsi" w:eastAsiaTheme="minorEastAsia" w:hAnsiTheme="minorHAnsi" w:cstheme="minorBidi"/>
                <w:noProof/>
                <w:sz w:val="22"/>
                <w:szCs w:val="22"/>
              </w:rPr>
              <w:tab/>
            </w:r>
            <w:r w:rsidR="00B73C9E" w:rsidRPr="001D6747">
              <w:rPr>
                <w:rStyle w:val="Hipercze"/>
                <w:noProof/>
              </w:rPr>
              <w:t>Jakość materiałów</w:t>
            </w:r>
            <w:r w:rsidR="00B73C9E">
              <w:rPr>
                <w:noProof/>
                <w:webHidden/>
              </w:rPr>
              <w:tab/>
            </w:r>
            <w:r w:rsidR="00B73C9E">
              <w:rPr>
                <w:noProof/>
                <w:webHidden/>
              </w:rPr>
              <w:fldChar w:fldCharType="begin"/>
            </w:r>
            <w:r w:rsidR="00B73C9E">
              <w:rPr>
                <w:noProof/>
                <w:webHidden/>
              </w:rPr>
              <w:instrText xml:space="preserve"> PAGEREF _Toc129351689 \h </w:instrText>
            </w:r>
            <w:r w:rsidR="00B73C9E">
              <w:rPr>
                <w:noProof/>
                <w:webHidden/>
              </w:rPr>
            </w:r>
            <w:r w:rsidR="00B73C9E">
              <w:rPr>
                <w:noProof/>
                <w:webHidden/>
              </w:rPr>
              <w:fldChar w:fldCharType="separate"/>
            </w:r>
            <w:r w:rsidR="009B7A70">
              <w:rPr>
                <w:noProof/>
                <w:webHidden/>
              </w:rPr>
              <w:t>28</w:t>
            </w:r>
            <w:r w:rsidR="00B73C9E">
              <w:rPr>
                <w:noProof/>
                <w:webHidden/>
              </w:rPr>
              <w:fldChar w:fldCharType="end"/>
            </w:r>
          </w:hyperlink>
        </w:p>
        <w:p w14:paraId="20C2F707" w14:textId="23406BAD" w:rsidR="00B73C9E" w:rsidRDefault="00000000" w:rsidP="009D76CA">
          <w:pPr>
            <w:pStyle w:val="Spistreci4"/>
            <w:rPr>
              <w:rFonts w:asciiTheme="minorHAnsi" w:eastAsiaTheme="minorEastAsia" w:hAnsiTheme="minorHAnsi" w:cstheme="minorBidi"/>
              <w:noProof/>
              <w:sz w:val="22"/>
              <w:szCs w:val="22"/>
            </w:rPr>
          </w:pPr>
          <w:hyperlink w:anchor="_Toc129351690" w:history="1">
            <w:r w:rsidR="00F80953">
              <w:rPr>
                <w:rStyle w:val="Hipercze"/>
                <w:noProof/>
              </w:rPr>
              <w:t>4.3</w:t>
            </w:r>
            <w:r w:rsidR="00B73C9E">
              <w:rPr>
                <w:rFonts w:asciiTheme="minorHAnsi" w:eastAsiaTheme="minorEastAsia" w:hAnsiTheme="minorHAnsi" w:cstheme="minorBidi"/>
                <w:noProof/>
                <w:sz w:val="22"/>
                <w:szCs w:val="22"/>
              </w:rPr>
              <w:tab/>
            </w:r>
            <w:r w:rsidR="00B73C9E" w:rsidRPr="001D6747">
              <w:rPr>
                <w:rStyle w:val="Hipercze"/>
                <w:noProof/>
              </w:rPr>
              <w:t>Przechowywanie i składowanie materiałów</w:t>
            </w:r>
            <w:r w:rsidR="00B73C9E">
              <w:rPr>
                <w:noProof/>
                <w:webHidden/>
              </w:rPr>
              <w:tab/>
            </w:r>
            <w:r w:rsidR="00B73C9E">
              <w:rPr>
                <w:noProof/>
                <w:webHidden/>
              </w:rPr>
              <w:fldChar w:fldCharType="begin"/>
            </w:r>
            <w:r w:rsidR="00B73C9E">
              <w:rPr>
                <w:noProof/>
                <w:webHidden/>
              </w:rPr>
              <w:instrText xml:space="preserve"> PAGEREF _Toc129351690 \h </w:instrText>
            </w:r>
            <w:r w:rsidR="00B73C9E">
              <w:rPr>
                <w:noProof/>
                <w:webHidden/>
              </w:rPr>
            </w:r>
            <w:r w:rsidR="00B73C9E">
              <w:rPr>
                <w:noProof/>
                <w:webHidden/>
              </w:rPr>
              <w:fldChar w:fldCharType="separate"/>
            </w:r>
            <w:r w:rsidR="009B7A70">
              <w:rPr>
                <w:noProof/>
                <w:webHidden/>
              </w:rPr>
              <w:t>29</w:t>
            </w:r>
            <w:r w:rsidR="00B73C9E">
              <w:rPr>
                <w:noProof/>
                <w:webHidden/>
              </w:rPr>
              <w:fldChar w:fldCharType="end"/>
            </w:r>
          </w:hyperlink>
        </w:p>
        <w:p w14:paraId="728B8774" w14:textId="732FDBE8" w:rsidR="00B73C9E" w:rsidRDefault="00000000">
          <w:pPr>
            <w:pStyle w:val="Spistreci3"/>
            <w:rPr>
              <w:rFonts w:asciiTheme="minorHAnsi" w:eastAsiaTheme="minorEastAsia" w:hAnsiTheme="minorHAnsi" w:cstheme="minorBidi"/>
              <w:sz w:val="22"/>
            </w:rPr>
          </w:pPr>
          <w:hyperlink w:anchor="_Toc129351691" w:history="1">
            <w:r w:rsidR="00F80953">
              <w:rPr>
                <w:rStyle w:val="Hipercze"/>
              </w:rPr>
              <w:t>5.</w:t>
            </w:r>
            <w:r w:rsidR="00B73C9E">
              <w:rPr>
                <w:rFonts w:asciiTheme="minorHAnsi" w:eastAsiaTheme="minorEastAsia" w:hAnsiTheme="minorHAnsi" w:cstheme="minorBidi"/>
                <w:sz w:val="22"/>
              </w:rPr>
              <w:tab/>
            </w:r>
            <w:r w:rsidR="00B73C9E" w:rsidRPr="001D6747">
              <w:rPr>
                <w:rStyle w:val="Hipercze"/>
              </w:rPr>
              <w:t>Wykonanie robót</w:t>
            </w:r>
            <w:r w:rsidR="00B73C9E">
              <w:rPr>
                <w:webHidden/>
              </w:rPr>
              <w:tab/>
            </w:r>
            <w:r w:rsidR="00B73C9E">
              <w:rPr>
                <w:webHidden/>
              </w:rPr>
              <w:fldChar w:fldCharType="begin"/>
            </w:r>
            <w:r w:rsidR="00B73C9E">
              <w:rPr>
                <w:webHidden/>
              </w:rPr>
              <w:instrText xml:space="preserve"> PAGEREF _Toc129351691 \h </w:instrText>
            </w:r>
            <w:r w:rsidR="00B73C9E">
              <w:rPr>
                <w:webHidden/>
              </w:rPr>
            </w:r>
            <w:r w:rsidR="00B73C9E">
              <w:rPr>
                <w:webHidden/>
              </w:rPr>
              <w:fldChar w:fldCharType="separate"/>
            </w:r>
            <w:r w:rsidR="009B7A70">
              <w:rPr>
                <w:webHidden/>
              </w:rPr>
              <w:t>29</w:t>
            </w:r>
            <w:r w:rsidR="00B73C9E">
              <w:rPr>
                <w:webHidden/>
              </w:rPr>
              <w:fldChar w:fldCharType="end"/>
            </w:r>
          </w:hyperlink>
        </w:p>
        <w:p w14:paraId="6DD86B05" w14:textId="170F3493" w:rsidR="00B73C9E" w:rsidRDefault="00000000" w:rsidP="009D76CA">
          <w:pPr>
            <w:pStyle w:val="Spistreci4"/>
            <w:rPr>
              <w:rFonts w:asciiTheme="minorHAnsi" w:eastAsiaTheme="minorEastAsia" w:hAnsiTheme="minorHAnsi" w:cstheme="minorBidi"/>
              <w:noProof/>
              <w:sz w:val="22"/>
              <w:szCs w:val="22"/>
            </w:rPr>
          </w:pPr>
          <w:hyperlink w:anchor="_Toc129351692" w:history="1">
            <w:r w:rsidR="00F80953">
              <w:rPr>
                <w:rStyle w:val="Hipercze"/>
                <w:noProof/>
              </w:rPr>
              <w:t>5.1</w:t>
            </w:r>
            <w:r w:rsidR="00B73C9E">
              <w:rPr>
                <w:rFonts w:asciiTheme="minorHAnsi" w:eastAsiaTheme="minorEastAsia" w:hAnsiTheme="minorHAnsi" w:cstheme="minorBidi"/>
                <w:noProof/>
                <w:sz w:val="22"/>
                <w:szCs w:val="22"/>
              </w:rPr>
              <w:tab/>
            </w:r>
            <w:r w:rsidR="00B73C9E" w:rsidRPr="001D6747">
              <w:rPr>
                <w:rStyle w:val="Hipercze"/>
                <w:noProof/>
              </w:rPr>
              <w:t>Ogólne zasady wykonywania Robót</w:t>
            </w:r>
            <w:r w:rsidR="00B73C9E">
              <w:rPr>
                <w:noProof/>
                <w:webHidden/>
              </w:rPr>
              <w:tab/>
            </w:r>
            <w:r w:rsidR="00B73C9E">
              <w:rPr>
                <w:noProof/>
                <w:webHidden/>
              </w:rPr>
              <w:fldChar w:fldCharType="begin"/>
            </w:r>
            <w:r w:rsidR="00B73C9E">
              <w:rPr>
                <w:noProof/>
                <w:webHidden/>
              </w:rPr>
              <w:instrText xml:space="preserve"> PAGEREF _Toc129351692 \h </w:instrText>
            </w:r>
            <w:r w:rsidR="00B73C9E">
              <w:rPr>
                <w:noProof/>
                <w:webHidden/>
              </w:rPr>
            </w:r>
            <w:r w:rsidR="00B73C9E">
              <w:rPr>
                <w:noProof/>
                <w:webHidden/>
              </w:rPr>
              <w:fldChar w:fldCharType="separate"/>
            </w:r>
            <w:r w:rsidR="009B7A70">
              <w:rPr>
                <w:noProof/>
                <w:webHidden/>
              </w:rPr>
              <w:t>29</w:t>
            </w:r>
            <w:r w:rsidR="00B73C9E">
              <w:rPr>
                <w:noProof/>
                <w:webHidden/>
              </w:rPr>
              <w:fldChar w:fldCharType="end"/>
            </w:r>
          </w:hyperlink>
        </w:p>
        <w:p w14:paraId="228E7EA7" w14:textId="5E4FCB60" w:rsidR="00B73C9E" w:rsidRDefault="00000000">
          <w:pPr>
            <w:pStyle w:val="Spistreci3"/>
            <w:rPr>
              <w:rFonts w:asciiTheme="minorHAnsi" w:eastAsiaTheme="minorEastAsia" w:hAnsiTheme="minorHAnsi" w:cstheme="minorBidi"/>
              <w:sz w:val="22"/>
            </w:rPr>
          </w:pPr>
          <w:hyperlink w:anchor="_Toc129351693" w:history="1">
            <w:r w:rsidR="00F80953">
              <w:rPr>
                <w:rStyle w:val="Hipercze"/>
              </w:rPr>
              <w:t>6.</w:t>
            </w:r>
            <w:r w:rsidR="00B73C9E">
              <w:rPr>
                <w:rFonts w:asciiTheme="minorHAnsi" w:eastAsiaTheme="minorEastAsia" w:hAnsiTheme="minorHAnsi" w:cstheme="minorBidi"/>
                <w:sz w:val="22"/>
              </w:rPr>
              <w:tab/>
            </w:r>
            <w:r w:rsidR="00B73C9E" w:rsidRPr="001D6747">
              <w:rPr>
                <w:rStyle w:val="Hipercze"/>
              </w:rPr>
              <w:t>Kontrola jakości robót</w:t>
            </w:r>
            <w:r w:rsidR="00B73C9E">
              <w:rPr>
                <w:webHidden/>
              </w:rPr>
              <w:tab/>
            </w:r>
            <w:r w:rsidR="00B73C9E">
              <w:rPr>
                <w:webHidden/>
              </w:rPr>
              <w:fldChar w:fldCharType="begin"/>
            </w:r>
            <w:r w:rsidR="00B73C9E">
              <w:rPr>
                <w:webHidden/>
              </w:rPr>
              <w:instrText xml:space="preserve"> PAGEREF _Toc129351693 \h </w:instrText>
            </w:r>
            <w:r w:rsidR="00B73C9E">
              <w:rPr>
                <w:webHidden/>
              </w:rPr>
            </w:r>
            <w:r w:rsidR="00B73C9E">
              <w:rPr>
                <w:webHidden/>
              </w:rPr>
              <w:fldChar w:fldCharType="separate"/>
            </w:r>
            <w:r w:rsidR="009B7A70">
              <w:rPr>
                <w:webHidden/>
              </w:rPr>
              <w:t>30</w:t>
            </w:r>
            <w:r w:rsidR="00B73C9E">
              <w:rPr>
                <w:webHidden/>
              </w:rPr>
              <w:fldChar w:fldCharType="end"/>
            </w:r>
          </w:hyperlink>
        </w:p>
        <w:p w14:paraId="4F9D8C6E" w14:textId="6399A5FB" w:rsidR="00B73C9E" w:rsidRDefault="00000000" w:rsidP="009D76CA">
          <w:pPr>
            <w:pStyle w:val="Spistreci4"/>
            <w:rPr>
              <w:rFonts w:asciiTheme="minorHAnsi" w:eastAsiaTheme="minorEastAsia" w:hAnsiTheme="minorHAnsi" w:cstheme="minorBidi"/>
              <w:noProof/>
              <w:sz w:val="22"/>
              <w:szCs w:val="22"/>
            </w:rPr>
          </w:pPr>
          <w:hyperlink w:anchor="_Toc129351694" w:history="1">
            <w:r w:rsidR="00F80953">
              <w:rPr>
                <w:rStyle w:val="Hipercze"/>
                <w:noProof/>
              </w:rPr>
              <w:t xml:space="preserve">6.1 </w:t>
            </w:r>
            <w:r w:rsidR="00B73C9E">
              <w:rPr>
                <w:rFonts w:asciiTheme="minorHAnsi" w:eastAsiaTheme="minorEastAsia" w:hAnsiTheme="minorHAnsi" w:cstheme="minorBidi"/>
                <w:noProof/>
                <w:sz w:val="22"/>
                <w:szCs w:val="22"/>
              </w:rPr>
              <w:tab/>
            </w:r>
            <w:r w:rsidR="00B73C9E" w:rsidRPr="001D6747">
              <w:rPr>
                <w:rStyle w:val="Hipercze"/>
                <w:noProof/>
              </w:rPr>
              <w:t>Zasady kontroli jakości Robót</w:t>
            </w:r>
            <w:r w:rsidR="00B73C9E">
              <w:rPr>
                <w:noProof/>
                <w:webHidden/>
              </w:rPr>
              <w:tab/>
            </w:r>
            <w:r w:rsidR="00B73C9E">
              <w:rPr>
                <w:noProof/>
                <w:webHidden/>
              </w:rPr>
              <w:fldChar w:fldCharType="begin"/>
            </w:r>
            <w:r w:rsidR="00B73C9E">
              <w:rPr>
                <w:noProof/>
                <w:webHidden/>
              </w:rPr>
              <w:instrText xml:space="preserve"> PAGEREF _Toc129351694 \h </w:instrText>
            </w:r>
            <w:r w:rsidR="00B73C9E">
              <w:rPr>
                <w:noProof/>
                <w:webHidden/>
              </w:rPr>
            </w:r>
            <w:r w:rsidR="00B73C9E">
              <w:rPr>
                <w:noProof/>
                <w:webHidden/>
              </w:rPr>
              <w:fldChar w:fldCharType="separate"/>
            </w:r>
            <w:r w:rsidR="009B7A70">
              <w:rPr>
                <w:noProof/>
                <w:webHidden/>
              </w:rPr>
              <w:t>30</w:t>
            </w:r>
            <w:r w:rsidR="00B73C9E">
              <w:rPr>
                <w:noProof/>
                <w:webHidden/>
              </w:rPr>
              <w:fldChar w:fldCharType="end"/>
            </w:r>
          </w:hyperlink>
        </w:p>
        <w:p w14:paraId="6A2147E7" w14:textId="5849C18B" w:rsidR="00B73C9E" w:rsidRDefault="00000000" w:rsidP="009D76CA">
          <w:pPr>
            <w:pStyle w:val="Spistreci4"/>
            <w:rPr>
              <w:rFonts w:asciiTheme="minorHAnsi" w:eastAsiaTheme="minorEastAsia" w:hAnsiTheme="minorHAnsi" w:cstheme="minorBidi"/>
              <w:noProof/>
              <w:sz w:val="22"/>
              <w:szCs w:val="22"/>
            </w:rPr>
          </w:pPr>
          <w:hyperlink w:anchor="_Toc129351695" w:history="1">
            <w:r w:rsidR="00F80953">
              <w:rPr>
                <w:rStyle w:val="Hipercze"/>
                <w:noProof/>
              </w:rPr>
              <w:t>6</w:t>
            </w:r>
            <w:r w:rsidR="00B73C9E" w:rsidRPr="001D6747">
              <w:rPr>
                <w:rStyle w:val="Hipercze"/>
                <w:noProof/>
              </w:rPr>
              <w:t>.2</w:t>
            </w:r>
            <w:r w:rsidR="00B73C9E">
              <w:rPr>
                <w:rFonts w:asciiTheme="minorHAnsi" w:eastAsiaTheme="minorEastAsia" w:hAnsiTheme="minorHAnsi" w:cstheme="minorBidi"/>
                <w:noProof/>
                <w:sz w:val="22"/>
                <w:szCs w:val="22"/>
              </w:rPr>
              <w:tab/>
            </w:r>
            <w:r w:rsidR="00B73C9E" w:rsidRPr="001D6747">
              <w:rPr>
                <w:rStyle w:val="Hipercze"/>
                <w:noProof/>
              </w:rPr>
              <w:t>Badania i pomiary</w:t>
            </w:r>
            <w:r w:rsidR="00B73C9E">
              <w:rPr>
                <w:noProof/>
                <w:webHidden/>
              </w:rPr>
              <w:tab/>
            </w:r>
            <w:r w:rsidR="00B73C9E">
              <w:rPr>
                <w:noProof/>
                <w:webHidden/>
              </w:rPr>
              <w:fldChar w:fldCharType="begin"/>
            </w:r>
            <w:r w:rsidR="00B73C9E">
              <w:rPr>
                <w:noProof/>
                <w:webHidden/>
              </w:rPr>
              <w:instrText xml:space="preserve"> PAGEREF _Toc129351695 \h </w:instrText>
            </w:r>
            <w:r w:rsidR="00B73C9E">
              <w:rPr>
                <w:noProof/>
                <w:webHidden/>
              </w:rPr>
            </w:r>
            <w:r w:rsidR="00B73C9E">
              <w:rPr>
                <w:noProof/>
                <w:webHidden/>
              </w:rPr>
              <w:fldChar w:fldCharType="separate"/>
            </w:r>
            <w:r w:rsidR="009B7A70">
              <w:rPr>
                <w:noProof/>
                <w:webHidden/>
              </w:rPr>
              <w:t>30</w:t>
            </w:r>
            <w:r w:rsidR="00B73C9E">
              <w:rPr>
                <w:noProof/>
                <w:webHidden/>
              </w:rPr>
              <w:fldChar w:fldCharType="end"/>
            </w:r>
          </w:hyperlink>
        </w:p>
        <w:p w14:paraId="19D050FF" w14:textId="6313AA04" w:rsidR="00B73C9E" w:rsidRDefault="00000000" w:rsidP="009D76CA">
          <w:pPr>
            <w:pStyle w:val="Spistreci4"/>
            <w:rPr>
              <w:rFonts w:asciiTheme="minorHAnsi" w:eastAsiaTheme="minorEastAsia" w:hAnsiTheme="minorHAnsi" w:cstheme="minorBidi"/>
              <w:noProof/>
              <w:sz w:val="22"/>
              <w:szCs w:val="22"/>
            </w:rPr>
          </w:pPr>
          <w:hyperlink w:anchor="_Toc129351696" w:history="1">
            <w:r w:rsidR="00F80953">
              <w:rPr>
                <w:rStyle w:val="Hipercze"/>
                <w:noProof/>
              </w:rPr>
              <w:t xml:space="preserve">6.3     </w:t>
            </w:r>
            <w:r w:rsidR="00B73C9E" w:rsidRPr="001D6747">
              <w:rPr>
                <w:rStyle w:val="Hipercze"/>
                <w:noProof/>
              </w:rPr>
              <w:t>Badania prowadzone przez Inspektora Nadzoru</w:t>
            </w:r>
            <w:r w:rsidR="00B73C9E">
              <w:rPr>
                <w:noProof/>
                <w:webHidden/>
              </w:rPr>
              <w:tab/>
            </w:r>
            <w:r w:rsidR="00B73C9E">
              <w:rPr>
                <w:noProof/>
                <w:webHidden/>
              </w:rPr>
              <w:fldChar w:fldCharType="begin"/>
            </w:r>
            <w:r w:rsidR="00B73C9E">
              <w:rPr>
                <w:noProof/>
                <w:webHidden/>
              </w:rPr>
              <w:instrText xml:space="preserve"> PAGEREF _Toc129351696 \h </w:instrText>
            </w:r>
            <w:r w:rsidR="00B73C9E">
              <w:rPr>
                <w:noProof/>
                <w:webHidden/>
              </w:rPr>
            </w:r>
            <w:r w:rsidR="00B73C9E">
              <w:rPr>
                <w:noProof/>
                <w:webHidden/>
              </w:rPr>
              <w:fldChar w:fldCharType="separate"/>
            </w:r>
            <w:r w:rsidR="009B7A70">
              <w:rPr>
                <w:noProof/>
                <w:webHidden/>
              </w:rPr>
              <w:t>31</w:t>
            </w:r>
            <w:r w:rsidR="00B73C9E">
              <w:rPr>
                <w:noProof/>
                <w:webHidden/>
              </w:rPr>
              <w:fldChar w:fldCharType="end"/>
            </w:r>
          </w:hyperlink>
        </w:p>
        <w:p w14:paraId="67C00593" w14:textId="72A6BC38" w:rsidR="00B73C9E" w:rsidRDefault="00000000" w:rsidP="009D76CA">
          <w:pPr>
            <w:pStyle w:val="Spistreci4"/>
            <w:rPr>
              <w:rFonts w:asciiTheme="minorHAnsi" w:eastAsiaTheme="minorEastAsia" w:hAnsiTheme="minorHAnsi" w:cstheme="minorBidi"/>
              <w:noProof/>
              <w:sz w:val="22"/>
              <w:szCs w:val="22"/>
            </w:rPr>
          </w:pPr>
          <w:hyperlink w:anchor="_Toc129351697" w:history="1">
            <w:r w:rsidR="00F80953">
              <w:rPr>
                <w:rStyle w:val="Hipercze"/>
                <w:noProof/>
              </w:rPr>
              <w:t>6.4</w:t>
            </w:r>
            <w:r w:rsidR="00B73C9E">
              <w:rPr>
                <w:rFonts w:asciiTheme="minorHAnsi" w:eastAsiaTheme="minorEastAsia" w:hAnsiTheme="minorHAnsi" w:cstheme="minorBidi"/>
                <w:noProof/>
                <w:sz w:val="22"/>
                <w:szCs w:val="22"/>
              </w:rPr>
              <w:tab/>
            </w:r>
            <w:r w:rsidR="00B73C9E" w:rsidRPr="001D6747">
              <w:rPr>
                <w:rStyle w:val="Hipercze"/>
                <w:noProof/>
              </w:rPr>
              <w:t>Atesty jakości materiałów</w:t>
            </w:r>
            <w:r w:rsidR="00B73C9E">
              <w:rPr>
                <w:noProof/>
                <w:webHidden/>
              </w:rPr>
              <w:tab/>
            </w:r>
            <w:r w:rsidR="00B73C9E">
              <w:rPr>
                <w:noProof/>
                <w:webHidden/>
              </w:rPr>
              <w:fldChar w:fldCharType="begin"/>
            </w:r>
            <w:r w:rsidR="00B73C9E">
              <w:rPr>
                <w:noProof/>
                <w:webHidden/>
              </w:rPr>
              <w:instrText xml:space="preserve"> PAGEREF _Toc129351697 \h </w:instrText>
            </w:r>
            <w:r w:rsidR="00B73C9E">
              <w:rPr>
                <w:noProof/>
                <w:webHidden/>
              </w:rPr>
            </w:r>
            <w:r w:rsidR="00B73C9E">
              <w:rPr>
                <w:noProof/>
                <w:webHidden/>
              </w:rPr>
              <w:fldChar w:fldCharType="separate"/>
            </w:r>
            <w:r w:rsidR="009B7A70">
              <w:rPr>
                <w:noProof/>
                <w:webHidden/>
              </w:rPr>
              <w:t>31</w:t>
            </w:r>
            <w:r w:rsidR="00B73C9E">
              <w:rPr>
                <w:noProof/>
                <w:webHidden/>
              </w:rPr>
              <w:fldChar w:fldCharType="end"/>
            </w:r>
          </w:hyperlink>
        </w:p>
        <w:p w14:paraId="4CA2C86B" w14:textId="219383BA" w:rsidR="00B73C9E" w:rsidRDefault="00000000">
          <w:pPr>
            <w:pStyle w:val="Spistreci3"/>
            <w:rPr>
              <w:rFonts w:asciiTheme="minorHAnsi" w:eastAsiaTheme="minorEastAsia" w:hAnsiTheme="minorHAnsi" w:cstheme="minorBidi"/>
              <w:sz w:val="22"/>
            </w:rPr>
          </w:pPr>
          <w:hyperlink w:anchor="_Toc129351698" w:history="1">
            <w:r w:rsidR="00F80953">
              <w:rPr>
                <w:rStyle w:val="Hipercze"/>
              </w:rPr>
              <w:t>7.</w:t>
            </w:r>
            <w:r w:rsidR="00B73C9E">
              <w:rPr>
                <w:rFonts w:asciiTheme="minorHAnsi" w:eastAsiaTheme="minorEastAsia" w:hAnsiTheme="minorHAnsi" w:cstheme="minorBidi"/>
                <w:sz w:val="22"/>
              </w:rPr>
              <w:tab/>
            </w:r>
            <w:r w:rsidR="00B73C9E" w:rsidRPr="001D6747">
              <w:rPr>
                <w:rStyle w:val="Hipercze"/>
              </w:rPr>
              <w:t>Próby końcowe oraz przejęcie przez Zamawiającego</w:t>
            </w:r>
            <w:r w:rsidR="00B73C9E">
              <w:rPr>
                <w:webHidden/>
              </w:rPr>
              <w:tab/>
            </w:r>
            <w:r w:rsidR="00B73C9E">
              <w:rPr>
                <w:webHidden/>
              </w:rPr>
              <w:fldChar w:fldCharType="begin"/>
            </w:r>
            <w:r w:rsidR="00B73C9E">
              <w:rPr>
                <w:webHidden/>
              </w:rPr>
              <w:instrText xml:space="preserve"> PAGEREF _Toc129351698 \h </w:instrText>
            </w:r>
            <w:r w:rsidR="00B73C9E">
              <w:rPr>
                <w:webHidden/>
              </w:rPr>
            </w:r>
            <w:r w:rsidR="00B73C9E">
              <w:rPr>
                <w:webHidden/>
              </w:rPr>
              <w:fldChar w:fldCharType="separate"/>
            </w:r>
            <w:r w:rsidR="009B7A70">
              <w:rPr>
                <w:webHidden/>
              </w:rPr>
              <w:t>31</w:t>
            </w:r>
            <w:r w:rsidR="00B73C9E">
              <w:rPr>
                <w:webHidden/>
              </w:rPr>
              <w:fldChar w:fldCharType="end"/>
            </w:r>
          </w:hyperlink>
        </w:p>
        <w:p w14:paraId="1BEF9FEB" w14:textId="25495D5B" w:rsidR="00B73C9E" w:rsidRDefault="00000000" w:rsidP="009D76CA">
          <w:pPr>
            <w:pStyle w:val="Spistreci4"/>
            <w:rPr>
              <w:rFonts w:asciiTheme="minorHAnsi" w:eastAsiaTheme="minorEastAsia" w:hAnsiTheme="minorHAnsi" w:cstheme="minorBidi"/>
              <w:noProof/>
              <w:sz w:val="22"/>
              <w:szCs w:val="22"/>
            </w:rPr>
          </w:pPr>
          <w:hyperlink w:anchor="_Toc129351699" w:history="1">
            <w:r w:rsidR="00F80953">
              <w:rPr>
                <w:rStyle w:val="Hipercze"/>
                <w:noProof/>
              </w:rPr>
              <w:t>7.1</w:t>
            </w:r>
            <w:r w:rsidR="00B73C9E">
              <w:rPr>
                <w:rFonts w:asciiTheme="minorHAnsi" w:eastAsiaTheme="minorEastAsia" w:hAnsiTheme="minorHAnsi" w:cstheme="minorBidi"/>
                <w:noProof/>
                <w:sz w:val="22"/>
                <w:szCs w:val="22"/>
              </w:rPr>
              <w:tab/>
            </w:r>
            <w:r w:rsidR="00B73C9E" w:rsidRPr="001D6747">
              <w:rPr>
                <w:rStyle w:val="Hipercze"/>
                <w:noProof/>
              </w:rPr>
              <w:t>Próby odbiorowe</w:t>
            </w:r>
            <w:r w:rsidR="00B73C9E">
              <w:rPr>
                <w:noProof/>
                <w:webHidden/>
              </w:rPr>
              <w:tab/>
            </w:r>
            <w:r w:rsidR="00B73C9E">
              <w:rPr>
                <w:noProof/>
                <w:webHidden/>
              </w:rPr>
              <w:fldChar w:fldCharType="begin"/>
            </w:r>
            <w:r w:rsidR="00B73C9E">
              <w:rPr>
                <w:noProof/>
                <w:webHidden/>
              </w:rPr>
              <w:instrText xml:space="preserve"> PAGEREF _Toc129351699 \h </w:instrText>
            </w:r>
            <w:r w:rsidR="00B73C9E">
              <w:rPr>
                <w:noProof/>
                <w:webHidden/>
              </w:rPr>
            </w:r>
            <w:r w:rsidR="00B73C9E">
              <w:rPr>
                <w:noProof/>
                <w:webHidden/>
              </w:rPr>
              <w:fldChar w:fldCharType="separate"/>
            </w:r>
            <w:r w:rsidR="009B7A70">
              <w:rPr>
                <w:noProof/>
                <w:webHidden/>
              </w:rPr>
              <w:t>31</w:t>
            </w:r>
            <w:r w:rsidR="00B73C9E">
              <w:rPr>
                <w:noProof/>
                <w:webHidden/>
              </w:rPr>
              <w:fldChar w:fldCharType="end"/>
            </w:r>
          </w:hyperlink>
        </w:p>
        <w:p w14:paraId="52D6B530" w14:textId="609060E0" w:rsidR="00B73C9E" w:rsidRDefault="00000000" w:rsidP="009D76CA">
          <w:pPr>
            <w:pStyle w:val="Spistreci4"/>
            <w:rPr>
              <w:rFonts w:asciiTheme="minorHAnsi" w:eastAsiaTheme="minorEastAsia" w:hAnsiTheme="minorHAnsi" w:cstheme="minorBidi"/>
              <w:noProof/>
              <w:sz w:val="22"/>
              <w:szCs w:val="22"/>
            </w:rPr>
          </w:pPr>
          <w:hyperlink w:anchor="_Toc129351700" w:history="1">
            <w:r w:rsidR="00F80953">
              <w:rPr>
                <w:rStyle w:val="Hipercze"/>
                <w:noProof/>
              </w:rPr>
              <w:t>7.2</w:t>
            </w:r>
            <w:r w:rsidR="00B73C9E">
              <w:rPr>
                <w:rFonts w:asciiTheme="minorHAnsi" w:eastAsiaTheme="minorEastAsia" w:hAnsiTheme="minorHAnsi" w:cstheme="minorBidi"/>
                <w:noProof/>
                <w:sz w:val="22"/>
                <w:szCs w:val="22"/>
              </w:rPr>
              <w:tab/>
            </w:r>
            <w:r w:rsidR="00B73C9E" w:rsidRPr="001D6747">
              <w:rPr>
                <w:rStyle w:val="Hipercze"/>
                <w:noProof/>
              </w:rPr>
              <w:t>Wyniki prób</w:t>
            </w:r>
            <w:r w:rsidR="00B73C9E">
              <w:rPr>
                <w:noProof/>
                <w:webHidden/>
              </w:rPr>
              <w:tab/>
            </w:r>
            <w:r w:rsidR="00B73C9E">
              <w:rPr>
                <w:noProof/>
                <w:webHidden/>
              </w:rPr>
              <w:fldChar w:fldCharType="begin"/>
            </w:r>
            <w:r w:rsidR="00B73C9E">
              <w:rPr>
                <w:noProof/>
                <w:webHidden/>
              </w:rPr>
              <w:instrText xml:space="preserve"> PAGEREF _Toc129351700 \h </w:instrText>
            </w:r>
            <w:r w:rsidR="00B73C9E">
              <w:rPr>
                <w:noProof/>
                <w:webHidden/>
              </w:rPr>
            </w:r>
            <w:r w:rsidR="00B73C9E">
              <w:rPr>
                <w:noProof/>
                <w:webHidden/>
              </w:rPr>
              <w:fldChar w:fldCharType="separate"/>
            </w:r>
            <w:r w:rsidR="009B7A70">
              <w:rPr>
                <w:noProof/>
                <w:webHidden/>
              </w:rPr>
              <w:t>32</w:t>
            </w:r>
            <w:r w:rsidR="00B73C9E">
              <w:rPr>
                <w:noProof/>
                <w:webHidden/>
              </w:rPr>
              <w:fldChar w:fldCharType="end"/>
            </w:r>
          </w:hyperlink>
        </w:p>
        <w:p w14:paraId="11F1E2D5" w14:textId="58390FF1" w:rsidR="00B73C9E" w:rsidRDefault="00000000" w:rsidP="009D76CA">
          <w:pPr>
            <w:pStyle w:val="Spistreci4"/>
            <w:rPr>
              <w:rFonts w:asciiTheme="minorHAnsi" w:eastAsiaTheme="minorEastAsia" w:hAnsiTheme="minorHAnsi" w:cstheme="minorBidi"/>
              <w:noProof/>
              <w:sz w:val="22"/>
              <w:szCs w:val="22"/>
            </w:rPr>
          </w:pPr>
          <w:hyperlink w:anchor="_Toc129351701" w:history="1">
            <w:r w:rsidR="00F80953">
              <w:rPr>
                <w:rStyle w:val="Hipercze"/>
                <w:noProof/>
              </w:rPr>
              <w:t>7.3</w:t>
            </w:r>
            <w:r w:rsidR="00B73C9E">
              <w:rPr>
                <w:rFonts w:asciiTheme="minorHAnsi" w:eastAsiaTheme="minorEastAsia" w:hAnsiTheme="minorHAnsi" w:cstheme="minorBidi"/>
                <w:noProof/>
                <w:sz w:val="22"/>
                <w:szCs w:val="22"/>
              </w:rPr>
              <w:tab/>
            </w:r>
            <w:r w:rsidR="00B73C9E" w:rsidRPr="001D6747">
              <w:rPr>
                <w:rStyle w:val="Hipercze"/>
                <w:noProof/>
              </w:rPr>
              <w:t>Konsekwencje nie spełnienia wymagań</w:t>
            </w:r>
            <w:r w:rsidR="00B73C9E">
              <w:rPr>
                <w:noProof/>
                <w:webHidden/>
              </w:rPr>
              <w:tab/>
            </w:r>
            <w:r w:rsidR="00B73C9E">
              <w:rPr>
                <w:noProof/>
                <w:webHidden/>
              </w:rPr>
              <w:fldChar w:fldCharType="begin"/>
            </w:r>
            <w:r w:rsidR="00B73C9E">
              <w:rPr>
                <w:noProof/>
                <w:webHidden/>
              </w:rPr>
              <w:instrText xml:space="preserve"> PAGEREF _Toc129351701 \h </w:instrText>
            </w:r>
            <w:r w:rsidR="00B73C9E">
              <w:rPr>
                <w:noProof/>
                <w:webHidden/>
              </w:rPr>
            </w:r>
            <w:r w:rsidR="00B73C9E">
              <w:rPr>
                <w:noProof/>
                <w:webHidden/>
              </w:rPr>
              <w:fldChar w:fldCharType="separate"/>
            </w:r>
            <w:r w:rsidR="009B7A70">
              <w:rPr>
                <w:noProof/>
                <w:webHidden/>
              </w:rPr>
              <w:t>32</w:t>
            </w:r>
            <w:r w:rsidR="00B73C9E">
              <w:rPr>
                <w:noProof/>
                <w:webHidden/>
              </w:rPr>
              <w:fldChar w:fldCharType="end"/>
            </w:r>
          </w:hyperlink>
        </w:p>
        <w:p w14:paraId="0797CA8B" w14:textId="02951674" w:rsidR="00B73C9E" w:rsidRDefault="00000000">
          <w:pPr>
            <w:pStyle w:val="Spistreci3"/>
            <w:rPr>
              <w:rFonts w:asciiTheme="minorHAnsi" w:eastAsiaTheme="minorEastAsia" w:hAnsiTheme="minorHAnsi" w:cstheme="minorBidi"/>
              <w:sz w:val="22"/>
            </w:rPr>
          </w:pPr>
          <w:hyperlink w:anchor="_Toc129351702" w:history="1">
            <w:r w:rsidR="00F80953">
              <w:rPr>
                <w:rStyle w:val="Hipercze"/>
              </w:rPr>
              <w:t>8.</w:t>
            </w:r>
            <w:r w:rsidR="00B73C9E">
              <w:rPr>
                <w:rFonts w:asciiTheme="minorHAnsi" w:eastAsiaTheme="minorEastAsia" w:hAnsiTheme="minorHAnsi" w:cstheme="minorBidi"/>
                <w:sz w:val="22"/>
              </w:rPr>
              <w:tab/>
            </w:r>
            <w:r w:rsidR="00B73C9E" w:rsidRPr="001D6747">
              <w:rPr>
                <w:rStyle w:val="Hipercze"/>
              </w:rPr>
              <w:t>Podstawa płatności</w:t>
            </w:r>
            <w:r w:rsidR="00B73C9E">
              <w:rPr>
                <w:webHidden/>
              </w:rPr>
              <w:tab/>
            </w:r>
            <w:r w:rsidR="00B73C9E">
              <w:rPr>
                <w:webHidden/>
              </w:rPr>
              <w:fldChar w:fldCharType="begin"/>
            </w:r>
            <w:r w:rsidR="00B73C9E">
              <w:rPr>
                <w:webHidden/>
              </w:rPr>
              <w:instrText xml:space="preserve"> PAGEREF _Toc129351702 \h </w:instrText>
            </w:r>
            <w:r w:rsidR="00B73C9E">
              <w:rPr>
                <w:webHidden/>
              </w:rPr>
            </w:r>
            <w:r w:rsidR="00B73C9E">
              <w:rPr>
                <w:webHidden/>
              </w:rPr>
              <w:fldChar w:fldCharType="separate"/>
            </w:r>
            <w:r w:rsidR="009B7A70">
              <w:rPr>
                <w:webHidden/>
              </w:rPr>
              <w:t>32</w:t>
            </w:r>
            <w:r w:rsidR="00B73C9E">
              <w:rPr>
                <w:webHidden/>
              </w:rPr>
              <w:fldChar w:fldCharType="end"/>
            </w:r>
          </w:hyperlink>
        </w:p>
        <w:p w14:paraId="6541DCB5" w14:textId="4D1CD1B3" w:rsidR="00B73C9E" w:rsidRDefault="00000000" w:rsidP="009D76CA">
          <w:pPr>
            <w:pStyle w:val="Spistreci4"/>
            <w:rPr>
              <w:rFonts w:asciiTheme="minorHAnsi" w:eastAsiaTheme="minorEastAsia" w:hAnsiTheme="minorHAnsi" w:cstheme="minorBidi"/>
              <w:noProof/>
              <w:sz w:val="22"/>
              <w:szCs w:val="22"/>
            </w:rPr>
          </w:pPr>
          <w:hyperlink w:anchor="_Toc129351703" w:history="1">
            <w:r w:rsidR="00F80953">
              <w:rPr>
                <w:rStyle w:val="Hipercze"/>
                <w:noProof/>
              </w:rPr>
              <w:t>8</w:t>
            </w:r>
            <w:r w:rsidR="00B73C9E" w:rsidRPr="001D6747">
              <w:rPr>
                <w:rStyle w:val="Hipercze"/>
                <w:noProof/>
              </w:rPr>
              <w:t>.</w:t>
            </w:r>
            <w:r w:rsidR="00F80953">
              <w:rPr>
                <w:rStyle w:val="Hipercze"/>
                <w:noProof/>
              </w:rPr>
              <w:t>1</w:t>
            </w:r>
            <w:r w:rsidR="00B73C9E">
              <w:rPr>
                <w:rFonts w:asciiTheme="minorHAnsi" w:eastAsiaTheme="minorEastAsia" w:hAnsiTheme="minorHAnsi" w:cstheme="minorBidi"/>
                <w:noProof/>
                <w:sz w:val="22"/>
                <w:szCs w:val="22"/>
              </w:rPr>
              <w:tab/>
            </w:r>
            <w:r w:rsidR="00B73C9E" w:rsidRPr="001D6747">
              <w:rPr>
                <w:rStyle w:val="Hipercze"/>
                <w:noProof/>
              </w:rPr>
              <w:t>Ustalenia ogólne</w:t>
            </w:r>
            <w:r w:rsidR="00B73C9E">
              <w:rPr>
                <w:noProof/>
                <w:webHidden/>
              </w:rPr>
              <w:tab/>
            </w:r>
            <w:r w:rsidR="00B73C9E">
              <w:rPr>
                <w:noProof/>
                <w:webHidden/>
              </w:rPr>
              <w:fldChar w:fldCharType="begin"/>
            </w:r>
            <w:r w:rsidR="00B73C9E">
              <w:rPr>
                <w:noProof/>
                <w:webHidden/>
              </w:rPr>
              <w:instrText xml:space="preserve"> PAGEREF _Toc129351703 \h </w:instrText>
            </w:r>
            <w:r w:rsidR="00B73C9E">
              <w:rPr>
                <w:noProof/>
                <w:webHidden/>
              </w:rPr>
            </w:r>
            <w:r w:rsidR="00B73C9E">
              <w:rPr>
                <w:noProof/>
                <w:webHidden/>
              </w:rPr>
              <w:fldChar w:fldCharType="separate"/>
            </w:r>
            <w:r w:rsidR="009B7A70">
              <w:rPr>
                <w:noProof/>
                <w:webHidden/>
              </w:rPr>
              <w:t>32</w:t>
            </w:r>
            <w:r w:rsidR="00B73C9E">
              <w:rPr>
                <w:noProof/>
                <w:webHidden/>
              </w:rPr>
              <w:fldChar w:fldCharType="end"/>
            </w:r>
          </w:hyperlink>
        </w:p>
        <w:p w14:paraId="2ABCFE05" w14:textId="3346E9AD" w:rsidR="00B73C9E" w:rsidRDefault="00000000" w:rsidP="009D76CA">
          <w:pPr>
            <w:pStyle w:val="Spistreci4"/>
            <w:rPr>
              <w:rFonts w:asciiTheme="minorHAnsi" w:eastAsiaTheme="minorEastAsia" w:hAnsiTheme="minorHAnsi" w:cstheme="minorBidi"/>
              <w:noProof/>
              <w:sz w:val="22"/>
              <w:szCs w:val="22"/>
            </w:rPr>
          </w:pPr>
          <w:hyperlink w:anchor="_Toc129351704" w:history="1">
            <w:r w:rsidR="00B73C9E" w:rsidRPr="001D6747">
              <w:rPr>
                <w:rStyle w:val="Hipercze"/>
                <w:noProof/>
              </w:rPr>
              <w:t>8.</w:t>
            </w:r>
            <w:r w:rsidR="00F80953">
              <w:rPr>
                <w:rStyle w:val="Hipercze"/>
                <w:noProof/>
              </w:rPr>
              <w:t>2</w:t>
            </w:r>
            <w:r w:rsidR="00B73C9E">
              <w:rPr>
                <w:rFonts w:asciiTheme="minorHAnsi" w:eastAsiaTheme="minorEastAsia" w:hAnsiTheme="minorHAnsi" w:cstheme="minorBidi"/>
                <w:noProof/>
                <w:sz w:val="22"/>
                <w:szCs w:val="22"/>
              </w:rPr>
              <w:tab/>
            </w:r>
            <w:r w:rsidR="00B73C9E" w:rsidRPr="001D6747">
              <w:rPr>
                <w:rStyle w:val="Hipercze"/>
                <w:noProof/>
              </w:rPr>
              <w:t>Cena elementu Robót</w:t>
            </w:r>
            <w:r w:rsidR="00B73C9E">
              <w:rPr>
                <w:noProof/>
                <w:webHidden/>
              </w:rPr>
              <w:tab/>
            </w:r>
            <w:r w:rsidR="00B73C9E">
              <w:rPr>
                <w:noProof/>
                <w:webHidden/>
              </w:rPr>
              <w:fldChar w:fldCharType="begin"/>
            </w:r>
            <w:r w:rsidR="00B73C9E">
              <w:rPr>
                <w:noProof/>
                <w:webHidden/>
              </w:rPr>
              <w:instrText xml:space="preserve"> PAGEREF _Toc129351704 \h </w:instrText>
            </w:r>
            <w:r w:rsidR="00B73C9E">
              <w:rPr>
                <w:noProof/>
                <w:webHidden/>
              </w:rPr>
            </w:r>
            <w:r w:rsidR="00B73C9E">
              <w:rPr>
                <w:noProof/>
                <w:webHidden/>
              </w:rPr>
              <w:fldChar w:fldCharType="separate"/>
            </w:r>
            <w:r w:rsidR="009B7A70">
              <w:rPr>
                <w:noProof/>
                <w:webHidden/>
              </w:rPr>
              <w:t>32</w:t>
            </w:r>
            <w:r w:rsidR="00B73C9E">
              <w:rPr>
                <w:noProof/>
                <w:webHidden/>
              </w:rPr>
              <w:fldChar w:fldCharType="end"/>
            </w:r>
          </w:hyperlink>
        </w:p>
        <w:p w14:paraId="2F69DFBB" w14:textId="12D5DD6C" w:rsidR="00B73C9E" w:rsidRDefault="00000000">
          <w:pPr>
            <w:pStyle w:val="Spistreci1"/>
            <w:rPr>
              <w:rFonts w:asciiTheme="minorHAnsi" w:eastAsiaTheme="minorEastAsia" w:hAnsiTheme="minorHAnsi" w:cstheme="minorBidi"/>
              <w:b w:val="0"/>
              <w:bCs w:val="0"/>
              <w:caps w:val="0"/>
              <w:color w:val="auto"/>
              <w:sz w:val="22"/>
              <w:szCs w:val="22"/>
            </w:rPr>
          </w:pPr>
          <w:hyperlink w:anchor="_Toc129351705" w:history="1">
            <w:r w:rsidR="00B73C9E" w:rsidRPr="001D6747">
              <w:rPr>
                <w:rStyle w:val="Hipercze"/>
              </w:rPr>
              <w:t>A. 2    OPIS WYMAGAŃ ZAMAWIAJĄCEGO</w:t>
            </w:r>
            <w:r w:rsidR="00B73C9E">
              <w:rPr>
                <w:webHidden/>
              </w:rPr>
              <w:tab/>
            </w:r>
            <w:r w:rsidR="00B73C9E">
              <w:rPr>
                <w:webHidden/>
              </w:rPr>
              <w:fldChar w:fldCharType="begin"/>
            </w:r>
            <w:r w:rsidR="00B73C9E">
              <w:rPr>
                <w:webHidden/>
              </w:rPr>
              <w:instrText xml:space="preserve"> PAGEREF _Toc129351705 \h </w:instrText>
            </w:r>
            <w:r w:rsidR="00B73C9E">
              <w:rPr>
                <w:webHidden/>
              </w:rPr>
            </w:r>
            <w:r w:rsidR="00B73C9E">
              <w:rPr>
                <w:webHidden/>
              </w:rPr>
              <w:fldChar w:fldCharType="separate"/>
            </w:r>
            <w:r w:rsidR="009B7A70">
              <w:rPr>
                <w:webHidden/>
              </w:rPr>
              <w:t>33</w:t>
            </w:r>
            <w:r w:rsidR="00B73C9E">
              <w:rPr>
                <w:webHidden/>
              </w:rPr>
              <w:fldChar w:fldCharType="end"/>
            </w:r>
          </w:hyperlink>
        </w:p>
        <w:p w14:paraId="0BB8E194" w14:textId="531FAA6E" w:rsidR="00B73C9E" w:rsidRDefault="00000000">
          <w:pPr>
            <w:pStyle w:val="Spistreci3"/>
            <w:rPr>
              <w:rFonts w:asciiTheme="minorHAnsi" w:eastAsiaTheme="minorEastAsia" w:hAnsiTheme="minorHAnsi" w:cstheme="minorBidi"/>
              <w:sz w:val="22"/>
            </w:rPr>
          </w:pPr>
          <w:hyperlink w:anchor="_Toc129351706" w:history="1">
            <w:r w:rsidR="00B73C9E" w:rsidRPr="001D6747">
              <w:rPr>
                <w:rStyle w:val="Hipercze"/>
              </w:rPr>
              <w:t>1.</w:t>
            </w:r>
            <w:r w:rsidR="00B73C9E">
              <w:rPr>
                <w:rFonts w:asciiTheme="minorHAnsi" w:eastAsiaTheme="minorEastAsia" w:hAnsiTheme="minorHAnsi" w:cstheme="minorBidi"/>
                <w:sz w:val="22"/>
              </w:rPr>
              <w:tab/>
            </w:r>
            <w:r w:rsidR="00B73C9E" w:rsidRPr="001D6747">
              <w:rPr>
                <w:rStyle w:val="Hipercze"/>
              </w:rPr>
              <w:t>Wstęp</w:t>
            </w:r>
            <w:r w:rsidR="00B73C9E">
              <w:rPr>
                <w:webHidden/>
              </w:rPr>
              <w:tab/>
            </w:r>
            <w:r w:rsidR="00B73C9E">
              <w:rPr>
                <w:webHidden/>
              </w:rPr>
              <w:fldChar w:fldCharType="begin"/>
            </w:r>
            <w:r w:rsidR="00B73C9E">
              <w:rPr>
                <w:webHidden/>
              </w:rPr>
              <w:instrText xml:space="preserve"> PAGEREF _Toc129351706 \h </w:instrText>
            </w:r>
            <w:r w:rsidR="00B73C9E">
              <w:rPr>
                <w:webHidden/>
              </w:rPr>
            </w:r>
            <w:r w:rsidR="00B73C9E">
              <w:rPr>
                <w:webHidden/>
              </w:rPr>
              <w:fldChar w:fldCharType="separate"/>
            </w:r>
            <w:r w:rsidR="009B7A70">
              <w:rPr>
                <w:webHidden/>
              </w:rPr>
              <w:t>33</w:t>
            </w:r>
            <w:r w:rsidR="00B73C9E">
              <w:rPr>
                <w:webHidden/>
              </w:rPr>
              <w:fldChar w:fldCharType="end"/>
            </w:r>
          </w:hyperlink>
        </w:p>
        <w:p w14:paraId="4EB299AC" w14:textId="4AA1BBB4" w:rsidR="00B73C9E" w:rsidRDefault="00000000" w:rsidP="009D76CA">
          <w:pPr>
            <w:pStyle w:val="Spistreci4"/>
            <w:rPr>
              <w:rFonts w:asciiTheme="minorHAnsi" w:eastAsiaTheme="minorEastAsia" w:hAnsiTheme="minorHAnsi" w:cstheme="minorBidi"/>
              <w:noProof/>
              <w:sz w:val="22"/>
              <w:szCs w:val="22"/>
            </w:rPr>
          </w:pPr>
          <w:hyperlink w:anchor="_Toc129351707" w:history="1">
            <w:r w:rsidR="00B73C9E" w:rsidRPr="001D6747">
              <w:rPr>
                <w:rStyle w:val="Hipercze"/>
                <w:noProof/>
              </w:rPr>
              <w:t>1.1.</w:t>
            </w:r>
            <w:r w:rsidR="00B73C9E">
              <w:rPr>
                <w:rFonts w:asciiTheme="minorHAnsi" w:eastAsiaTheme="minorEastAsia" w:hAnsiTheme="minorHAnsi" w:cstheme="minorBidi"/>
                <w:noProof/>
                <w:sz w:val="22"/>
                <w:szCs w:val="22"/>
              </w:rPr>
              <w:tab/>
            </w:r>
            <w:r w:rsidR="00B73C9E" w:rsidRPr="001D6747">
              <w:rPr>
                <w:rStyle w:val="Hipercze"/>
                <w:noProof/>
              </w:rPr>
              <w:t>Zakres robót objętych Wymaganiami Zamawiającego</w:t>
            </w:r>
            <w:r w:rsidR="00B73C9E">
              <w:rPr>
                <w:noProof/>
                <w:webHidden/>
              </w:rPr>
              <w:tab/>
            </w:r>
            <w:r w:rsidR="00B73C9E">
              <w:rPr>
                <w:noProof/>
                <w:webHidden/>
              </w:rPr>
              <w:fldChar w:fldCharType="begin"/>
            </w:r>
            <w:r w:rsidR="00B73C9E">
              <w:rPr>
                <w:noProof/>
                <w:webHidden/>
              </w:rPr>
              <w:instrText xml:space="preserve"> PAGEREF _Toc129351707 \h </w:instrText>
            </w:r>
            <w:r w:rsidR="00B73C9E">
              <w:rPr>
                <w:noProof/>
                <w:webHidden/>
              </w:rPr>
            </w:r>
            <w:r w:rsidR="00B73C9E">
              <w:rPr>
                <w:noProof/>
                <w:webHidden/>
              </w:rPr>
              <w:fldChar w:fldCharType="separate"/>
            </w:r>
            <w:r w:rsidR="009B7A70">
              <w:rPr>
                <w:noProof/>
                <w:webHidden/>
              </w:rPr>
              <w:t>34</w:t>
            </w:r>
            <w:r w:rsidR="00B73C9E">
              <w:rPr>
                <w:noProof/>
                <w:webHidden/>
              </w:rPr>
              <w:fldChar w:fldCharType="end"/>
            </w:r>
          </w:hyperlink>
        </w:p>
        <w:p w14:paraId="34BE2A16" w14:textId="67C1C4DE" w:rsidR="00B73C9E" w:rsidRDefault="00000000" w:rsidP="009D76CA">
          <w:pPr>
            <w:pStyle w:val="Spistreci4"/>
            <w:rPr>
              <w:rFonts w:asciiTheme="minorHAnsi" w:eastAsiaTheme="minorEastAsia" w:hAnsiTheme="minorHAnsi" w:cstheme="minorBidi"/>
              <w:noProof/>
              <w:sz w:val="22"/>
              <w:szCs w:val="22"/>
            </w:rPr>
          </w:pPr>
          <w:hyperlink w:anchor="_Toc129351708" w:history="1">
            <w:r w:rsidR="00B73C9E" w:rsidRPr="001D6747">
              <w:rPr>
                <w:rStyle w:val="Hipercze"/>
                <w:noProof/>
              </w:rPr>
              <w:t>1.2.</w:t>
            </w:r>
            <w:r w:rsidR="00B73C9E">
              <w:rPr>
                <w:rFonts w:asciiTheme="minorHAnsi" w:eastAsiaTheme="minorEastAsia" w:hAnsiTheme="minorHAnsi" w:cstheme="minorBidi"/>
                <w:noProof/>
                <w:sz w:val="22"/>
                <w:szCs w:val="22"/>
              </w:rPr>
              <w:tab/>
            </w:r>
            <w:r w:rsidR="00B73C9E" w:rsidRPr="001D6747">
              <w:rPr>
                <w:rStyle w:val="Hipercze"/>
                <w:noProof/>
              </w:rPr>
              <w:t>Wymagania Zamawiającego</w:t>
            </w:r>
            <w:r w:rsidR="00B73C9E">
              <w:rPr>
                <w:noProof/>
                <w:webHidden/>
              </w:rPr>
              <w:tab/>
            </w:r>
            <w:r w:rsidR="00B73C9E">
              <w:rPr>
                <w:noProof/>
                <w:webHidden/>
              </w:rPr>
              <w:fldChar w:fldCharType="begin"/>
            </w:r>
            <w:r w:rsidR="00B73C9E">
              <w:rPr>
                <w:noProof/>
                <w:webHidden/>
              </w:rPr>
              <w:instrText xml:space="preserve"> PAGEREF _Toc129351708 \h </w:instrText>
            </w:r>
            <w:r w:rsidR="00B73C9E">
              <w:rPr>
                <w:noProof/>
                <w:webHidden/>
              </w:rPr>
            </w:r>
            <w:r w:rsidR="00B73C9E">
              <w:rPr>
                <w:noProof/>
                <w:webHidden/>
              </w:rPr>
              <w:fldChar w:fldCharType="separate"/>
            </w:r>
            <w:r w:rsidR="009B7A70">
              <w:rPr>
                <w:noProof/>
                <w:webHidden/>
              </w:rPr>
              <w:t>34</w:t>
            </w:r>
            <w:r w:rsidR="00B73C9E">
              <w:rPr>
                <w:noProof/>
                <w:webHidden/>
              </w:rPr>
              <w:fldChar w:fldCharType="end"/>
            </w:r>
          </w:hyperlink>
        </w:p>
        <w:p w14:paraId="7E615638" w14:textId="1852E73C" w:rsidR="00B73C9E" w:rsidRDefault="00000000" w:rsidP="009D76CA">
          <w:pPr>
            <w:pStyle w:val="Spistreci4"/>
            <w:rPr>
              <w:rFonts w:asciiTheme="minorHAnsi" w:eastAsiaTheme="minorEastAsia" w:hAnsiTheme="minorHAnsi" w:cstheme="minorBidi"/>
              <w:noProof/>
              <w:sz w:val="22"/>
              <w:szCs w:val="22"/>
            </w:rPr>
          </w:pPr>
          <w:hyperlink w:anchor="_Toc129351709" w:history="1">
            <w:r w:rsidR="00B73C9E" w:rsidRPr="001D6747">
              <w:rPr>
                <w:rStyle w:val="Hipercze"/>
                <w:noProof/>
              </w:rPr>
              <w:t>1.2.1.</w:t>
            </w:r>
            <w:r w:rsidR="00B73C9E">
              <w:rPr>
                <w:rFonts w:asciiTheme="minorHAnsi" w:eastAsiaTheme="minorEastAsia" w:hAnsiTheme="minorHAnsi" w:cstheme="minorBidi"/>
                <w:noProof/>
                <w:sz w:val="22"/>
                <w:szCs w:val="22"/>
              </w:rPr>
              <w:tab/>
            </w:r>
            <w:r w:rsidR="00B73C9E" w:rsidRPr="001D6747">
              <w:rPr>
                <w:rStyle w:val="Hipercze"/>
                <w:noProof/>
              </w:rPr>
              <w:t>Zastosowane materiały</w:t>
            </w:r>
            <w:r w:rsidR="00B73C9E">
              <w:rPr>
                <w:noProof/>
                <w:webHidden/>
              </w:rPr>
              <w:tab/>
            </w:r>
            <w:r w:rsidR="00B73C9E">
              <w:rPr>
                <w:noProof/>
                <w:webHidden/>
              </w:rPr>
              <w:fldChar w:fldCharType="begin"/>
            </w:r>
            <w:r w:rsidR="00B73C9E">
              <w:rPr>
                <w:noProof/>
                <w:webHidden/>
              </w:rPr>
              <w:instrText xml:space="preserve"> PAGEREF _Toc129351709 \h </w:instrText>
            </w:r>
            <w:r w:rsidR="00B73C9E">
              <w:rPr>
                <w:noProof/>
                <w:webHidden/>
              </w:rPr>
            </w:r>
            <w:r w:rsidR="00B73C9E">
              <w:rPr>
                <w:noProof/>
                <w:webHidden/>
              </w:rPr>
              <w:fldChar w:fldCharType="separate"/>
            </w:r>
            <w:r w:rsidR="009B7A70">
              <w:rPr>
                <w:noProof/>
                <w:webHidden/>
              </w:rPr>
              <w:t>34</w:t>
            </w:r>
            <w:r w:rsidR="00B73C9E">
              <w:rPr>
                <w:noProof/>
                <w:webHidden/>
              </w:rPr>
              <w:fldChar w:fldCharType="end"/>
            </w:r>
          </w:hyperlink>
        </w:p>
        <w:p w14:paraId="7735A670" w14:textId="52456B10" w:rsidR="00B73C9E" w:rsidRDefault="00000000" w:rsidP="009D76CA">
          <w:pPr>
            <w:pStyle w:val="Spistreci4"/>
            <w:rPr>
              <w:rFonts w:asciiTheme="minorHAnsi" w:eastAsiaTheme="minorEastAsia" w:hAnsiTheme="minorHAnsi" w:cstheme="minorBidi"/>
              <w:noProof/>
              <w:sz w:val="22"/>
              <w:szCs w:val="22"/>
            </w:rPr>
          </w:pPr>
          <w:hyperlink w:anchor="_Toc129351710" w:history="1">
            <w:r w:rsidR="00B73C9E" w:rsidRPr="001D6747">
              <w:rPr>
                <w:rStyle w:val="Hipercze"/>
                <w:noProof/>
              </w:rPr>
              <w:t>1.2.2.</w:t>
            </w:r>
            <w:r w:rsidR="00B73C9E">
              <w:rPr>
                <w:rFonts w:asciiTheme="minorHAnsi" w:eastAsiaTheme="minorEastAsia" w:hAnsiTheme="minorHAnsi" w:cstheme="minorBidi"/>
                <w:noProof/>
                <w:sz w:val="22"/>
                <w:szCs w:val="22"/>
              </w:rPr>
              <w:tab/>
            </w:r>
            <w:r w:rsidR="00B73C9E" w:rsidRPr="001D6747">
              <w:rPr>
                <w:rStyle w:val="Hipercze"/>
                <w:noProof/>
              </w:rPr>
              <w:t>Wymagane parametry materiałów</w:t>
            </w:r>
            <w:r w:rsidR="00B73C9E">
              <w:rPr>
                <w:noProof/>
                <w:webHidden/>
              </w:rPr>
              <w:tab/>
            </w:r>
            <w:r w:rsidR="00B73C9E">
              <w:rPr>
                <w:noProof/>
                <w:webHidden/>
              </w:rPr>
              <w:fldChar w:fldCharType="begin"/>
            </w:r>
            <w:r w:rsidR="00B73C9E">
              <w:rPr>
                <w:noProof/>
                <w:webHidden/>
              </w:rPr>
              <w:instrText xml:space="preserve"> PAGEREF _Toc129351710 \h </w:instrText>
            </w:r>
            <w:r w:rsidR="00B73C9E">
              <w:rPr>
                <w:noProof/>
                <w:webHidden/>
              </w:rPr>
            </w:r>
            <w:r w:rsidR="00B73C9E">
              <w:rPr>
                <w:noProof/>
                <w:webHidden/>
              </w:rPr>
              <w:fldChar w:fldCharType="separate"/>
            </w:r>
            <w:r w:rsidR="009B7A70">
              <w:rPr>
                <w:noProof/>
                <w:webHidden/>
              </w:rPr>
              <w:t>34</w:t>
            </w:r>
            <w:r w:rsidR="00B73C9E">
              <w:rPr>
                <w:noProof/>
                <w:webHidden/>
              </w:rPr>
              <w:fldChar w:fldCharType="end"/>
            </w:r>
          </w:hyperlink>
        </w:p>
        <w:p w14:paraId="603F1FE1" w14:textId="6460D21C" w:rsidR="00B73C9E" w:rsidRDefault="00000000" w:rsidP="009D76CA">
          <w:pPr>
            <w:pStyle w:val="Spistreci4"/>
            <w:rPr>
              <w:rFonts w:asciiTheme="minorHAnsi" w:eastAsiaTheme="minorEastAsia" w:hAnsiTheme="minorHAnsi" w:cstheme="minorBidi"/>
              <w:noProof/>
              <w:sz w:val="22"/>
              <w:szCs w:val="22"/>
            </w:rPr>
          </w:pPr>
          <w:hyperlink w:anchor="_Toc129351711" w:history="1">
            <w:r w:rsidR="00B73C9E" w:rsidRPr="001D6747">
              <w:rPr>
                <w:rStyle w:val="Hipercze"/>
                <w:noProof/>
              </w:rPr>
              <w:t>1.2.3.</w:t>
            </w:r>
            <w:r w:rsidR="00B73C9E">
              <w:rPr>
                <w:rFonts w:asciiTheme="minorHAnsi" w:eastAsiaTheme="minorEastAsia" w:hAnsiTheme="minorHAnsi" w:cstheme="minorBidi"/>
                <w:noProof/>
                <w:sz w:val="22"/>
                <w:szCs w:val="22"/>
              </w:rPr>
              <w:tab/>
            </w:r>
            <w:r w:rsidR="00B73C9E" w:rsidRPr="001D6747">
              <w:rPr>
                <w:rStyle w:val="Hipercze"/>
                <w:noProof/>
              </w:rPr>
              <w:t>Jakość materiałów</w:t>
            </w:r>
            <w:r w:rsidR="00B73C9E">
              <w:rPr>
                <w:noProof/>
                <w:webHidden/>
              </w:rPr>
              <w:tab/>
            </w:r>
            <w:r w:rsidR="00B73C9E">
              <w:rPr>
                <w:noProof/>
                <w:webHidden/>
              </w:rPr>
              <w:fldChar w:fldCharType="begin"/>
            </w:r>
            <w:r w:rsidR="00B73C9E">
              <w:rPr>
                <w:noProof/>
                <w:webHidden/>
              </w:rPr>
              <w:instrText xml:space="preserve"> PAGEREF _Toc129351711 \h </w:instrText>
            </w:r>
            <w:r w:rsidR="00B73C9E">
              <w:rPr>
                <w:noProof/>
                <w:webHidden/>
              </w:rPr>
            </w:r>
            <w:r w:rsidR="00B73C9E">
              <w:rPr>
                <w:noProof/>
                <w:webHidden/>
              </w:rPr>
              <w:fldChar w:fldCharType="separate"/>
            </w:r>
            <w:r w:rsidR="009B7A70">
              <w:rPr>
                <w:noProof/>
                <w:webHidden/>
              </w:rPr>
              <w:t>36</w:t>
            </w:r>
            <w:r w:rsidR="00B73C9E">
              <w:rPr>
                <w:noProof/>
                <w:webHidden/>
              </w:rPr>
              <w:fldChar w:fldCharType="end"/>
            </w:r>
          </w:hyperlink>
        </w:p>
        <w:p w14:paraId="70B6EB0E" w14:textId="72857235" w:rsidR="00B73C9E" w:rsidRDefault="00000000" w:rsidP="009D76CA">
          <w:pPr>
            <w:pStyle w:val="Spistreci4"/>
            <w:rPr>
              <w:rFonts w:asciiTheme="minorHAnsi" w:eastAsiaTheme="minorEastAsia" w:hAnsiTheme="minorHAnsi" w:cstheme="minorBidi"/>
              <w:noProof/>
              <w:sz w:val="22"/>
              <w:szCs w:val="22"/>
            </w:rPr>
          </w:pPr>
          <w:hyperlink w:anchor="_Toc129351712" w:history="1">
            <w:r w:rsidR="00B73C9E" w:rsidRPr="001D6747">
              <w:rPr>
                <w:rStyle w:val="Hipercze"/>
                <w:noProof/>
              </w:rPr>
              <w:t>1.3.</w:t>
            </w:r>
            <w:r w:rsidR="00B73C9E">
              <w:rPr>
                <w:rFonts w:asciiTheme="minorHAnsi" w:eastAsiaTheme="minorEastAsia" w:hAnsiTheme="minorHAnsi" w:cstheme="minorBidi"/>
                <w:noProof/>
                <w:sz w:val="22"/>
                <w:szCs w:val="22"/>
              </w:rPr>
              <w:tab/>
            </w:r>
            <w:r w:rsidR="00B73C9E" w:rsidRPr="001D6747">
              <w:rPr>
                <w:rStyle w:val="Hipercze"/>
                <w:noProof/>
              </w:rPr>
              <w:t>Roboty przygotowawcze i montażowe.</w:t>
            </w:r>
            <w:r w:rsidR="00B73C9E">
              <w:rPr>
                <w:noProof/>
                <w:webHidden/>
              </w:rPr>
              <w:tab/>
            </w:r>
            <w:r w:rsidR="00B73C9E">
              <w:rPr>
                <w:noProof/>
                <w:webHidden/>
              </w:rPr>
              <w:fldChar w:fldCharType="begin"/>
            </w:r>
            <w:r w:rsidR="00B73C9E">
              <w:rPr>
                <w:noProof/>
                <w:webHidden/>
              </w:rPr>
              <w:instrText xml:space="preserve"> PAGEREF _Toc129351712 \h </w:instrText>
            </w:r>
            <w:r w:rsidR="00B73C9E">
              <w:rPr>
                <w:noProof/>
                <w:webHidden/>
              </w:rPr>
            </w:r>
            <w:r w:rsidR="00B73C9E">
              <w:rPr>
                <w:noProof/>
                <w:webHidden/>
              </w:rPr>
              <w:fldChar w:fldCharType="separate"/>
            </w:r>
            <w:r w:rsidR="009B7A70">
              <w:rPr>
                <w:noProof/>
                <w:webHidden/>
              </w:rPr>
              <w:t>36</w:t>
            </w:r>
            <w:r w:rsidR="00B73C9E">
              <w:rPr>
                <w:noProof/>
                <w:webHidden/>
              </w:rPr>
              <w:fldChar w:fldCharType="end"/>
            </w:r>
          </w:hyperlink>
        </w:p>
        <w:p w14:paraId="34645CA4" w14:textId="07151B6F" w:rsidR="00B73C9E" w:rsidRDefault="00000000" w:rsidP="009D76CA">
          <w:pPr>
            <w:pStyle w:val="Spistreci4"/>
            <w:rPr>
              <w:rFonts w:asciiTheme="minorHAnsi" w:eastAsiaTheme="minorEastAsia" w:hAnsiTheme="minorHAnsi" w:cstheme="minorBidi"/>
              <w:noProof/>
              <w:sz w:val="22"/>
              <w:szCs w:val="22"/>
            </w:rPr>
          </w:pPr>
          <w:hyperlink w:anchor="_Toc129351713" w:history="1">
            <w:r w:rsidR="00B73C9E" w:rsidRPr="001D6747">
              <w:rPr>
                <w:rStyle w:val="Hipercze"/>
                <w:noProof/>
              </w:rPr>
              <w:t>1.3.1.</w:t>
            </w:r>
            <w:r w:rsidR="00B73C9E">
              <w:rPr>
                <w:rFonts w:asciiTheme="minorHAnsi" w:eastAsiaTheme="minorEastAsia" w:hAnsiTheme="minorHAnsi" w:cstheme="minorBidi"/>
                <w:noProof/>
                <w:sz w:val="22"/>
                <w:szCs w:val="22"/>
              </w:rPr>
              <w:tab/>
            </w:r>
            <w:r w:rsidR="00B73C9E" w:rsidRPr="001D6747">
              <w:rPr>
                <w:rStyle w:val="Hipercze"/>
                <w:noProof/>
              </w:rPr>
              <w:t>Wykonanie tymczasowego rurociągu tłocznego z przepompownią ścieków.</w:t>
            </w:r>
            <w:r w:rsidR="00B73C9E">
              <w:rPr>
                <w:noProof/>
                <w:webHidden/>
              </w:rPr>
              <w:tab/>
            </w:r>
            <w:r w:rsidR="00B73C9E">
              <w:rPr>
                <w:noProof/>
                <w:webHidden/>
              </w:rPr>
              <w:fldChar w:fldCharType="begin"/>
            </w:r>
            <w:r w:rsidR="00B73C9E">
              <w:rPr>
                <w:noProof/>
                <w:webHidden/>
              </w:rPr>
              <w:instrText xml:space="preserve"> PAGEREF _Toc129351713 \h </w:instrText>
            </w:r>
            <w:r w:rsidR="00B73C9E">
              <w:rPr>
                <w:noProof/>
                <w:webHidden/>
              </w:rPr>
            </w:r>
            <w:r w:rsidR="00B73C9E">
              <w:rPr>
                <w:noProof/>
                <w:webHidden/>
              </w:rPr>
              <w:fldChar w:fldCharType="separate"/>
            </w:r>
            <w:r w:rsidR="009B7A70">
              <w:rPr>
                <w:noProof/>
                <w:webHidden/>
              </w:rPr>
              <w:t>36</w:t>
            </w:r>
            <w:r w:rsidR="00B73C9E">
              <w:rPr>
                <w:noProof/>
                <w:webHidden/>
              </w:rPr>
              <w:fldChar w:fldCharType="end"/>
            </w:r>
          </w:hyperlink>
        </w:p>
        <w:p w14:paraId="0942D06E" w14:textId="1815481B" w:rsidR="00B73C9E" w:rsidRDefault="00000000" w:rsidP="009D76CA">
          <w:pPr>
            <w:pStyle w:val="Spistreci4"/>
            <w:rPr>
              <w:rFonts w:asciiTheme="minorHAnsi" w:eastAsiaTheme="minorEastAsia" w:hAnsiTheme="minorHAnsi" w:cstheme="minorBidi"/>
              <w:noProof/>
              <w:sz w:val="22"/>
              <w:szCs w:val="22"/>
            </w:rPr>
          </w:pPr>
          <w:hyperlink w:anchor="_Toc129351714" w:history="1">
            <w:r w:rsidR="00B73C9E" w:rsidRPr="001D6747">
              <w:rPr>
                <w:rStyle w:val="Hipercze"/>
                <w:noProof/>
              </w:rPr>
              <w:t>1.3.2.</w:t>
            </w:r>
            <w:r w:rsidR="00B73C9E">
              <w:rPr>
                <w:rFonts w:asciiTheme="minorHAnsi" w:eastAsiaTheme="minorEastAsia" w:hAnsiTheme="minorHAnsi" w:cstheme="minorBidi"/>
                <w:noProof/>
                <w:sz w:val="22"/>
                <w:szCs w:val="22"/>
              </w:rPr>
              <w:tab/>
            </w:r>
            <w:r w:rsidR="00B73C9E" w:rsidRPr="001D6747">
              <w:rPr>
                <w:rStyle w:val="Hipercze"/>
                <w:noProof/>
              </w:rPr>
              <w:t>Czyszczenie i udrożnienie kanałów</w:t>
            </w:r>
            <w:r w:rsidR="00B73C9E">
              <w:rPr>
                <w:noProof/>
                <w:webHidden/>
              </w:rPr>
              <w:tab/>
            </w:r>
            <w:r w:rsidR="00B73C9E">
              <w:rPr>
                <w:noProof/>
                <w:webHidden/>
              </w:rPr>
              <w:fldChar w:fldCharType="begin"/>
            </w:r>
            <w:r w:rsidR="00B73C9E">
              <w:rPr>
                <w:noProof/>
                <w:webHidden/>
              </w:rPr>
              <w:instrText xml:space="preserve"> PAGEREF _Toc129351714 \h </w:instrText>
            </w:r>
            <w:r w:rsidR="00B73C9E">
              <w:rPr>
                <w:noProof/>
                <w:webHidden/>
              </w:rPr>
            </w:r>
            <w:r w:rsidR="00B73C9E">
              <w:rPr>
                <w:noProof/>
                <w:webHidden/>
              </w:rPr>
              <w:fldChar w:fldCharType="separate"/>
            </w:r>
            <w:r w:rsidR="009B7A70">
              <w:rPr>
                <w:noProof/>
                <w:webHidden/>
              </w:rPr>
              <w:t>36</w:t>
            </w:r>
            <w:r w:rsidR="00B73C9E">
              <w:rPr>
                <w:noProof/>
                <w:webHidden/>
              </w:rPr>
              <w:fldChar w:fldCharType="end"/>
            </w:r>
          </w:hyperlink>
        </w:p>
        <w:p w14:paraId="6342BF0F" w14:textId="44E2FBFE" w:rsidR="00B73C9E" w:rsidRDefault="00000000" w:rsidP="009D76CA">
          <w:pPr>
            <w:pStyle w:val="Spistreci4"/>
            <w:rPr>
              <w:rFonts w:asciiTheme="minorHAnsi" w:eastAsiaTheme="minorEastAsia" w:hAnsiTheme="minorHAnsi" w:cstheme="minorBidi"/>
              <w:noProof/>
              <w:sz w:val="22"/>
              <w:szCs w:val="22"/>
            </w:rPr>
          </w:pPr>
          <w:hyperlink w:anchor="_Toc129351715" w:history="1">
            <w:r w:rsidR="00B73C9E" w:rsidRPr="001D6747">
              <w:rPr>
                <w:rStyle w:val="Hipercze"/>
                <w:noProof/>
              </w:rPr>
              <w:t>1.4.</w:t>
            </w:r>
            <w:r w:rsidR="00B73C9E">
              <w:rPr>
                <w:rFonts w:asciiTheme="minorHAnsi" w:eastAsiaTheme="minorEastAsia" w:hAnsiTheme="minorHAnsi" w:cstheme="minorBidi"/>
                <w:noProof/>
                <w:sz w:val="22"/>
                <w:szCs w:val="22"/>
              </w:rPr>
              <w:tab/>
            </w:r>
            <w:r w:rsidR="00B73C9E" w:rsidRPr="001D6747">
              <w:rPr>
                <w:rStyle w:val="Hipercze"/>
                <w:noProof/>
              </w:rPr>
              <w:t>Przed i powykonawcza inspekcja telewizyjna</w:t>
            </w:r>
            <w:r w:rsidR="00B73C9E">
              <w:rPr>
                <w:noProof/>
                <w:webHidden/>
              </w:rPr>
              <w:tab/>
            </w:r>
            <w:r w:rsidR="00B73C9E">
              <w:rPr>
                <w:noProof/>
                <w:webHidden/>
              </w:rPr>
              <w:fldChar w:fldCharType="begin"/>
            </w:r>
            <w:r w:rsidR="00B73C9E">
              <w:rPr>
                <w:noProof/>
                <w:webHidden/>
              </w:rPr>
              <w:instrText xml:space="preserve"> PAGEREF _Toc129351715 \h </w:instrText>
            </w:r>
            <w:r w:rsidR="00B73C9E">
              <w:rPr>
                <w:noProof/>
                <w:webHidden/>
              </w:rPr>
            </w:r>
            <w:r w:rsidR="00B73C9E">
              <w:rPr>
                <w:noProof/>
                <w:webHidden/>
              </w:rPr>
              <w:fldChar w:fldCharType="separate"/>
            </w:r>
            <w:r w:rsidR="009B7A70">
              <w:rPr>
                <w:noProof/>
                <w:webHidden/>
              </w:rPr>
              <w:t>37</w:t>
            </w:r>
            <w:r w:rsidR="00B73C9E">
              <w:rPr>
                <w:noProof/>
                <w:webHidden/>
              </w:rPr>
              <w:fldChar w:fldCharType="end"/>
            </w:r>
          </w:hyperlink>
        </w:p>
        <w:p w14:paraId="12A89E02" w14:textId="781A72FE" w:rsidR="00B73C9E" w:rsidRDefault="00000000">
          <w:pPr>
            <w:pStyle w:val="Spistreci3"/>
            <w:rPr>
              <w:rFonts w:asciiTheme="minorHAnsi" w:eastAsiaTheme="minorEastAsia" w:hAnsiTheme="minorHAnsi" w:cstheme="minorBidi"/>
              <w:sz w:val="22"/>
            </w:rPr>
          </w:pPr>
          <w:hyperlink w:anchor="_Toc129351716" w:history="1">
            <w:r w:rsidR="00B73C9E" w:rsidRPr="001D6747">
              <w:rPr>
                <w:rStyle w:val="Hipercze"/>
              </w:rPr>
              <w:t>2.</w:t>
            </w:r>
            <w:r w:rsidR="00B73C9E">
              <w:rPr>
                <w:rFonts w:asciiTheme="minorHAnsi" w:eastAsiaTheme="minorEastAsia" w:hAnsiTheme="minorHAnsi" w:cstheme="minorBidi"/>
                <w:sz w:val="22"/>
              </w:rPr>
              <w:tab/>
            </w:r>
            <w:r w:rsidR="00B73C9E" w:rsidRPr="001D6747">
              <w:rPr>
                <w:rStyle w:val="Hipercze"/>
              </w:rPr>
              <w:t>Etapy realizacji bezwykopowej renowacji kanałów</w:t>
            </w:r>
            <w:r w:rsidR="00B73C9E">
              <w:rPr>
                <w:webHidden/>
              </w:rPr>
              <w:tab/>
            </w:r>
            <w:r w:rsidR="00B73C9E">
              <w:rPr>
                <w:webHidden/>
              </w:rPr>
              <w:fldChar w:fldCharType="begin"/>
            </w:r>
            <w:r w:rsidR="00B73C9E">
              <w:rPr>
                <w:webHidden/>
              </w:rPr>
              <w:instrText xml:space="preserve"> PAGEREF _Toc129351716 \h </w:instrText>
            </w:r>
            <w:r w:rsidR="00B73C9E">
              <w:rPr>
                <w:webHidden/>
              </w:rPr>
            </w:r>
            <w:r w:rsidR="00B73C9E">
              <w:rPr>
                <w:webHidden/>
              </w:rPr>
              <w:fldChar w:fldCharType="separate"/>
            </w:r>
            <w:r w:rsidR="009B7A70">
              <w:rPr>
                <w:webHidden/>
              </w:rPr>
              <w:t>38</w:t>
            </w:r>
            <w:r w:rsidR="00B73C9E">
              <w:rPr>
                <w:webHidden/>
              </w:rPr>
              <w:fldChar w:fldCharType="end"/>
            </w:r>
          </w:hyperlink>
        </w:p>
        <w:p w14:paraId="69C27A5B" w14:textId="6EA97224" w:rsidR="00B73C9E" w:rsidRDefault="00000000">
          <w:pPr>
            <w:pStyle w:val="Spistreci3"/>
            <w:rPr>
              <w:rFonts w:asciiTheme="minorHAnsi" w:eastAsiaTheme="minorEastAsia" w:hAnsiTheme="minorHAnsi" w:cstheme="minorBidi"/>
              <w:sz w:val="22"/>
            </w:rPr>
          </w:pPr>
          <w:hyperlink w:anchor="_Toc129351717" w:history="1">
            <w:r w:rsidR="00B73C9E" w:rsidRPr="001D6747">
              <w:rPr>
                <w:rStyle w:val="Hipercze"/>
              </w:rPr>
              <w:t>3.</w:t>
            </w:r>
            <w:r w:rsidR="00B73C9E">
              <w:rPr>
                <w:rFonts w:asciiTheme="minorHAnsi" w:eastAsiaTheme="minorEastAsia" w:hAnsiTheme="minorHAnsi" w:cstheme="minorBidi"/>
                <w:sz w:val="22"/>
              </w:rPr>
              <w:tab/>
            </w:r>
            <w:r w:rsidR="00B73C9E" w:rsidRPr="001D6747">
              <w:rPr>
                <w:rStyle w:val="Hipercze"/>
              </w:rPr>
              <w:t>Kontrola wykonania robót – wymagania odbiorowe Zamawiającego</w:t>
            </w:r>
            <w:r w:rsidR="00B73C9E">
              <w:rPr>
                <w:webHidden/>
              </w:rPr>
              <w:tab/>
            </w:r>
            <w:r w:rsidR="00B73C9E">
              <w:rPr>
                <w:webHidden/>
              </w:rPr>
              <w:fldChar w:fldCharType="begin"/>
            </w:r>
            <w:r w:rsidR="00B73C9E">
              <w:rPr>
                <w:webHidden/>
              </w:rPr>
              <w:instrText xml:space="preserve"> PAGEREF _Toc129351717 \h </w:instrText>
            </w:r>
            <w:r w:rsidR="00B73C9E">
              <w:rPr>
                <w:webHidden/>
              </w:rPr>
            </w:r>
            <w:r w:rsidR="00B73C9E">
              <w:rPr>
                <w:webHidden/>
              </w:rPr>
              <w:fldChar w:fldCharType="separate"/>
            </w:r>
            <w:r w:rsidR="009B7A70">
              <w:rPr>
                <w:webHidden/>
              </w:rPr>
              <w:t>38</w:t>
            </w:r>
            <w:r w:rsidR="00B73C9E">
              <w:rPr>
                <w:webHidden/>
              </w:rPr>
              <w:fldChar w:fldCharType="end"/>
            </w:r>
          </w:hyperlink>
        </w:p>
        <w:p w14:paraId="64DCE7C6" w14:textId="341E8451" w:rsidR="00B73C9E" w:rsidRDefault="00000000">
          <w:pPr>
            <w:pStyle w:val="Spistreci2"/>
            <w:rPr>
              <w:rFonts w:asciiTheme="minorHAnsi" w:eastAsiaTheme="minorEastAsia" w:hAnsiTheme="minorHAnsi" w:cstheme="minorBidi"/>
              <w:noProof/>
              <w:sz w:val="22"/>
              <w:szCs w:val="22"/>
              <w:u w:val="none"/>
            </w:rPr>
          </w:pPr>
          <w:hyperlink w:anchor="_Toc129351718" w:history="1">
            <w:r w:rsidR="00B73C9E" w:rsidRPr="001D6747">
              <w:rPr>
                <w:rStyle w:val="Hipercze"/>
                <w:noProof/>
              </w:rPr>
              <w:t>Tabela nr 1 - Elementy kontroli procesu renowacji kanałów metodą CIPP</w:t>
            </w:r>
            <w:r w:rsidR="00B73C9E">
              <w:rPr>
                <w:noProof/>
                <w:webHidden/>
              </w:rPr>
              <w:tab/>
            </w:r>
            <w:r w:rsidR="00B73C9E">
              <w:rPr>
                <w:noProof/>
                <w:webHidden/>
              </w:rPr>
              <w:fldChar w:fldCharType="begin"/>
            </w:r>
            <w:r w:rsidR="00B73C9E">
              <w:rPr>
                <w:noProof/>
                <w:webHidden/>
              </w:rPr>
              <w:instrText xml:space="preserve"> PAGEREF _Toc129351718 \h </w:instrText>
            </w:r>
            <w:r w:rsidR="00B73C9E">
              <w:rPr>
                <w:noProof/>
                <w:webHidden/>
              </w:rPr>
            </w:r>
            <w:r w:rsidR="00B73C9E">
              <w:rPr>
                <w:noProof/>
                <w:webHidden/>
              </w:rPr>
              <w:fldChar w:fldCharType="separate"/>
            </w:r>
            <w:r w:rsidR="009B7A70">
              <w:rPr>
                <w:noProof/>
                <w:webHidden/>
              </w:rPr>
              <w:t>39</w:t>
            </w:r>
            <w:r w:rsidR="00B73C9E">
              <w:rPr>
                <w:noProof/>
                <w:webHidden/>
              </w:rPr>
              <w:fldChar w:fldCharType="end"/>
            </w:r>
          </w:hyperlink>
        </w:p>
        <w:p w14:paraId="258D0101" w14:textId="09B4744B" w:rsidR="00117278" w:rsidRDefault="00117278" w:rsidP="00117278">
          <w:r>
            <w:rPr>
              <w:rFonts w:eastAsia="Times New Roman" w:cs="Arial"/>
              <w:noProof/>
              <w:color w:val="000000"/>
              <w:szCs w:val="24"/>
              <w:lang w:eastAsia="pl-PL"/>
            </w:rPr>
            <w:fldChar w:fldCharType="end"/>
          </w:r>
        </w:p>
      </w:sdtContent>
    </w:sdt>
    <w:p w14:paraId="2D6C5962" w14:textId="650F15BF" w:rsidR="00117278" w:rsidRDefault="00117278" w:rsidP="00117278">
      <w:pPr>
        <w:rPr>
          <w:rFonts w:eastAsia="Times New Roman" w:cs="Times New Roman"/>
          <w:bCs/>
          <w:sz w:val="28"/>
          <w:szCs w:val="28"/>
          <w:lang w:eastAsia="pl-PL"/>
        </w:rPr>
      </w:pPr>
    </w:p>
    <w:p w14:paraId="30ADCC29" w14:textId="77777777" w:rsidR="00117278" w:rsidRPr="00DB0C78" w:rsidRDefault="00117278" w:rsidP="0022159B">
      <w:pPr>
        <w:pStyle w:val="Nagwek1"/>
        <w:spacing w:line="276" w:lineRule="auto"/>
        <w:rPr>
          <w:u w:val="single"/>
        </w:rPr>
      </w:pPr>
      <w:bookmarkStart w:id="0" w:name="_Toc129351663"/>
      <w:bookmarkStart w:id="1" w:name="_Toc68628621"/>
      <w:r w:rsidRPr="00DB0C78">
        <w:t>A.1</w:t>
      </w:r>
      <w:r>
        <w:t xml:space="preserve">  </w:t>
      </w:r>
      <w:r w:rsidRPr="00DB0C78">
        <w:t>OGÓLNY OPIS PRZEDMIOTU ZAMÓWIENIA</w:t>
      </w:r>
      <w:bookmarkEnd w:id="0"/>
    </w:p>
    <w:p w14:paraId="167E0648" w14:textId="38036412" w:rsidR="00117278" w:rsidRPr="00FD3719" w:rsidRDefault="00FD3719" w:rsidP="0022159B">
      <w:pPr>
        <w:widowControl w:val="0"/>
        <w:autoSpaceDE w:val="0"/>
        <w:autoSpaceDN w:val="0"/>
        <w:adjustRightInd w:val="0"/>
        <w:spacing w:line="276" w:lineRule="auto"/>
        <w:rPr>
          <w:rFonts w:eastAsia="Times New Roman" w:cs="Times New Roman"/>
          <w:b/>
          <w:bCs/>
          <w:sz w:val="28"/>
          <w:szCs w:val="28"/>
          <w:u w:val="single"/>
          <w:lang w:eastAsia="pl-PL"/>
        </w:rPr>
      </w:pPr>
      <w:r w:rsidRPr="00FD3719">
        <w:rPr>
          <w:rFonts w:eastAsia="Times New Roman" w:cs="Times New Roman"/>
          <w:b/>
          <w:bCs/>
          <w:sz w:val="28"/>
          <w:szCs w:val="28"/>
          <w:u w:val="single"/>
          <w:lang w:eastAsia="pl-PL"/>
        </w:rPr>
        <w:t>Część I</w:t>
      </w:r>
    </w:p>
    <w:p w14:paraId="7BC3B345" w14:textId="1F1C480E" w:rsidR="00117278" w:rsidRPr="00DB0C78" w:rsidRDefault="00117278" w:rsidP="0022159B">
      <w:pPr>
        <w:pStyle w:val="Nagwek3"/>
        <w:spacing w:line="276" w:lineRule="auto"/>
      </w:pPr>
      <w:bookmarkStart w:id="2" w:name="_Toc129351664"/>
      <w:r>
        <w:t xml:space="preserve">1. </w:t>
      </w:r>
      <w:r w:rsidRPr="00DB0C78">
        <w:t xml:space="preserve"> Informacje ogólne</w:t>
      </w:r>
      <w:bookmarkEnd w:id="2"/>
    </w:p>
    <w:p w14:paraId="1DC16A56" w14:textId="77777777" w:rsidR="00117278" w:rsidRPr="00DB0C78" w:rsidRDefault="00117278" w:rsidP="0022159B">
      <w:pPr>
        <w:spacing w:line="276" w:lineRule="auto"/>
        <w:rPr>
          <w:rFonts w:eastAsia="Times New Roman" w:cs="Times New Roman"/>
          <w:lang w:eastAsia="pl-PL"/>
        </w:rPr>
      </w:pPr>
      <w:r w:rsidRPr="00DB0C78">
        <w:rPr>
          <w:rFonts w:eastAsia="Times New Roman" w:cs="Times New Roman"/>
          <w:lang w:eastAsia="pl-PL"/>
        </w:rPr>
        <w:tab/>
      </w:r>
    </w:p>
    <w:p w14:paraId="201919EB" w14:textId="08C03396" w:rsidR="00117278" w:rsidRPr="003021A7" w:rsidRDefault="00117278" w:rsidP="0022159B">
      <w:pPr>
        <w:spacing w:line="276" w:lineRule="auto"/>
        <w:rPr>
          <w:szCs w:val="24"/>
          <w:lang w:eastAsia="pl-PL"/>
        </w:rPr>
      </w:pPr>
      <w:r w:rsidRPr="003021A7">
        <w:rPr>
          <w:szCs w:val="24"/>
          <w:lang w:eastAsia="pl-PL"/>
        </w:rPr>
        <w:lastRenderedPageBreak/>
        <w:t xml:space="preserve">Zakres robót obejmuje renowację kolektorów w ulicach: </w:t>
      </w:r>
      <w:r w:rsidR="00175E75" w:rsidRPr="003021A7">
        <w:rPr>
          <w:bCs/>
          <w:szCs w:val="24"/>
        </w:rPr>
        <w:t>Kraszewskiego, Sucha, Cechowa</w:t>
      </w:r>
      <w:r w:rsidR="00175E75" w:rsidRPr="003021A7">
        <w:rPr>
          <w:b/>
          <w:szCs w:val="24"/>
        </w:rPr>
        <w:t xml:space="preserve"> </w:t>
      </w:r>
      <w:r w:rsidR="00175E75" w:rsidRPr="003021A7">
        <w:rPr>
          <w:bCs/>
          <w:szCs w:val="24"/>
        </w:rPr>
        <w:t xml:space="preserve">(zlewnia), Przybory, Thommee </w:t>
      </w:r>
      <w:r w:rsidR="00175E75" w:rsidRPr="003021A7">
        <w:rPr>
          <w:szCs w:val="24"/>
        </w:rPr>
        <w:t>i deszczowej  w ulicach:</w:t>
      </w:r>
      <w:r w:rsidR="00175E75" w:rsidRPr="003021A7">
        <w:rPr>
          <w:b/>
          <w:bCs/>
          <w:szCs w:val="24"/>
        </w:rPr>
        <w:t xml:space="preserve"> </w:t>
      </w:r>
      <w:r w:rsidR="00175E75" w:rsidRPr="003021A7">
        <w:rPr>
          <w:bCs/>
          <w:szCs w:val="24"/>
        </w:rPr>
        <w:t>Kraszewskiego, Sucha, Thommee</w:t>
      </w:r>
      <w:r w:rsidR="004E6023" w:rsidRPr="003021A7">
        <w:rPr>
          <w:bCs/>
          <w:szCs w:val="24"/>
        </w:rPr>
        <w:t>, Focha, Jasnej</w:t>
      </w:r>
      <w:r w:rsidR="00175E75" w:rsidRPr="003021A7">
        <w:rPr>
          <w:szCs w:val="24"/>
          <w:lang w:eastAsia="pl-PL"/>
        </w:rPr>
        <w:t xml:space="preserve"> </w:t>
      </w:r>
      <w:r w:rsidRPr="003021A7">
        <w:rPr>
          <w:szCs w:val="24"/>
          <w:lang w:eastAsia="pl-PL"/>
        </w:rPr>
        <w:t>w Bydgoszczy wg poniższego zestawienia:</w:t>
      </w:r>
    </w:p>
    <w:p w14:paraId="7E041A71" w14:textId="77777777" w:rsidR="00117278" w:rsidRPr="00DB0C78" w:rsidRDefault="00117278" w:rsidP="0022159B">
      <w:pPr>
        <w:spacing w:line="276" w:lineRule="auto"/>
        <w:rPr>
          <w:rFonts w:eastAsia="Times New Roman" w:cs="Times New Roman"/>
          <w:lang w:eastAsia="pl-PL"/>
        </w:rPr>
      </w:pPr>
    </w:p>
    <w:tbl>
      <w:tblPr>
        <w:tblW w:w="6100" w:type="dxa"/>
        <w:jc w:val="center"/>
        <w:tblLayout w:type="fixed"/>
        <w:tblCellMar>
          <w:left w:w="70" w:type="dxa"/>
          <w:right w:w="70" w:type="dxa"/>
        </w:tblCellMar>
        <w:tblLook w:val="04A0" w:firstRow="1" w:lastRow="0" w:firstColumn="1" w:lastColumn="0" w:noHBand="0" w:noVBand="1"/>
      </w:tblPr>
      <w:tblGrid>
        <w:gridCol w:w="1284"/>
        <w:gridCol w:w="241"/>
        <w:gridCol w:w="508"/>
        <w:gridCol w:w="1017"/>
        <w:gridCol w:w="64"/>
        <w:gridCol w:w="952"/>
        <w:gridCol w:w="324"/>
        <w:gridCol w:w="185"/>
        <w:gridCol w:w="1525"/>
      </w:tblGrid>
      <w:tr w:rsidR="00117278" w:rsidRPr="00DB0C78" w14:paraId="7C7C6F9C" w14:textId="77777777" w:rsidTr="00733089">
        <w:trPr>
          <w:trHeight w:val="280"/>
          <w:jc w:val="center"/>
        </w:trPr>
        <w:tc>
          <w:tcPr>
            <w:tcW w:w="203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76B97" w14:textId="77777777" w:rsidR="00117278" w:rsidRPr="00DB0C78" w:rsidRDefault="00117278" w:rsidP="0022159B">
            <w:pPr>
              <w:spacing w:line="276" w:lineRule="auto"/>
              <w:jc w:val="center"/>
              <w:rPr>
                <w:rFonts w:eastAsia="Times New Roman" w:cs="Times New Roman"/>
                <w:b/>
                <w:bCs/>
                <w:color w:val="000000"/>
                <w:lang w:eastAsia="pl-PL"/>
              </w:rPr>
            </w:pPr>
            <w:r w:rsidRPr="00DB0C78">
              <w:rPr>
                <w:rFonts w:eastAsia="Times New Roman" w:cs="Times New Roman"/>
                <w:b/>
                <w:bCs/>
                <w:color w:val="000000"/>
                <w:lang w:eastAsia="pl-PL"/>
              </w:rPr>
              <w:t>Studnie</w:t>
            </w:r>
          </w:p>
        </w:tc>
        <w:tc>
          <w:tcPr>
            <w:tcW w:w="2033"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677A83" w14:textId="77777777" w:rsidR="00117278" w:rsidRPr="00DB0C78" w:rsidRDefault="00117278" w:rsidP="0022159B">
            <w:pPr>
              <w:spacing w:line="276" w:lineRule="auto"/>
              <w:jc w:val="center"/>
              <w:rPr>
                <w:rFonts w:eastAsia="Times New Roman" w:cs="Times New Roman"/>
                <w:b/>
                <w:bCs/>
                <w:color w:val="000000"/>
                <w:lang w:eastAsia="pl-PL"/>
              </w:rPr>
            </w:pPr>
            <w:r w:rsidRPr="00DB0C78">
              <w:rPr>
                <w:rFonts w:eastAsia="Times New Roman" w:cs="Times New Roman"/>
                <w:b/>
                <w:bCs/>
                <w:color w:val="000000"/>
                <w:lang w:eastAsia="pl-PL"/>
              </w:rPr>
              <w:t>Średnica [mm]</w:t>
            </w:r>
          </w:p>
        </w:tc>
        <w:tc>
          <w:tcPr>
            <w:tcW w:w="203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D3DAC5" w14:textId="77777777" w:rsidR="00117278" w:rsidRPr="00DB0C78" w:rsidRDefault="00117278" w:rsidP="0022159B">
            <w:pPr>
              <w:spacing w:line="276" w:lineRule="auto"/>
              <w:jc w:val="center"/>
              <w:rPr>
                <w:rFonts w:eastAsia="Times New Roman" w:cs="Times New Roman"/>
                <w:b/>
                <w:bCs/>
                <w:color w:val="000000"/>
                <w:lang w:eastAsia="pl-PL"/>
              </w:rPr>
            </w:pPr>
            <w:r w:rsidRPr="00DB0C78">
              <w:rPr>
                <w:rFonts w:eastAsia="Times New Roman" w:cs="Times New Roman"/>
                <w:b/>
                <w:bCs/>
                <w:color w:val="000000"/>
                <w:lang w:eastAsia="pl-PL"/>
              </w:rPr>
              <w:t>Metry</w:t>
            </w:r>
          </w:p>
        </w:tc>
      </w:tr>
      <w:tr w:rsidR="00117278" w:rsidRPr="00DB0C78" w14:paraId="4987F2EA" w14:textId="77777777" w:rsidTr="00733089">
        <w:trPr>
          <w:trHeight w:val="285"/>
          <w:jc w:val="center"/>
        </w:trPr>
        <w:tc>
          <w:tcPr>
            <w:tcW w:w="6100" w:type="dxa"/>
            <w:gridSpan w:val="9"/>
            <w:tcBorders>
              <w:top w:val="nil"/>
              <w:left w:val="single" w:sz="4" w:space="0" w:color="auto"/>
              <w:bottom w:val="single" w:sz="4" w:space="0" w:color="auto"/>
              <w:right w:val="single" w:sz="4" w:space="0" w:color="auto"/>
            </w:tcBorders>
            <w:shd w:val="clear" w:color="auto" w:fill="auto"/>
            <w:noWrap/>
            <w:vAlign w:val="center"/>
          </w:tcPr>
          <w:p w14:paraId="4CD2AEC7" w14:textId="202A246D" w:rsidR="00117278" w:rsidRPr="00255ED0" w:rsidRDefault="009C332D" w:rsidP="0022159B">
            <w:pPr>
              <w:spacing w:line="276" w:lineRule="auto"/>
              <w:jc w:val="center"/>
              <w:rPr>
                <w:rFonts w:eastAsia="Times New Roman" w:cs="Times New Roman"/>
                <w:b/>
                <w:bCs/>
                <w:color w:val="000000"/>
                <w:szCs w:val="24"/>
                <w:lang w:eastAsia="pl-PL"/>
              </w:rPr>
            </w:pPr>
            <w:r>
              <w:rPr>
                <w:rFonts w:eastAsia="Times New Roman" w:cs="Times New Roman"/>
                <w:b/>
                <w:bCs/>
                <w:color w:val="000000"/>
                <w:szCs w:val="24"/>
                <w:lang w:eastAsia="pl-PL"/>
              </w:rPr>
              <w:t xml:space="preserve">ul. </w:t>
            </w:r>
            <w:r w:rsidR="00175E75">
              <w:rPr>
                <w:rFonts w:eastAsia="Times New Roman" w:cs="Times New Roman"/>
                <w:b/>
                <w:bCs/>
                <w:color w:val="000000"/>
                <w:szCs w:val="24"/>
                <w:lang w:eastAsia="pl-PL"/>
              </w:rPr>
              <w:t>K</w:t>
            </w:r>
            <w:r w:rsidR="00175E75" w:rsidRPr="00175E75">
              <w:rPr>
                <w:rFonts w:eastAsia="Times New Roman" w:cs="Times New Roman"/>
                <w:b/>
                <w:bCs/>
                <w:color w:val="000000"/>
                <w:szCs w:val="24"/>
                <w:lang w:eastAsia="pl-PL"/>
              </w:rPr>
              <w:t>raszewskiego</w:t>
            </w:r>
            <w:r w:rsidR="00175E75">
              <w:rPr>
                <w:rFonts w:eastAsia="Times New Roman" w:cs="Times New Roman"/>
                <w:color w:val="000000"/>
                <w:szCs w:val="24"/>
                <w:lang w:eastAsia="pl-PL"/>
              </w:rPr>
              <w:t xml:space="preserve"> </w:t>
            </w:r>
            <w:r w:rsidR="00117278" w:rsidRPr="00255ED0">
              <w:rPr>
                <w:rFonts w:eastAsia="Times New Roman" w:cs="Times New Roman"/>
                <w:b/>
                <w:bCs/>
                <w:color w:val="000000"/>
                <w:szCs w:val="24"/>
                <w:lang w:eastAsia="pl-PL"/>
              </w:rPr>
              <w:t>ks.</w:t>
            </w:r>
          </w:p>
        </w:tc>
      </w:tr>
      <w:tr w:rsidR="00175E75" w:rsidRPr="00DB0C78" w14:paraId="1061F8FB" w14:textId="77777777" w:rsidTr="00733089">
        <w:trPr>
          <w:trHeight w:val="285"/>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8F87A38" w14:textId="2C0F3881"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NAD_10S</w:t>
            </w:r>
          </w:p>
        </w:tc>
        <w:tc>
          <w:tcPr>
            <w:tcW w:w="1525" w:type="dxa"/>
            <w:gridSpan w:val="2"/>
            <w:tcBorders>
              <w:top w:val="single" w:sz="4" w:space="0" w:color="auto"/>
              <w:left w:val="nil"/>
              <w:bottom w:val="single" w:sz="4" w:space="0" w:color="auto"/>
              <w:right w:val="single" w:sz="4" w:space="0" w:color="auto"/>
            </w:tcBorders>
            <w:shd w:val="clear" w:color="auto" w:fill="auto"/>
            <w:vAlign w:val="center"/>
          </w:tcPr>
          <w:p w14:paraId="7F75A3A9" w14:textId="566536AD"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KRZ_1S</w:t>
            </w:r>
          </w:p>
        </w:tc>
        <w:tc>
          <w:tcPr>
            <w:tcW w:w="1525" w:type="dxa"/>
            <w:gridSpan w:val="4"/>
            <w:tcBorders>
              <w:top w:val="single" w:sz="4" w:space="0" w:color="auto"/>
              <w:left w:val="nil"/>
              <w:bottom w:val="single" w:sz="4" w:space="0" w:color="auto"/>
              <w:right w:val="single" w:sz="4" w:space="0" w:color="auto"/>
            </w:tcBorders>
            <w:shd w:val="clear" w:color="auto" w:fill="auto"/>
            <w:vAlign w:val="bottom"/>
          </w:tcPr>
          <w:p w14:paraId="5F148B1F" w14:textId="1557BEAF"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300</w:t>
            </w:r>
          </w:p>
        </w:tc>
        <w:tc>
          <w:tcPr>
            <w:tcW w:w="1525" w:type="dxa"/>
            <w:tcBorders>
              <w:top w:val="single" w:sz="4" w:space="0" w:color="auto"/>
              <w:left w:val="nil"/>
              <w:bottom w:val="single" w:sz="4" w:space="0" w:color="auto"/>
              <w:right w:val="single" w:sz="4" w:space="0" w:color="auto"/>
            </w:tcBorders>
            <w:shd w:val="clear" w:color="auto" w:fill="auto"/>
            <w:vAlign w:val="bottom"/>
          </w:tcPr>
          <w:p w14:paraId="322A0080" w14:textId="0E4E0013"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22,50</w:t>
            </w:r>
          </w:p>
        </w:tc>
      </w:tr>
      <w:tr w:rsidR="00175E75" w:rsidRPr="00DB0C78" w14:paraId="4E7BFDBA"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19997DCB" w14:textId="0FCA16C9"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KRZ_1S</w:t>
            </w:r>
          </w:p>
        </w:tc>
        <w:tc>
          <w:tcPr>
            <w:tcW w:w="1525" w:type="dxa"/>
            <w:gridSpan w:val="2"/>
            <w:tcBorders>
              <w:top w:val="nil"/>
              <w:left w:val="nil"/>
              <w:bottom w:val="single" w:sz="4" w:space="0" w:color="auto"/>
              <w:right w:val="single" w:sz="4" w:space="0" w:color="auto"/>
            </w:tcBorders>
            <w:shd w:val="clear" w:color="auto" w:fill="auto"/>
            <w:vAlign w:val="center"/>
          </w:tcPr>
          <w:p w14:paraId="307B8899" w14:textId="561411B2"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KRZ_2S</w:t>
            </w:r>
          </w:p>
        </w:tc>
        <w:tc>
          <w:tcPr>
            <w:tcW w:w="1525" w:type="dxa"/>
            <w:gridSpan w:val="4"/>
            <w:tcBorders>
              <w:top w:val="nil"/>
              <w:left w:val="nil"/>
              <w:bottom w:val="single" w:sz="4" w:space="0" w:color="auto"/>
              <w:right w:val="single" w:sz="4" w:space="0" w:color="auto"/>
            </w:tcBorders>
            <w:shd w:val="clear" w:color="auto" w:fill="auto"/>
            <w:vAlign w:val="bottom"/>
          </w:tcPr>
          <w:p w14:paraId="0E3423BC" w14:textId="6ECA69B6"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300</w:t>
            </w:r>
          </w:p>
        </w:tc>
        <w:tc>
          <w:tcPr>
            <w:tcW w:w="1525" w:type="dxa"/>
            <w:tcBorders>
              <w:top w:val="nil"/>
              <w:left w:val="nil"/>
              <w:bottom w:val="single" w:sz="4" w:space="0" w:color="auto"/>
              <w:right w:val="single" w:sz="4" w:space="0" w:color="auto"/>
            </w:tcBorders>
            <w:shd w:val="clear" w:color="auto" w:fill="auto"/>
            <w:vAlign w:val="bottom"/>
          </w:tcPr>
          <w:p w14:paraId="014BA816" w14:textId="32264D70"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2,00</w:t>
            </w:r>
          </w:p>
        </w:tc>
      </w:tr>
      <w:tr w:rsidR="00175E75" w:rsidRPr="00DB0C78" w14:paraId="5BEBD427"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05C1A915" w14:textId="7261184B"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KRZ_2S</w:t>
            </w:r>
          </w:p>
        </w:tc>
        <w:tc>
          <w:tcPr>
            <w:tcW w:w="1525" w:type="dxa"/>
            <w:gridSpan w:val="2"/>
            <w:tcBorders>
              <w:top w:val="nil"/>
              <w:left w:val="nil"/>
              <w:bottom w:val="single" w:sz="4" w:space="0" w:color="auto"/>
              <w:right w:val="single" w:sz="4" w:space="0" w:color="auto"/>
            </w:tcBorders>
            <w:shd w:val="clear" w:color="auto" w:fill="auto"/>
            <w:vAlign w:val="center"/>
          </w:tcPr>
          <w:p w14:paraId="718047C5" w14:textId="6F5E9780"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KRZ_3P</w:t>
            </w:r>
          </w:p>
        </w:tc>
        <w:tc>
          <w:tcPr>
            <w:tcW w:w="1525" w:type="dxa"/>
            <w:gridSpan w:val="4"/>
            <w:tcBorders>
              <w:top w:val="nil"/>
              <w:left w:val="nil"/>
              <w:bottom w:val="single" w:sz="4" w:space="0" w:color="auto"/>
              <w:right w:val="single" w:sz="4" w:space="0" w:color="auto"/>
            </w:tcBorders>
            <w:shd w:val="clear" w:color="auto" w:fill="auto"/>
            <w:vAlign w:val="bottom"/>
          </w:tcPr>
          <w:p w14:paraId="614E32CC" w14:textId="2BA5B923"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300</w:t>
            </w:r>
          </w:p>
        </w:tc>
        <w:tc>
          <w:tcPr>
            <w:tcW w:w="1525" w:type="dxa"/>
            <w:tcBorders>
              <w:top w:val="nil"/>
              <w:left w:val="nil"/>
              <w:bottom w:val="single" w:sz="4" w:space="0" w:color="auto"/>
              <w:right w:val="single" w:sz="4" w:space="0" w:color="auto"/>
            </w:tcBorders>
            <w:shd w:val="clear" w:color="auto" w:fill="auto"/>
            <w:vAlign w:val="bottom"/>
          </w:tcPr>
          <w:p w14:paraId="0FFF9B0C" w14:textId="449C41E8"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55,50</w:t>
            </w:r>
          </w:p>
        </w:tc>
      </w:tr>
      <w:tr w:rsidR="00175E75" w:rsidRPr="00DB0C78" w14:paraId="6D89D79E"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2EC754B2" w14:textId="4669C6D7"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KRZ_3P</w:t>
            </w:r>
          </w:p>
        </w:tc>
        <w:tc>
          <w:tcPr>
            <w:tcW w:w="1525" w:type="dxa"/>
            <w:gridSpan w:val="2"/>
            <w:tcBorders>
              <w:top w:val="nil"/>
              <w:left w:val="nil"/>
              <w:bottom w:val="single" w:sz="4" w:space="0" w:color="auto"/>
              <w:right w:val="single" w:sz="4" w:space="0" w:color="auto"/>
            </w:tcBorders>
            <w:shd w:val="clear" w:color="auto" w:fill="auto"/>
            <w:vAlign w:val="center"/>
          </w:tcPr>
          <w:p w14:paraId="3008ECC2" w14:textId="43D269C9"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KRZ_4P</w:t>
            </w:r>
          </w:p>
        </w:tc>
        <w:tc>
          <w:tcPr>
            <w:tcW w:w="1525" w:type="dxa"/>
            <w:gridSpan w:val="4"/>
            <w:tcBorders>
              <w:top w:val="nil"/>
              <w:left w:val="nil"/>
              <w:bottom w:val="single" w:sz="4" w:space="0" w:color="auto"/>
              <w:right w:val="single" w:sz="4" w:space="0" w:color="auto"/>
            </w:tcBorders>
            <w:shd w:val="clear" w:color="auto" w:fill="auto"/>
            <w:vAlign w:val="bottom"/>
          </w:tcPr>
          <w:p w14:paraId="616F9BE0" w14:textId="4AE8A05C"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300</w:t>
            </w:r>
          </w:p>
        </w:tc>
        <w:tc>
          <w:tcPr>
            <w:tcW w:w="1525" w:type="dxa"/>
            <w:tcBorders>
              <w:top w:val="nil"/>
              <w:left w:val="nil"/>
              <w:bottom w:val="single" w:sz="4" w:space="0" w:color="auto"/>
              <w:right w:val="single" w:sz="4" w:space="0" w:color="auto"/>
            </w:tcBorders>
            <w:shd w:val="clear" w:color="auto" w:fill="auto"/>
            <w:vAlign w:val="bottom"/>
          </w:tcPr>
          <w:p w14:paraId="11BBD292" w14:textId="55D5BD5B"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8,50</w:t>
            </w:r>
          </w:p>
        </w:tc>
      </w:tr>
      <w:tr w:rsidR="00175E75" w:rsidRPr="00DB0C78" w14:paraId="14BF8B1F"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24196398" w14:textId="19E953B1"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KRZ_4P</w:t>
            </w:r>
          </w:p>
        </w:tc>
        <w:tc>
          <w:tcPr>
            <w:tcW w:w="1525" w:type="dxa"/>
            <w:gridSpan w:val="2"/>
            <w:tcBorders>
              <w:top w:val="nil"/>
              <w:left w:val="nil"/>
              <w:bottom w:val="single" w:sz="4" w:space="0" w:color="auto"/>
              <w:right w:val="single" w:sz="4" w:space="0" w:color="auto"/>
            </w:tcBorders>
            <w:shd w:val="clear" w:color="auto" w:fill="auto"/>
            <w:vAlign w:val="center"/>
          </w:tcPr>
          <w:p w14:paraId="7D0E7463" w14:textId="52370584"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KRZ_5P</w:t>
            </w:r>
          </w:p>
        </w:tc>
        <w:tc>
          <w:tcPr>
            <w:tcW w:w="1525" w:type="dxa"/>
            <w:gridSpan w:val="4"/>
            <w:tcBorders>
              <w:top w:val="nil"/>
              <w:left w:val="nil"/>
              <w:bottom w:val="single" w:sz="4" w:space="0" w:color="auto"/>
              <w:right w:val="single" w:sz="4" w:space="0" w:color="auto"/>
            </w:tcBorders>
            <w:shd w:val="clear" w:color="auto" w:fill="auto"/>
            <w:vAlign w:val="bottom"/>
          </w:tcPr>
          <w:p w14:paraId="2E9406AE" w14:textId="3667D50E"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4" w:space="0" w:color="auto"/>
            </w:tcBorders>
            <w:shd w:val="clear" w:color="auto" w:fill="auto"/>
            <w:vAlign w:val="bottom"/>
          </w:tcPr>
          <w:p w14:paraId="7FD11FD8" w14:textId="70CA8E5B"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42,00</w:t>
            </w:r>
          </w:p>
        </w:tc>
      </w:tr>
      <w:tr w:rsidR="00175E75" w:rsidRPr="00DB0C78" w14:paraId="5DD214F9"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10AD64D4" w14:textId="71856BBA"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KRZ_5P</w:t>
            </w:r>
          </w:p>
        </w:tc>
        <w:tc>
          <w:tcPr>
            <w:tcW w:w="1525" w:type="dxa"/>
            <w:gridSpan w:val="2"/>
            <w:tcBorders>
              <w:top w:val="nil"/>
              <w:left w:val="nil"/>
              <w:bottom w:val="single" w:sz="4" w:space="0" w:color="auto"/>
              <w:right w:val="single" w:sz="4" w:space="0" w:color="auto"/>
            </w:tcBorders>
            <w:shd w:val="clear" w:color="auto" w:fill="auto"/>
            <w:vAlign w:val="center"/>
          </w:tcPr>
          <w:p w14:paraId="6701C4B2" w14:textId="7CD59207"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KRZ_6P</w:t>
            </w:r>
          </w:p>
        </w:tc>
        <w:tc>
          <w:tcPr>
            <w:tcW w:w="1525" w:type="dxa"/>
            <w:gridSpan w:val="4"/>
            <w:tcBorders>
              <w:top w:val="nil"/>
              <w:left w:val="nil"/>
              <w:bottom w:val="single" w:sz="4" w:space="0" w:color="auto"/>
              <w:right w:val="single" w:sz="4" w:space="0" w:color="auto"/>
            </w:tcBorders>
            <w:shd w:val="clear" w:color="auto" w:fill="auto"/>
            <w:vAlign w:val="bottom"/>
          </w:tcPr>
          <w:p w14:paraId="49E3DCE5" w14:textId="20F32CD4"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4" w:space="0" w:color="auto"/>
            </w:tcBorders>
            <w:shd w:val="clear" w:color="auto" w:fill="auto"/>
            <w:vAlign w:val="bottom"/>
          </w:tcPr>
          <w:p w14:paraId="459E1D2D" w14:textId="4E38FAAE"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25,50</w:t>
            </w:r>
          </w:p>
        </w:tc>
      </w:tr>
      <w:tr w:rsidR="00175E75" w:rsidRPr="00DB0C78" w14:paraId="7A4FB135"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7957009E" w14:textId="3ECF1CFE"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KRZ_6P</w:t>
            </w:r>
          </w:p>
        </w:tc>
        <w:tc>
          <w:tcPr>
            <w:tcW w:w="1525" w:type="dxa"/>
            <w:gridSpan w:val="2"/>
            <w:tcBorders>
              <w:top w:val="nil"/>
              <w:left w:val="nil"/>
              <w:bottom w:val="single" w:sz="4" w:space="0" w:color="auto"/>
              <w:right w:val="single" w:sz="4" w:space="0" w:color="auto"/>
            </w:tcBorders>
            <w:shd w:val="clear" w:color="auto" w:fill="auto"/>
            <w:vAlign w:val="center"/>
          </w:tcPr>
          <w:p w14:paraId="19BFA849" w14:textId="272DACDD"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KRZ_7P</w:t>
            </w:r>
          </w:p>
        </w:tc>
        <w:tc>
          <w:tcPr>
            <w:tcW w:w="1525" w:type="dxa"/>
            <w:gridSpan w:val="4"/>
            <w:tcBorders>
              <w:top w:val="nil"/>
              <w:left w:val="nil"/>
              <w:bottom w:val="single" w:sz="4" w:space="0" w:color="auto"/>
              <w:right w:val="single" w:sz="4" w:space="0" w:color="auto"/>
            </w:tcBorders>
            <w:shd w:val="clear" w:color="auto" w:fill="auto"/>
            <w:vAlign w:val="bottom"/>
          </w:tcPr>
          <w:p w14:paraId="68A7A7CC" w14:textId="1B980ADF"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4" w:space="0" w:color="auto"/>
            </w:tcBorders>
            <w:shd w:val="clear" w:color="auto" w:fill="auto"/>
            <w:vAlign w:val="bottom"/>
          </w:tcPr>
          <w:p w14:paraId="02DD2E8E" w14:textId="32BA5139" w:rsidR="00175E75" w:rsidRDefault="00175E75" w:rsidP="00175E75">
            <w:pPr>
              <w:spacing w:line="276" w:lineRule="auto"/>
              <w:jc w:val="center"/>
              <w:rPr>
                <w:rFonts w:ascii="Calibri" w:hAnsi="Calibri" w:cs="Calibri"/>
                <w:color w:val="000000"/>
                <w:sz w:val="22"/>
              </w:rPr>
            </w:pPr>
            <w:r>
              <w:rPr>
                <w:rFonts w:ascii="Czcionka tekstu podstawowego" w:hAnsi="Czcionka tekstu podstawowego"/>
                <w:color w:val="000000"/>
                <w:sz w:val="22"/>
              </w:rPr>
              <w:t>62,50</w:t>
            </w:r>
          </w:p>
        </w:tc>
      </w:tr>
      <w:tr w:rsidR="00175E75" w:rsidRPr="00DB0C78" w14:paraId="57163B6A"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7F7EE70D" w14:textId="6C889F8D"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KRZ_7P</w:t>
            </w:r>
          </w:p>
        </w:tc>
        <w:tc>
          <w:tcPr>
            <w:tcW w:w="1525" w:type="dxa"/>
            <w:gridSpan w:val="2"/>
            <w:tcBorders>
              <w:top w:val="nil"/>
              <w:left w:val="nil"/>
              <w:bottom w:val="single" w:sz="4" w:space="0" w:color="auto"/>
              <w:right w:val="single" w:sz="4" w:space="0" w:color="auto"/>
            </w:tcBorders>
            <w:shd w:val="clear" w:color="auto" w:fill="auto"/>
            <w:vAlign w:val="center"/>
          </w:tcPr>
          <w:p w14:paraId="4272DB14" w14:textId="3A9897CC"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KRZ_8P</w:t>
            </w:r>
          </w:p>
        </w:tc>
        <w:tc>
          <w:tcPr>
            <w:tcW w:w="1525" w:type="dxa"/>
            <w:gridSpan w:val="4"/>
            <w:tcBorders>
              <w:top w:val="nil"/>
              <w:left w:val="nil"/>
              <w:bottom w:val="single" w:sz="4" w:space="0" w:color="auto"/>
              <w:right w:val="single" w:sz="4" w:space="0" w:color="auto"/>
            </w:tcBorders>
            <w:shd w:val="clear" w:color="auto" w:fill="auto"/>
            <w:vAlign w:val="bottom"/>
          </w:tcPr>
          <w:p w14:paraId="4B4B63C2" w14:textId="3D005703"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4" w:space="0" w:color="auto"/>
            </w:tcBorders>
            <w:shd w:val="clear" w:color="auto" w:fill="auto"/>
            <w:vAlign w:val="bottom"/>
          </w:tcPr>
          <w:p w14:paraId="263EECFC" w14:textId="75DDD1DD"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5,50</w:t>
            </w:r>
          </w:p>
        </w:tc>
      </w:tr>
      <w:tr w:rsidR="00175E75" w:rsidRPr="00DB0C78" w14:paraId="2B32DF15"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0AF2305F" w14:textId="103DB292"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KRZ_8P</w:t>
            </w:r>
          </w:p>
        </w:tc>
        <w:tc>
          <w:tcPr>
            <w:tcW w:w="1525" w:type="dxa"/>
            <w:gridSpan w:val="2"/>
            <w:tcBorders>
              <w:top w:val="nil"/>
              <w:left w:val="nil"/>
              <w:bottom w:val="single" w:sz="4" w:space="0" w:color="auto"/>
              <w:right w:val="single" w:sz="4" w:space="0" w:color="auto"/>
            </w:tcBorders>
            <w:shd w:val="clear" w:color="auto" w:fill="auto"/>
            <w:vAlign w:val="center"/>
          </w:tcPr>
          <w:p w14:paraId="08365E58" w14:textId="370C96E3"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KRZ_9P</w:t>
            </w:r>
          </w:p>
        </w:tc>
        <w:tc>
          <w:tcPr>
            <w:tcW w:w="1525" w:type="dxa"/>
            <w:gridSpan w:val="4"/>
            <w:tcBorders>
              <w:top w:val="nil"/>
              <w:left w:val="nil"/>
              <w:bottom w:val="single" w:sz="4" w:space="0" w:color="auto"/>
              <w:right w:val="single" w:sz="4" w:space="0" w:color="auto"/>
            </w:tcBorders>
            <w:shd w:val="clear" w:color="auto" w:fill="auto"/>
            <w:vAlign w:val="bottom"/>
          </w:tcPr>
          <w:p w14:paraId="28CE016E" w14:textId="5E90440C"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4" w:space="0" w:color="auto"/>
            </w:tcBorders>
            <w:shd w:val="clear" w:color="auto" w:fill="auto"/>
            <w:vAlign w:val="bottom"/>
          </w:tcPr>
          <w:p w14:paraId="021999EE" w14:textId="1DA5F89C"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26,00</w:t>
            </w:r>
          </w:p>
        </w:tc>
      </w:tr>
      <w:tr w:rsidR="00175E75" w:rsidRPr="00DB0C78" w14:paraId="57B8093C"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59A4F522" w14:textId="2C2E2137"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KRZ_9P</w:t>
            </w:r>
          </w:p>
        </w:tc>
        <w:tc>
          <w:tcPr>
            <w:tcW w:w="1525" w:type="dxa"/>
            <w:gridSpan w:val="2"/>
            <w:tcBorders>
              <w:top w:val="nil"/>
              <w:left w:val="nil"/>
              <w:bottom w:val="single" w:sz="4" w:space="0" w:color="auto"/>
              <w:right w:val="single" w:sz="4" w:space="0" w:color="auto"/>
            </w:tcBorders>
            <w:shd w:val="clear" w:color="auto" w:fill="auto"/>
            <w:vAlign w:val="center"/>
          </w:tcPr>
          <w:p w14:paraId="285CF54A" w14:textId="6FFA2ECA"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KRZ_10P</w:t>
            </w:r>
          </w:p>
        </w:tc>
        <w:tc>
          <w:tcPr>
            <w:tcW w:w="1525" w:type="dxa"/>
            <w:gridSpan w:val="4"/>
            <w:tcBorders>
              <w:top w:val="nil"/>
              <w:left w:val="nil"/>
              <w:bottom w:val="single" w:sz="4" w:space="0" w:color="auto"/>
              <w:right w:val="single" w:sz="4" w:space="0" w:color="auto"/>
            </w:tcBorders>
            <w:shd w:val="clear" w:color="auto" w:fill="auto"/>
            <w:vAlign w:val="bottom"/>
          </w:tcPr>
          <w:p w14:paraId="113AECDB" w14:textId="5701EC43"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4" w:space="0" w:color="auto"/>
            </w:tcBorders>
            <w:shd w:val="clear" w:color="auto" w:fill="auto"/>
            <w:vAlign w:val="bottom"/>
          </w:tcPr>
          <w:p w14:paraId="1C9D404A" w14:textId="2B536FD8"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41,50</w:t>
            </w:r>
          </w:p>
        </w:tc>
      </w:tr>
      <w:tr w:rsidR="00175E75" w:rsidRPr="00DB0C78" w14:paraId="62E33094"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4A471F09" w14:textId="1F28A8ED"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KRZ_10P</w:t>
            </w:r>
          </w:p>
        </w:tc>
        <w:tc>
          <w:tcPr>
            <w:tcW w:w="1525" w:type="dxa"/>
            <w:gridSpan w:val="2"/>
            <w:tcBorders>
              <w:top w:val="nil"/>
              <w:left w:val="nil"/>
              <w:bottom w:val="single" w:sz="4" w:space="0" w:color="auto"/>
              <w:right w:val="single" w:sz="4" w:space="0" w:color="auto"/>
            </w:tcBorders>
            <w:shd w:val="clear" w:color="auto" w:fill="auto"/>
            <w:vAlign w:val="center"/>
          </w:tcPr>
          <w:p w14:paraId="257E66C0" w14:textId="785CE9B5"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KRZ_11P</w:t>
            </w:r>
          </w:p>
        </w:tc>
        <w:tc>
          <w:tcPr>
            <w:tcW w:w="1525" w:type="dxa"/>
            <w:gridSpan w:val="4"/>
            <w:tcBorders>
              <w:top w:val="nil"/>
              <w:left w:val="nil"/>
              <w:bottom w:val="single" w:sz="4" w:space="0" w:color="auto"/>
              <w:right w:val="single" w:sz="4" w:space="0" w:color="auto"/>
            </w:tcBorders>
            <w:shd w:val="clear" w:color="auto" w:fill="auto"/>
            <w:vAlign w:val="bottom"/>
          </w:tcPr>
          <w:p w14:paraId="7D389C5A" w14:textId="5BCFCE56"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4" w:space="0" w:color="auto"/>
            </w:tcBorders>
            <w:shd w:val="clear" w:color="auto" w:fill="auto"/>
            <w:vAlign w:val="bottom"/>
          </w:tcPr>
          <w:p w14:paraId="7FD32945" w14:textId="7D314AB2"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16,00</w:t>
            </w:r>
          </w:p>
        </w:tc>
      </w:tr>
      <w:tr w:rsidR="00175E75" w:rsidRPr="00DB0C78" w14:paraId="2E337ED9"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40CB88FD" w14:textId="422F83EA"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KRZ_11P</w:t>
            </w:r>
          </w:p>
        </w:tc>
        <w:tc>
          <w:tcPr>
            <w:tcW w:w="1525" w:type="dxa"/>
            <w:gridSpan w:val="2"/>
            <w:tcBorders>
              <w:top w:val="nil"/>
              <w:left w:val="nil"/>
              <w:bottom w:val="single" w:sz="4" w:space="0" w:color="auto"/>
              <w:right w:val="single" w:sz="4" w:space="0" w:color="auto"/>
            </w:tcBorders>
            <w:shd w:val="clear" w:color="auto" w:fill="auto"/>
            <w:vAlign w:val="center"/>
          </w:tcPr>
          <w:p w14:paraId="5B5328FA" w14:textId="605ED31D"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KRZ_12P</w:t>
            </w:r>
          </w:p>
        </w:tc>
        <w:tc>
          <w:tcPr>
            <w:tcW w:w="1525" w:type="dxa"/>
            <w:gridSpan w:val="4"/>
            <w:tcBorders>
              <w:top w:val="nil"/>
              <w:left w:val="nil"/>
              <w:bottom w:val="single" w:sz="4" w:space="0" w:color="auto"/>
              <w:right w:val="single" w:sz="4" w:space="0" w:color="auto"/>
            </w:tcBorders>
            <w:shd w:val="clear" w:color="auto" w:fill="auto"/>
            <w:vAlign w:val="bottom"/>
          </w:tcPr>
          <w:p w14:paraId="2057DB36" w14:textId="1AD53D73"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4" w:space="0" w:color="auto"/>
            </w:tcBorders>
            <w:shd w:val="clear" w:color="auto" w:fill="auto"/>
            <w:vAlign w:val="bottom"/>
          </w:tcPr>
          <w:p w14:paraId="658158AB" w14:textId="6AF44F9E"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12,00</w:t>
            </w:r>
          </w:p>
        </w:tc>
      </w:tr>
      <w:tr w:rsidR="00175E75" w:rsidRPr="00DB0C78" w14:paraId="7A9628A8"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089625CC" w14:textId="2E6FDD84"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KRZ_12P</w:t>
            </w:r>
          </w:p>
        </w:tc>
        <w:tc>
          <w:tcPr>
            <w:tcW w:w="1525" w:type="dxa"/>
            <w:gridSpan w:val="2"/>
            <w:tcBorders>
              <w:top w:val="nil"/>
              <w:left w:val="nil"/>
              <w:bottom w:val="single" w:sz="4" w:space="0" w:color="auto"/>
              <w:right w:val="single" w:sz="4" w:space="0" w:color="auto"/>
            </w:tcBorders>
            <w:shd w:val="clear" w:color="auto" w:fill="auto"/>
            <w:vAlign w:val="center"/>
          </w:tcPr>
          <w:p w14:paraId="0334CA38" w14:textId="3BCCAC39"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KRZ_13P</w:t>
            </w:r>
          </w:p>
        </w:tc>
        <w:tc>
          <w:tcPr>
            <w:tcW w:w="1525" w:type="dxa"/>
            <w:gridSpan w:val="4"/>
            <w:tcBorders>
              <w:top w:val="nil"/>
              <w:left w:val="nil"/>
              <w:bottom w:val="single" w:sz="4" w:space="0" w:color="auto"/>
              <w:right w:val="single" w:sz="4" w:space="0" w:color="auto"/>
            </w:tcBorders>
            <w:shd w:val="clear" w:color="auto" w:fill="auto"/>
            <w:vAlign w:val="bottom"/>
          </w:tcPr>
          <w:p w14:paraId="1B3E8849" w14:textId="7F43657D"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4" w:space="0" w:color="auto"/>
            </w:tcBorders>
            <w:shd w:val="clear" w:color="auto" w:fill="auto"/>
            <w:vAlign w:val="bottom"/>
          </w:tcPr>
          <w:p w14:paraId="48FF0601" w14:textId="324D8734"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12,50</w:t>
            </w:r>
          </w:p>
        </w:tc>
      </w:tr>
      <w:tr w:rsidR="00175E75" w:rsidRPr="00DB0C78" w14:paraId="33C7CFB3" w14:textId="77777777" w:rsidTr="00733089">
        <w:trPr>
          <w:trHeight w:val="285"/>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408C75DF" w14:textId="72CD35AB"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KRZ_13P</w:t>
            </w:r>
          </w:p>
        </w:tc>
        <w:tc>
          <w:tcPr>
            <w:tcW w:w="1525" w:type="dxa"/>
            <w:gridSpan w:val="2"/>
            <w:tcBorders>
              <w:top w:val="nil"/>
              <w:left w:val="nil"/>
              <w:bottom w:val="single" w:sz="4" w:space="0" w:color="auto"/>
              <w:right w:val="single" w:sz="4" w:space="0" w:color="auto"/>
            </w:tcBorders>
            <w:shd w:val="clear" w:color="auto" w:fill="auto"/>
            <w:vAlign w:val="center"/>
          </w:tcPr>
          <w:p w14:paraId="6792B6A3" w14:textId="60BF6EBB"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KRZ_14P</w:t>
            </w:r>
          </w:p>
        </w:tc>
        <w:tc>
          <w:tcPr>
            <w:tcW w:w="1525" w:type="dxa"/>
            <w:gridSpan w:val="4"/>
            <w:tcBorders>
              <w:top w:val="nil"/>
              <w:left w:val="nil"/>
              <w:bottom w:val="single" w:sz="4" w:space="0" w:color="auto"/>
              <w:right w:val="single" w:sz="4" w:space="0" w:color="auto"/>
            </w:tcBorders>
            <w:shd w:val="clear" w:color="auto" w:fill="auto"/>
            <w:vAlign w:val="bottom"/>
          </w:tcPr>
          <w:p w14:paraId="02758820" w14:textId="67C8F147"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4" w:space="0" w:color="auto"/>
            </w:tcBorders>
            <w:shd w:val="clear" w:color="auto" w:fill="auto"/>
            <w:vAlign w:val="bottom"/>
          </w:tcPr>
          <w:p w14:paraId="71F3DF3B" w14:textId="1A3D5D5B" w:rsidR="00175E75" w:rsidRPr="00255ED0" w:rsidRDefault="00175E75" w:rsidP="00175E75">
            <w:pPr>
              <w:spacing w:line="276" w:lineRule="auto"/>
              <w:jc w:val="center"/>
              <w:rPr>
                <w:rFonts w:eastAsia="Times New Roman" w:cs="Times New Roman"/>
                <w:b/>
                <w:bCs/>
                <w:color w:val="000000"/>
                <w:szCs w:val="24"/>
                <w:lang w:eastAsia="pl-PL"/>
              </w:rPr>
            </w:pPr>
            <w:r>
              <w:rPr>
                <w:rFonts w:ascii="Czcionka tekstu podstawowego" w:hAnsi="Czcionka tekstu podstawowego"/>
                <w:color w:val="000000"/>
                <w:sz w:val="22"/>
              </w:rPr>
              <w:t>25,50</w:t>
            </w:r>
          </w:p>
        </w:tc>
      </w:tr>
      <w:tr w:rsidR="00B218DA" w:rsidRPr="00DB0C78" w14:paraId="0F82231C" w14:textId="77777777" w:rsidTr="00733089">
        <w:trPr>
          <w:trHeight w:val="280"/>
          <w:jc w:val="center"/>
        </w:trPr>
        <w:tc>
          <w:tcPr>
            <w:tcW w:w="6100" w:type="dxa"/>
            <w:gridSpan w:val="9"/>
            <w:tcBorders>
              <w:top w:val="nil"/>
              <w:left w:val="single" w:sz="4" w:space="0" w:color="auto"/>
              <w:bottom w:val="single" w:sz="4" w:space="0" w:color="auto"/>
              <w:right w:val="single" w:sz="4" w:space="0" w:color="auto"/>
            </w:tcBorders>
            <w:shd w:val="clear" w:color="auto" w:fill="auto"/>
            <w:noWrap/>
            <w:vAlign w:val="center"/>
          </w:tcPr>
          <w:p w14:paraId="425D4739" w14:textId="7FFF33D6" w:rsidR="00B218DA" w:rsidRPr="00B218DA" w:rsidRDefault="009C332D" w:rsidP="006A1C1E">
            <w:pPr>
              <w:spacing w:line="276" w:lineRule="auto"/>
              <w:jc w:val="center"/>
              <w:rPr>
                <w:rFonts w:ascii="Arial" w:hAnsi="Arial" w:cs="Arial"/>
                <w:b/>
                <w:bCs/>
                <w:color w:val="000000"/>
                <w:sz w:val="22"/>
              </w:rPr>
            </w:pPr>
            <w:r>
              <w:rPr>
                <w:rFonts w:ascii="Arial" w:hAnsi="Arial" w:cs="Arial"/>
                <w:b/>
                <w:bCs/>
                <w:color w:val="000000"/>
                <w:sz w:val="22"/>
              </w:rPr>
              <w:t xml:space="preserve">ul. </w:t>
            </w:r>
            <w:r w:rsidR="00B218DA" w:rsidRPr="00B218DA">
              <w:rPr>
                <w:rFonts w:ascii="Arial" w:hAnsi="Arial" w:cs="Arial"/>
                <w:b/>
                <w:bCs/>
                <w:color w:val="000000"/>
                <w:sz w:val="22"/>
              </w:rPr>
              <w:t>Sucha ks.</w:t>
            </w:r>
          </w:p>
        </w:tc>
      </w:tr>
      <w:tr w:rsidR="00B218DA" w:rsidRPr="00DB0C78" w14:paraId="4BACC1AA"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CE23CD" w14:textId="66E126DA" w:rsidR="00B218DA" w:rsidRDefault="00B218DA" w:rsidP="00B218DA">
            <w:pPr>
              <w:spacing w:line="276" w:lineRule="auto"/>
              <w:rPr>
                <w:rFonts w:ascii="Arial" w:hAnsi="Arial" w:cs="Arial"/>
                <w:color w:val="000000"/>
                <w:sz w:val="22"/>
              </w:rPr>
            </w:pPr>
            <w:r>
              <w:rPr>
                <w:rFonts w:ascii="Czcionka tekstu podstawowego" w:hAnsi="Czcionka tekstu podstawowego"/>
                <w:color w:val="000000"/>
                <w:sz w:val="22"/>
              </w:rPr>
              <w:t>SUC_8P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04404C17" w14:textId="669C6C95"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SUC_9P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31B3AEF3" w14:textId="19FE85D8"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center"/>
          </w:tcPr>
          <w:p w14:paraId="554B7AA4" w14:textId="546170A8"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66,00</w:t>
            </w:r>
          </w:p>
        </w:tc>
      </w:tr>
      <w:tr w:rsidR="00B218DA" w:rsidRPr="00DB0C78" w14:paraId="0A5B21B5"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A919656" w14:textId="392BB7EC"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SUC_9P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0E410E34" w14:textId="5D3B98DF"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SUC_10P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70CA93C4" w14:textId="52648F6F"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2693ACDB" w14:textId="76DF68CB"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61,00</w:t>
            </w:r>
          </w:p>
        </w:tc>
      </w:tr>
      <w:tr w:rsidR="00B218DA" w:rsidRPr="00DB0C78" w14:paraId="13A6798C"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528CF8E" w14:textId="73C41AEB"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SUC_10P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9AF5A44" w14:textId="4549AE38"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SUC_11P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0726E130" w14:textId="36AD7622"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799992ED" w14:textId="3799BD62"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53,50</w:t>
            </w:r>
          </w:p>
        </w:tc>
      </w:tr>
      <w:tr w:rsidR="00B218DA" w:rsidRPr="00DB0C78" w14:paraId="010D947E"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8C5BBA" w14:textId="200339F0"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SUC_11P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1EA7B934" w14:textId="36D25DCA"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SUC_12P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2378B012" w14:textId="3F64F1AA"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68077482" w14:textId="1E97D416"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54,00</w:t>
            </w:r>
          </w:p>
        </w:tc>
      </w:tr>
      <w:tr w:rsidR="00B218DA" w:rsidRPr="00DB0C78" w14:paraId="74498339"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1066385" w14:textId="41B014DA"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SUC_12P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D248C34" w14:textId="1B1CC644"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SUC_13P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2E2396A5" w14:textId="39EED4BA"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26570AE4" w14:textId="1A63BBFD"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61,00</w:t>
            </w:r>
          </w:p>
        </w:tc>
      </w:tr>
      <w:tr w:rsidR="00B218DA" w:rsidRPr="00DB0C78" w14:paraId="0D8586D9"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3C1CF7" w14:textId="7F2F9945"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SUC_13P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743001ED" w14:textId="6017ED64"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SUC_14P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70C6C4E6" w14:textId="10FB02F4"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147CA9A9" w14:textId="08ACF428"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56,00</w:t>
            </w:r>
          </w:p>
        </w:tc>
      </w:tr>
      <w:tr w:rsidR="00B218DA" w:rsidRPr="00DB0C78" w14:paraId="1D78ACC6"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692ED20" w14:textId="6E1F47C5"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SUC_14P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5D9FCA9A" w14:textId="411134F8"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SUC_15P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562C57F3" w14:textId="4C29F738"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7E36F597" w14:textId="00FDF31E"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43,00</w:t>
            </w:r>
          </w:p>
        </w:tc>
      </w:tr>
      <w:tr w:rsidR="00B218DA" w:rsidRPr="00DB0C78" w14:paraId="43A46194"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0A00F40" w14:textId="29647C39"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SUC_15P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0775E79D" w14:textId="0EFE64A3"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SUC_16P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514331F3" w14:textId="50677C98"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19E00ECC" w14:textId="2D23BE55"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42,00</w:t>
            </w:r>
          </w:p>
        </w:tc>
      </w:tr>
      <w:tr w:rsidR="00B218DA" w:rsidRPr="00DB0C78" w14:paraId="25AFE664"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4050D2" w14:textId="4F497C46"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SUC_16P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02694AE8" w14:textId="51316883"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SUC_17P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1C6B45C1" w14:textId="6F8356AF"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5A5FBBAE" w14:textId="1CA16366"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54,50</w:t>
            </w:r>
          </w:p>
        </w:tc>
      </w:tr>
      <w:tr w:rsidR="00B218DA" w:rsidRPr="00DB0C78" w14:paraId="4BBA4A21"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8265E8C" w14:textId="766F0237"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SUC_17P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230600FF" w14:textId="1BB4E0BC"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SUC_18P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3860EBD6" w14:textId="051E3D61"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7944493B" w14:textId="742564BD"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52,50</w:t>
            </w:r>
          </w:p>
        </w:tc>
      </w:tr>
      <w:tr w:rsidR="00B218DA" w:rsidRPr="00DB0C78" w14:paraId="540ADE04"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4BAAAD5" w14:textId="599690D5" w:rsidR="00B218DA" w:rsidRDefault="00B218DA" w:rsidP="00B218DA">
            <w:pPr>
              <w:spacing w:line="276" w:lineRule="auto"/>
              <w:rPr>
                <w:rFonts w:ascii="Arial" w:hAnsi="Arial" w:cs="Arial"/>
                <w:color w:val="000000"/>
                <w:sz w:val="22"/>
              </w:rPr>
            </w:pPr>
            <w:r>
              <w:rPr>
                <w:rFonts w:ascii="Czcionka tekstu podstawowego" w:hAnsi="Czcionka tekstu podstawowego"/>
                <w:sz w:val="22"/>
              </w:rPr>
              <w:lastRenderedPageBreak/>
              <w:t>SUC_18P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483874DC" w14:textId="003F240F"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SUC_19P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38E800B4" w14:textId="1156FD6A"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376FB8A2" w14:textId="51447432"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60,50</w:t>
            </w:r>
          </w:p>
        </w:tc>
      </w:tr>
      <w:tr w:rsidR="00B218DA" w:rsidRPr="00DB0C78" w14:paraId="053F222E"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FF41E03" w14:textId="4A2A7C35"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SUC_19P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13303BC6" w14:textId="5AEBEBB2"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SUC_19(2)P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3C71D6DF" w14:textId="27BE01D4"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764D0ED6" w14:textId="3F58E6A6"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35,00</w:t>
            </w:r>
          </w:p>
        </w:tc>
      </w:tr>
      <w:tr w:rsidR="00B218DA" w:rsidRPr="00DB0C78" w14:paraId="792816DA"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20EEAB1" w14:textId="509556D4"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SUC_19(2)P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714E7A0A" w14:textId="0C30EBC5"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SUC_20P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6AACC77E" w14:textId="4BD1957F"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016E2257" w14:textId="4260F411"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25,00</w:t>
            </w:r>
          </w:p>
        </w:tc>
      </w:tr>
      <w:tr w:rsidR="00B218DA" w:rsidRPr="00DB0C78" w14:paraId="23B48629" w14:textId="77777777" w:rsidTr="00733089">
        <w:trPr>
          <w:trHeight w:val="5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201B2B1" w14:textId="1C7FFC3B"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SUC_20P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630FB4D" w14:textId="74FC24EB"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SUC_21P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0025B25C" w14:textId="08214223"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413830CA" w14:textId="7EF2E871"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45,00</w:t>
            </w:r>
          </w:p>
        </w:tc>
      </w:tr>
      <w:tr w:rsidR="00B218DA" w:rsidRPr="00DB0C78" w14:paraId="16BC5018"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F8B8D69" w14:textId="47CC2BF0"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SUC_21P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07BCF008" w14:textId="7EBE7DCF" w:rsidR="00B218DA" w:rsidRDefault="00B218DA" w:rsidP="00B218DA">
            <w:pPr>
              <w:spacing w:line="276" w:lineRule="auto"/>
              <w:rPr>
                <w:rFonts w:ascii="Arial" w:hAnsi="Arial" w:cs="Arial"/>
                <w:color w:val="000000"/>
                <w:sz w:val="22"/>
              </w:rPr>
            </w:pPr>
            <w:r>
              <w:rPr>
                <w:rFonts w:ascii="Czcionka tekstu podstawowego" w:hAnsi="Czcionka tekstu podstawowego"/>
                <w:sz w:val="22"/>
              </w:rPr>
              <w:t>SUC_56P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7651122F" w14:textId="6CED766B"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1F338685" w14:textId="6CE4C966" w:rsidR="00B218DA" w:rsidRDefault="00B218DA" w:rsidP="00B218DA">
            <w:pPr>
              <w:spacing w:line="276" w:lineRule="auto"/>
              <w:jc w:val="center"/>
              <w:rPr>
                <w:rFonts w:ascii="Arial" w:hAnsi="Arial" w:cs="Arial"/>
                <w:color w:val="000000"/>
                <w:sz w:val="22"/>
              </w:rPr>
            </w:pPr>
            <w:r>
              <w:rPr>
                <w:rFonts w:ascii="Czcionka tekstu podstawowego" w:hAnsi="Czcionka tekstu podstawowego"/>
                <w:color w:val="000000"/>
                <w:sz w:val="22"/>
              </w:rPr>
              <w:t>42,00</w:t>
            </w:r>
          </w:p>
        </w:tc>
      </w:tr>
      <w:tr w:rsidR="006B167B" w:rsidRPr="00DB0C78" w14:paraId="42117F7B" w14:textId="77777777" w:rsidTr="00733089">
        <w:trPr>
          <w:trHeight w:val="280"/>
          <w:jc w:val="center"/>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4FA6838C" w14:textId="6572313D" w:rsidR="006B167B" w:rsidRPr="00060142" w:rsidRDefault="009C332D" w:rsidP="00B218DA">
            <w:pPr>
              <w:spacing w:line="276" w:lineRule="auto"/>
              <w:jc w:val="center"/>
              <w:rPr>
                <w:rFonts w:cs="Times New Roman"/>
                <w:color w:val="000000"/>
                <w:sz w:val="22"/>
              </w:rPr>
            </w:pPr>
            <w:r>
              <w:rPr>
                <w:rFonts w:cs="Times New Roman"/>
                <w:b/>
                <w:bCs/>
                <w:color w:val="000000"/>
                <w:sz w:val="22"/>
              </w:rPr>
              <w:t xml:space="preserve">ul. </w:t>
            </w:r>
            <w:r w:rsidR="006B167B" w:rsidRPr="00060142">
              <w:rPr>
                <w:rFonts w:cs="Times New Roman"/>
                <w:b/>
                <w:bCs/>
                <w:color w:val="000000"/>
                <w:sz w:val="22"/>
              </w:rPr>
              <w:t>Przybory ks.</w:t>
            </w:r>
          </w:p>
        </w:tc>
      </w:tr>
      <w:tr w:rsidR="006B167B" w:rsidRPr="00DB0C78" w14:paraId="24651EDF"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2B31D06" w14:textId="2970D721"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color w:val="000000"/>
                <w:sz w:val="22"/>
              </w:rPr>
              <w:t>RZN_20P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4C6D2581" w14:textId="68F9C675" w:rsidR="006B167B" w:rsidRPr="00060142" w:rsidRDefault="006B167B" w:rsidP="006B167B">
            <w:pPr>
              <w:spacing w:line="276" w:lineRule="auto"/>
              <w:rPr>
                <w:rFonts w:cs="Times New Roman"/>
                <w:sz w:val="22"/>
              </w:rPr>
            </w:pPr>
            <w:r w:rsidRPr="00060142">
              <w:rPr>
                <w:rFonts w:cs="Times New Roman"/>
                <w:sz w:val="22"/>
              </w:rPr>
              <w:t>RZN_7S</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12449F4B" w14:textId="513F5C8E" w:rsidR="006B167B" w:rsidRPr="00060142" w:rsidRDefault="006B167B" w:rsidP="006B167B">
            <w:pPr>
              <w:spacing w:line="276" w:lineRule="auto"/>
              <w:jc w:val="center"/>
              <w:rPr>
                <w:rFonts w:cs="Times New Roman"/>
                <w:color w:val="000000"/>
                <w:sz w:val="22"/>
              </w:rPr>
            </w:pPr>
            <w:r w:rsidRPr="00060142">
              <w:rPr>
                <w:rFonts w:cs="Times New Roman"/>
                <w:color w:val="000000"/>
                <w:sz w:val="22"/>
              </w:rPr>
              <w:t>200</w:t>
            </w:r>
          </w:p>
        </w:tc>
        <w:tc>
          <w:tcPr>
            <w:tcW w:w="1525" w:type="dxa"/>
            <w:tcBorders>
              <w:top w:val="single" w:sz="4" w:space="0" w:color="auto"/>
              <w:left w:val="nil"/>
              <w:bottom w:val="single" w:sz="4" w:space="0" w:color="auto"/>
              <w:right w:val="single" w:sz="4" w:space="0" w:color="auto"/>
            </w:tcBorders>
            <w:shd w:val="clear" w:color="auto" w:fill="auto"/>
            <w:noWrap/>
            <w:vAlign w:val="center"/>
          </w:tcPr>
          <w:p w14:paraId="6D9FBEBC" w14:textId="06CE9C90"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25,10</w:t>
            </w:r>
          </w:p>
        </w:tc>
      </w:tr>
      <w:tr w:rsidR="006B167B" w:rsidRPr="00DB0C78" w14:paraId="42D3E166"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11CF342" w14:textId="3F590625"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RZN_7S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EACFB13" w14:textId="554D9E5E" w:rsidR="006B167B" w:rsidRPr="00060142" w:rsidRDefault="006B167B" w:rsidP="006B167B">
            <w:pPr>
              <w:spacing w:line="276" w:lineRule="auto"/>
              <w:rPr>
                <w:rFonts w:cs="Times New Roman"/>
                <w:sz w:val="22"/>
              </w:rPr>
            </w:pPr>
            <w:r w:rsidRPr="00060142">
              <w:rPr>
                <w:rFonts w:cs="Times New Roman"/>
                <w:sz w:val="22"/>
              </w:rPr>
              <w:t>RZN_8S</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7D28E868" w14:textId="1DC16FB1" w:rsidR="006B167B" w:rsidRPr="00060142" w:rsidRDefault="006B167B" w:rsidP="006B167B">
            <w:pPr>
              <w:spacing w:line="276" w:lineRule="auto"/>
              <w:jc w:val="center"/>
              <w:rPr>
                <w:rFonts w:cs="Times New Roman"/>
                <w:color w:val="000000"/>
                <w:sz w:val="22"/>
              </w:rPr>
            </w:pPr>
            <w:r w:rsidRPr="00060142">
              <w:rPr>
                <w:rFonts w:cs="Times New Roman"/>
                <w:color w:val="000000"/>
                <w:sz w:val="22"/>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2568DC30" w14:textId="20E6903A"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20,10</w:t>
            </w:r>
          </w:p>
        </w:tc>
      </w:tr>
      <w:tr w:rsidR="006B167B" w:rsidRPr="00DB0C78" w14:paraId="69CDB50D" w14:textId="77777777" w:rsidTr="00733089">
        <w:trPr>
          <w:trHeight w:val="280"/>
          <w:jc w:val="center"/>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1CC918EB" w14:textId="6388846B" w:rsidR="006B167B" w:rsidRPr="00060142" w:rsidRDefault="009C332D" w:rsidP="00B218DA">
            <w:pPr>
              <w:spacing w:line="276" w:lineRule="auto"/>
              <w:jc w:val="center"/>
              <w:rPr>
                <w:rFonts w:cs="Times New Roman"/>
                <w:b/>
                <w:bCs/>
                <w:color w:val="000000"/>
                <w:sz w:val="22"/>
              </w:rPr>
            </w:pPr>
            <w:r>
              <w:rPr>
                <w:rFonts w:cs="Times New Roman"/>
                <w:b/>
                <w:bCs/>
                <w:color w:val="000000"/>
                <w:sz w:val="22"/>
              </w:rPr>
              <w:t xml:space="preserve">ul. </w:t>
            </w:r>
            <w:r w:rsidR="006B167B" w:rsidRPr="00060142">
              <w:rPr>
                <w:rFonts w:cs="Times New Roman"/>
                <w:b/>
                <w:bCs/>
                <w:color w:val="000000"/>
                <w:sz w:val="22"/>
              </w:rPr>
              <w:t>Thommee ks.</w:t>
            </w:r>
          </w:p>
        </w:tc>
      </w:tr>
      <w:tr w:rsidR="006B167B" w:rsidRPr="00DB0C78" w14:paraId="289FA956"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107060" w14:textId="7650B06D"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color w:val="000000"/>
                <w:sz w:val="22"/>
              </w:rPr>
              <w:t>THO_3P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28B3C873" w14:textId="108D407C"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THO_4P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141DB8C0" w14:textId="15EF8454"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200</w:t>
            </w:r>
          </w:p>
        </w:tc>
        <w:tc>
          <w:tcPr>
            <w:tcW w:w="1525" w:type="dxa"/>
            <w:tcBorders>
              <w:top w:val="single" w:sz="4" w:space="0" w:color="auto"/>
              <w:left w:val="nil"/>
              <w:bottom w:val="single" w:sz="4" w:space="0" w:color="auto"/>
              <w:right w:val="single" w:sz="4" w:space="0" w:color="auto"/>
            </w:tcBorders>
            <w:shd w:val="clear" w:color="auto" w:fill="auto"/>
            <w:noWrap/>
            <w:vAlign w:val="center"/>
          </w:tcPr>
          <w:p w14:paraId="5345677B" w14:textId="20B45599"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35,70</w:t>
            </w:r>
          </w:p>
        </w:tc>
      </w:tr>
      <w:tr w:rsidR="006B167B" w:rsidRPr="00DB0C78" w14:paraId="63055DD1"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3810A15" w14:textId="41448235"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THO_4P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786C87FD" w14:textId="7C440ADC"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THO_5P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76A9F63C" w14:textId="5961916E"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7158496A" w14:textId="0F151E60"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9,20</w:t>
            </w:r>
          </w:p>
        </w:tc>
      </w:tr>
      <w:tr w:rsidR="006B167B" w:rsidRPr="00DB0C78" w14:paraId="03F46A75"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FA02147" w14:textId="383B148E"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THO_5P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D298C50" w14:textId="4D905098"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THO_6P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6DF8CC13" w14:textId="3470BC39"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7CB9EE35" w14:textId="63F1AADA"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14,90</w:t>
            </w:r>
          </w:p>
        </w:tc>
      </w:tr>
      <w:tr w:rsidR="006B167B" w:rsidRPr="00DB0C78" w14:paraId="2ED7C975"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ECDA36" w14:textId="4934465C"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THO_6P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307C0796" w14:textId="757C171A"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THO_7P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213BC14A" w14:textId="348F3EED"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0C72E56A" w14:textId="766DD4F3"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8,60</w:t>
            </w:r>
          </w:p>
        </w:tc>
      </w:tr>
      <w:tr w:rsidR="006B167B" w:rsidRPr="00DB0C78" w14:paraId="5FBAF3F2"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A4C014" w14:textId="6E8F59B9"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THO_6P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1569943D" w14:textId="0C71FA55"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THO_8P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0E689AE4" w14:textId="0B9D468E"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5E0ACF2E" w14:textId="2BA8677D"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23,00</w:t>
            </w:r>
          </w:p>
        </w:tc>
      </w:tr>
      <w:tr w:rsidR="006B167B" w:rsidRPr="00DB0C78" w14:paraId="571A8DBC"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6F7D8C" w14:textId="7696FF32"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THO_8P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263033F6" w14:textId="19C92ABC"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THO_9P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22461E84" w14:textId="557934A7"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770D5FA1" w14:textId="25E5DA03"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14,10</w:t>
            </w:r>
          </w:p>
        </w:tc>
      </w:tr>
      <w:tr w:rsidR="006B167B" w:rsidRPr="00DB0C78" w14:paraId="74C09704"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30BC5504" w14:textId="7DE97BC7"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THO_9P</w:t>
            </w:r>
          </w:p>
        </w:tc>
        <w:tc>
          <w:tcPr>
            <w:tcW w:w="1525" w:type="dxa"/>
            <w:gridSpan w:val="2"/>
            <w:tcBorders>
              <w:top w:val="nil"/>
              <w:left w:val="nil"/>
              <w:bottom w:val="single" w:sz="4" w:space="0" w:color="auto"/>
              <w:right w:val="single" w:sz="4" w:space="0" w:color="auto"/>
            </w:tcBorders>
            <w:shd w:val="clear" w:color="auto" w:fill="auto"/>
            <w:noWrap/>
            <w:vAlign w:val="center"/>
          </w:tcPr>
          <w:p w14:paraId="44164DA0" w14:textId="013E8792"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THO_10P</w:t>
            </w:r>
          </w:p>
        </w:tc>
        <w:tc>
          <w:tcPr>
            <w:tcW w:w="1525" w:type="dxa"/>
            <w:gridSpan w:val="4"/>
            <w:tcBorders>
              <w:top w:val="nil"/>
              <w:left w:val="nil"/>
              <w:bottom w:val="single" w:sz="4" w:space="0" w:color="auto"/>
              <w:right w:val="single" w:sz="4" w:space="0" w:color="auto"/>
            </w:tcBorders>
            <w:shd w:val="clear" w:color="auto" w:fill="auto"/>
            <w:noWrap/>
            <w:vAlign w:val="center"/>
          </w:tcPr>
          <w:p w14:paraId="26ACBE6E" w14:textId="56E38C55"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8" w:space="0" w:color="auto"/>
            </w:tcBorders>
            <w:shd w:val="clear" w:color="auto" w:fill="auto"/>
            <w:noWrap/>
            <w:vAlign w:val="bottom"/>
          </w:tcPr>
          <w:p w14:paraId="4C124A7E" w14:textId="728B7DBB"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12,00</w:t>
            </w:r>
          </w:p>
        </w:tc>
      </w:tr>
      <w:tr w:rsidR="006B167B" w:rsidRPr="00DB0C78" w14:paraId="089A8BBC"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1B6E6D17" w14:textId="6C6366F7"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THO_10P</w:t>
            </w:r>
          </w:p>
        </w:tc>
        <w:tc>
          <w:tcPr>
            <w:tcW w:w="1525" w:type="dxa"/>
            <w:gridSpan w:val="2"/>
            <w:tcBorders>
              <w:top w:val="nil"/>
              <w:left w:val="nil"/>
              <w:bottom w:val="single" w:sz="4" w:space="0" w:color="auto"/>
              <w:right w:val="single" w:sz="4" w:space="0" w:color="auto"/>
            </w:tcBorders>
            <w:shd w:val="clear" w:color="auto" w:fill="auto"/>
            <w:noWrap/>
            <w:vAlign w:val="center"/>
          </w:tcPr>
          <w:p w14:paraId="765BCFE9" w14:textId="3C7211A2"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THO_11P</w:t>
            </w:r>
          </w:p>
        </w:tc>
        <w:tc>
          <w:tcPr>
            <w:tcW w:w="1525" w:type="dxa"/>
            <w:gridSpan w:val="4"/>
            <w:tcBorders>
              <w:top w:val="nil"/>
              <w:left w:val="nil"/>
              <w:bottom w:val="single" w:sz="4" w:space="0" w:color="auto"/>
              <w:right w:val="single" w:sz="4" w:space="0" w:color="auto"/>
            </w:tcBorders>
            <w:shd w:val="clear" w:color="auto" w:fill="auto"/>
            <w:noWrap/>
            <w:vAlign w:val="center"/>
          </w:tcPr>
          <w:p w14:paraId="3B442591" w14:textId="7F1B5016"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8" w:space="0" w:color="auto"/>
            </w:tcBorders>
            <w:shd w:val="clear" w:color="auto" w:fill="auto"/>
            <w:noWrap/>
            <w:vAlign w:val="bottom"/>
          </w:tcPr>
          <w:p w14:paraId="4061F255" w14:textId="55DC4CD5"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6,80</w:t>
            </w:r>
          </w:p>
        </w:tc>
      </w:tr>
      <w:tr w:rsidR="006B167B" w:rsidRPr="00DB0C78" w14:paraId="12B4AA99"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2BEF7182" w14:textId="7F7C767E"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THO_11P</w:t>
            </w:r>
          </w:p>
        </w:tc>
        <w:tc>
          <w:tcPr>
            <w:tcW w:w="1525" w:type="dxa"/>
            <w:gridSpan w:val="2"/>
            <w:tcBorders>
              <w:top w:val="nil"/>
              <w:left w:val="nil"/>
              <w:bottom w:val="single" w:sz="4" w:space="0" w:color="auto"/>
              <w:right w:val="single" w:sz="4" w:space="0" w:color="auto"/>
            </w:tcBorders>
            <w:shd w:val="clear" w:color="auto" w:fill="auto"/>
            <w:noWrap/>
            <w:vAlign w:val="center"/>
          </w:tcPr>
          <w:p w14:paraId="1BE24346" w14:textId="64DACE49" w:rsidR="006B167B" w:rsidRDefault="006B167B" w:rsidP="006B167B">
            <w:pPr>
              <w:spacing w:line="276" w:lineRule="auto"/>
              <w:rPr>
                <w:rFonts w:ascii="Czcionka tekstu podstawowego" w:hAnsi="Czcionka tekstu podstawowego"/>
                <w:sz w:val="22"/>
              </w:rPr>
            </w:pPr>
            <w:r>
              <w:rPr>
                <w:rFonts w:ascii="Czcionka tekstu podstawowego" w:hAnsi="Czcionka tekstu podstawowego"/>
                <w:sz w:val="22"/>
              </w:rPr>
              <w:t>THO_12P</w:t>
            </w:r>
          </w:p>
        </w:tc>
        <w:tc>
          <w:tcPr>
            <w:tcW w:w="1525" w:type="dxa"/>
            <w:gridSpan w:val="4"/>
            <w:tcBorders>
              <w:top w:val="nil"/>
              <w:left w:val="nil"/>
              <w:bottom w:val="single" w:sz="4" w:space="0" w:color="auto"/>
              <w:right w:val="single" w:sz="4" w:space="0" w:color="auto"/>
            </w:tcBorders>
            <w:shd w:val="clear" w:color="auto" w:fill="auto"/>
            <w:noWrap/>
            <w:vAlign w:val="center"/>
          </w:tcPr>
          <w:p w14:paraId="523B8D00" w14:textId="3928B2F1"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200</w:t>
            </w:r>
          </w:p>
        </w:tc>
        <w:tc>
          <w:tcPr>
            <w:tcW w:w="1525" w:type="dxa"/>
            <w:tcBorders>
              <w:top w:val="nil"/>
              <w:left w:val="nil"/>
              <w:bottom w:val="single" w:sz="4" w:space="0" w:color="auto"/>
              <w:right w:val="single" w:sz="8" w:space="0" w:color="auto"/>
            </w:tcBorders>
            <w:shd w:val="clear" w:color="auto" w:fill="auto"/>
            <w:noWrap/>
            <w:vAlign w:val="bottom"/>
          </w:tcPr>
          <w:p w14:paraId="519D1828" w14:textId="69659B05" w:rsidR="006B167B" w:rsidRDefault="006B167B" w:rsidP="006B167B">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4,70</w:t>
            </w:r>
          </w:p>
        </w:tc>
      </w:tr>
      <w:tr w:rsidR="00E327F5" w:rsidRPr="00DB0C78" w14:paraId="409EA9CF" w14:textId="77777777" w:rsidTr="00733089">
        <w:trPr>
          <w:trHeight w:val="280"/>
          <w:jc w:val="center"/>
        </w:trPr>
        <w:tc>
          <w:tcPr>
            <w:tcW w:w="6100" w:type="dxa"/>
            <w:gridSpan w:val="9"/>
            <w:tcBorders>
              <w:top w:val="nil"/>
              <w:left w:val="single" w:sz="4" w:space="0" w:color="auto"/>
              <w:bottom w:val="single" w:sz="4" w:space="0" w:color="auto"/>
              <w:right w:val="single" w:sz="8" w:space="0" w:color="auto"/>
            </w:tcBorders>
            <w:shd w:val="clear" w:color="auto" w:fill="auto"/>
            <w:noWrap/>
            <w:vAlign w:val="center"/>
          </w:tcPr>
          <w:p w14:paraId="07681FF5" w14:textId="43B9A943" w:rsidR="00E327F5" w:rsidRPr="00E327F5" w:rsidRDefault="009C332D" w:rsidP="006B167B">
            <w:pPr>
              <w:spacing w:line="276" w:lineRule="auto"/>
              <w:jc w:val="center"/>
              <w:rPr>
                <w:rFonts w:ascii="Czcionka tekstu podstawowego" w:hAnsi="Czcionka tekstu podstawowego"/>
                <w:b/>
                <w:bCs/>
                <w:color w:val="000000"/>
                <w:sz w:val="22"/>
              </w:rPr>
            </w:pPr>
            <w:r>
              <w:rPr>
                <w:rFonts w:ascii="Czcionka tekstu podstawowego" w:hAnsi="Czcionka tekstu podstawowego"/>
                <w:b/>
                <w:bCs/>
                <w:color w:val="000000"/>
                <w:sz w:val="22"/>
              </w:rPr>
              <w:t xml:space="preserve">ul. </w:t>
            </w:r>
            <w:r w:rsidR="00EC4F07">
              <w:rPr>
                <w:rFonts w:ascii="Czcionka tekstu podstawowego" w:hAnsi="Czcionka tekstu podstawowego"/>
                <w:b/>
                <w:bCs/>
                <w:color w:val="000000"/>
                <w:sz w:val="22"/>
              </w:rPr>
              <w:t>Żeromskiego</w:t>
            </w:r>
            <w:r w:rsidR="00E327F5" w:rsidRPr="00E327F5">
              <w:rPr>
                <w:rFonts w:ascii="Czcionka tekstu podstawowego" w:hAnsi="Czcionka tekstu podstawowego"/>
                <w:b/>
                <w:bCs/>
                <w:color w:val="000000"/>
                <w:sz w:val="22"/>
              </w:rPr>
              <w:t xml:space="preserve"> ks.</w:t>
            </w:r>
          </w:p>
        </w:tc>
      </w:tr>
      <w:tr w:rsidR="00EC4F07" w:rsidRPr="00E327F5" w14:paraId="304BFC72" w14:textId="77777777" w:rsidTr="00733089">
        <w:trPr>
          <w:trHeight w:val="280"/>
          <w:jc w:val="center"/>
        </w:trPr>
        <w:tc>
          <w:tcPr>
            <w:tcW w:w="1525" w:type="dxa"/>
            <w:gridSpan w:val="2"/>
            <w:tcBorders>
              <w:top w:val="single" w:sz="8" w:space="0" w:color="auto"/>
              <w:left w:val="single" w:sz="4" w:space="0" w:color="auto"/>
              <w:bottom w:val="single" w:sz="4" w:space="0" w:color="auto"/>
              <w:right w:val="single" w:sz="4" w:space="0" w:color="auto"/>
            </w:tcBorders>
            <w:shd w:val="clear" w:color="auto" w:fill="auto"/>
            <w:noWrap/>
            <w:vAlign w:val="center"/>
          </w:tcPr>
          <w:p w14:paraId="6990E075" w14:textId="214BD763" w:rsidR="00EC4F07" w:rsidRPr="00E327F5" w:rsidRDefault="00EC4F07" w:rsidP="00EC4F07">
            <w:pPr>
              <w:spacing w:line="276" w:lineRule="auto"/>
              <w:rPr>
                <w:rFonts w:ascii="Czcionka tekstu podstawowego" w:hAnsi="Czcionka tekstu podstawowego"/>
                <w:sz w:val="22"/>
              </w:rPr>
            </w:pPr>
            <w:r>
              <w:rPr>
                <w:rFonts w:ascii="Calibri" w:hAnsi="Calibri" w:cs="Calibri"/>
                <w:color w:val="000000"/>
                <w:sz w:val="22"/>
              </w:rPr>
              <w:t>LER_5S</w:t>
            </w:r>
          </w:p>
        </w:tc>
        <w:tc>
          <w:tcPr>
            <w:tcW w:w="1525" w:type="dxa"/>
            <w:gridSpan w:val="2"/>
            <w:tcBorders>
              <w:top w:val="single" w:sz="8" w:space="0" w:color="auto"/>
              <w:left w:val="nil"/>
              <w:bottom w:val="single" w:sz="4" w:space="0" w:color="auto"/>
              <w:right w:val="single" w:sz="4" w:space="0" w:color="auto"/>
            </w:tcBorders>
            <w:shd w:val="clear" w:color="auto" w:fill="auto"/>
            <w:noWrap/>
            <w:vAlign w:val="center"/>
          </w:tcPr>
          <w:p w14:paraId="75FFE7BB" w14:textId="15F1F245" w:rsidR="00EC4F07" w:rsidRPr="00E327F5" w:rsidRDefault="00EC4F07" w:rsidP="00EC4F07">
            <w:pPr>
              <w:spacing w:line="276" w:lineRule="auto"/>
              <w:rPr>
                <w:rFonts w:ascii="Czcionka tekstu podstawowego" w:hAnsi="Czcionka tekstu podstawowego"/>
                <w:sz w:val="22"/>
              </w:rPr>
            </w:pPr>
            <w:r>
              <w:rPr>
                <w:rFonts w:ascii="Calibri" w:hAnsi="Calibri" w:cs="Calibri"/>
                <w:color w:val="000000"/>
                <w:sz w:val="22"/>
              </w:rPr>
              <w:t>LER_4S</w:t>
            </w:r>
          </w:p>
        </w:tc>
        <w:tc>
          <w:tcPr>
            <w:tcW w:w="1525" w:type="dxa"/>
            <w:gridSpan w:val="4"/>
            <w:tcBorders>
              <w:top w:val="single" w:sz="8" w:space="0" w:color="auto"/>
              <w:left w:val="nil"/>
              <w:bottom w:val="single" w:sz="4" w:space="0" w:color="auto"/>
              <w:right w:val="single" w:sz="4" w:space="0" w:color="auto"/>
            </w:tcBorders>
            <w:shd w:val="clear" w:color="auto" w:fill="auto"/>
            <w:noWrap/>
            <w:vAlign w:val="bottom"/>
          </w:tcPr>
          <w:p w14:paraId="7569DB1B" w14:textId="46528D88" w:rsidR="00EC4F07" w:rsidRPr="00E327F5" w:rsidRDefault="00EC4F07" w:rsidP="00EC4F07">
            <w:pPr>
              <w:spacing w:line="276" w:lineRule="auto"/>
              <w:jc w:val="center"/>
              <w:rPr>
                <w:rFonts w:ascii="Czcionka tekstu podstawowego" w:hAnsi="Czcionka tekstu podstawowego"/>
                <w:color w:val="000000"/>
                <w:sz w:val="22"/>
              </w:rPr>
            </w:pPr>
            <w:r>
              <w:rPr>
                <w:rFonts w:ascii="Calibri" w:hAnsi="Calibri" w:cs="Calibri"/>
                <w:color w:val="000000"/>
                <w:sz w:val="22"/>
              </w:rPr>
              <w:t>200</w:t>
            </w:r>
          </w:p>
        </w:tc>
        <w:tc>
          <w:tcPr>
            <w:tcW w:w="1525" w:type="dxa"/>
            <w:tcBorders>
              <w:top w:val="single" w:sz="8" w:space="0" w:color="auto"/>
              <w:left w:val="nil"/>
              <w:bottom w:val="single" w:sz="4" w:space="0" w:color="auto"/>
              <w:right w:val="single" w:sz="8" w:space="0" w:color="auto"/>
            </w:tcBorders>
            <w:shd w:val="clear" w:color="auto" w:fill="auto"/>
            <w:noWrap/>
            <w:vAlign w:val="bottom"/>
          </w:tcPr>
          <w:p w14:paraId="7907837B" w14:textId="3F92750B" w:rsidR="00EC4F07" w:rsidRPr="00752FD1" w:rsidRDefault="00EC4F07" w:rsidP="00EC4F07">
            <w:pPr>
              <w:spacing w:line="276" w:lineRule="auto"/>
              <w:jc w:val="center"/>
              <w:rPr>
                <w:rFonts w:ascii="Czcionka tekstu podstawowego" w:hAnsi="Czcionka tekstu podstawowego"/>
                <w:color w:val="000000"/>
                <w:sz w:val="22"/>
              </w:rPr>
            </w:pPr>
            <w:r w:rsidRPr="00752FD1">
              <w:rPr>
                <w:rFonts w:ascii="Calibri" w:hAnsi="Calibri" w:cs="Calibri"/>
                <w:color w:val="000000"/>
                <w:sz w:val="22"/>
              </w:rPr>
              <w:t>22,07</w:t>
            </w:r>
          </w:p>
        </w:tc>
      </w:tr>
      <w:tr w:rsidR="00EC4F07" w:rsidRPr="00E327F5" w14:paraId="6FA8E542"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6E207781" w14:textId="6BC6A21E" w:rsidR="00EC4F07" w:rsidRPr="00E327F5" w:rsidRDefault="00EC4F07" w:rsidP="00EC4F07">
            <w:pPr>
              <w:spacing w:line="276" w:lineRule="auto"/>
              <w:rPr>
                <w:rFonts w:ascii="Czcionka tekstu podstawowego" w:hAnsi="Czcionka tekstu podstawowego"/>
                <w:sz w:val="22"/>
              </w:rPr>
            </w:pPr>
            <w:r>
              <w:rPr>
                <w:rFonts w:ascii="Calibri" w:hAnsi="Calibri" w:cs="Calibri"/>
                <w:color w:val="000000"/>
                <w:sz w:val="22"/>
              </w:rPr>
              <w:t>LER_4S</w:t>
            </w:r>
          </w:p>
        </w:tc>
        <w:tc>
          <w:tcPr>
            <w:tcW w:w="1525" w:type="dxa"/>
            <w:gridSpan w:val="2"/>
            <w:tcBorders>
              <w:top w:val="nil"/>
              <w:left w:val="nil"/>
              <w:bottom w:val="single" w:sz="4" w:space="0" w:color="auto"/>
              <w:right w:val="single" w:sz="4" w:space="0" w:color="auto"/>
            </w:tcBorders>
            <w:shd w:val="clear" w:color="auto" w:fill="auto"/>
            <w:noWrap/>
            <w:vAlign w:val="center"/>
          </w:tcPr>
          <w:p w14:paraId="6E9584C0" w14:textId="2B5691E2" w:rsidR="00EC4F07" w:rsidRPr="00E327F5" w:rsidRDefault="00EC4F07" w:rsidP="00EC4F07">
            <w:pPr>
              <w:spacing w:line="276" w:lineRule="auto"/>
              <w:rPr>
                <w:rFonts w:ascii="Czcionka tekstu podstawowego" w:hAnsi="Czcionka tekstu podstawowego"/>
                <w:sz w:val="22"/>
              </w:rPr>
            </w:pPr>
            <w:r>
              <w:rPr>
                <w:rFonts w:ascii="Calibri" w:hAnsi="Calibri" w:cs="Calibri"/>
                <w:color w:val="000000"/>
                <w:sz w:val="22"/>
              </w:rPr>
              <w:t>LER_3S</w:t>
            </w:r>
          </w:p>
        </w:tc>
        <w:tc>
          <w:tcPr>
            <w:tcW w:w="1525" w:type="dxa"/>
            <w:gridSpan w:val="4"/>
            <w:tcBorders>
              <w:top w:val="nil"/>
              <w:left w:val="nil"/>
              <w:bottom w:val="single" w:sz="4" w:space="0" w:color="auto"/>
              <w:right w:val="single" w:sz="4" w:space="0" w:color="auto"/>
            </w:tcBorders>
            <w:shd w:val="clear" w:color="auto" w:fill="auto"/>
            <w:noWrap/>
            <w:vAlign w:val="bottom"/>
          </w:tcPr>
          <w:p w14:paraId="7912A15F" w14:textId="08BFEA15" w:rsidR="00EC4F07" w:rsidRPr="00E327F5" w:rsidRDefault="00EC4F07" w:rsidP="00EC4F07">
            <w:pPr>
              <w:spacing w:line="276" w:lineRule="auto"/>
              <w:jc w:val="center"/>
              <w:rPr>
                <w:rFonts w:ascii="Czcionka tekstu podstawowego" w:hAnsi="Czcionka tekstu podstawowego"/>
                <w:color w:val="000000"/>
                <w:sz w:val="22"/>
              </w:rPr>
            </w:pPr>
            <w:r>
              <w:rPr>
                <w:rFonts w:ascii="Calibri" w:hAnsi="Calibri" w:cs="Calibri"/>
                <w:color w:val="000000"/>
                <w:sz w:val="22"/>
              </w:rPr>
              <w:t>200</w:t>
            </w:r>
          </w:p>
        </w:tc>
        <w:tc>
          <w:tcPr>
            <w:tcW w:w="1525" w:type="dxa"/>
            <w:tcBorders>
              <w:top w:val="nil"/>
              <w:left w:val="nil"/>
              <w:bottom w:val="single" w:sz="4" w:space="0" w:color="auto"/>
              <w:right w:val="single" w:sz="8" w:space="0" w:color="auto"/>
            </w:tcBorders>
            <w:shd w:val="clear" w:color="auto" w:fill="auto"/>
            <w:noWrap/>
            <w:vAlign w:val="bottom"/>
          </w:tcPr>
          <w:p w14:paraId="5AC5C1CE" w14:textId="6CA4E18F" w:rsidR="00EC4F07" w:rsidRPr="00752FD1" w:rsidRDefault="00EC4F07" w:rsidP="00EC4F07">
            <w:pPr>
              <w:spacing w:line="276" w:lineRule="auto"/>
              <w:jc w:val="center"/>
              <w:rPr>
                <w:rFonts w:ascii="Czcionka tekstu podstawowego" w:hAnsi="Czcionka tekstu podstawowego"/>
                <w:color w:val="000000"/>
                <w:sz w:val="22"/>
              </w:rPr>
            </w:pPr>
            <w:r w:rsidRPr="00752FD1">
              <w:rPr>
                <w:rFonts w:ascii="Calibri" w:hAnsi="Calibri" w:cs="Calibri"/>
                <w:color w:val="000000"/>
                <w:sz w:val="22"/>
              </w:rPr>
              <w:t>20,41</w:t>
            </w:r>
          </w:p>
        </w:tc>
      </w:tr>
      <w:tr w:rsidR="00EC4F07" w:rsidRPr="00E327F5" w14:paraId="3BD9CF1C"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3D70049F" w14:textId="76978A39" w:rsidR="00EC4F07" w:rsidRPr="00E327F5" w:rsidRDefault="00EC4F07" w:rsidP="00EC4F07">
            <w:pPr>
              <w:spacing w:line="276" w:lineRule="auto"/>
              <w:rPr>
                <w:rFonts w:ascii="Czcionka tekstu podstawowego" w:hAnsi="Czcionka tekstu podstawowego"/>
                <w:sz w:val="22"/>
              </w:rPr>
            </w:pPr>
            <w:r>
              <w:rPr>
                <w:rFonts w:ascii="Calibri" w:hAnsi="Calibri" w:cs="Calibri"/>
                <w:color w:val="000000"/>
                <w:sz w:val="22"/>
              </w:rPr>
              <w:t>LER_3S</w:t>
            </w:r>
          </w:p>
        </w:tc>
        <w:tc>
          <w:tcPr>
            <w:tcW w:w="1525" w:type="dxa"/>
            <w:gridSpan w:val="2"/>
            <w:tcBorders>
              <w:top w:val="nil"/>
              <w:left w:val="nil"/>
              <w:bottom w:val="single" w:sz="4" w:space="0" w:color="auto"/>
              <w:right w:val="single" w:sz="4" w:space="0" w:color="auto"/>
            </w:tcBorders>
            <w:shd w:val="clear" w:color="auto" w:fill="auto"/>
            <w:noWrap/>
            <w:vAlign w:val="center"/>
          </w:tcPr>
          <w:p w14:paraId="0D6E141E" w14:textId="181FDB2F" w:rsidR="00EC4F07" w:rsidRPr="00E327F5" w:rsidRDefault="00EC4F07" w:rsidP="00EC4F07">
            <w:pPr>
              <w:spacing w:line="276" w:lineRule="auto"/>
              <w:rPr>
                <w:rFonts w:ascii="Czcionka tekstu podstawowego" w:hAnsi="Czcionka tekstu podstawowego"/>
                <w:sz w:val="22"/>
              </w:rPr>
            </w:pPr>
            <w:r>
              <w:rPr>
                <w:rFonts w:ascii="Calibri" w:hAnsi="Calibri" w:cs="Calibri"/>
                <w:color w:val="000000"/>
                <w:sz w:val="22"/>
              </w:rPr>
              <w:t>LER_2S</w:t>
            </w:r>
          </w:p>
        </w:tc>
        <w:tc>
          <w:tcPr>
            <w:tcW w:w="1525" w:type="dxa"/>
            <w:gridSpan w:val="4"/>
            <w:tcBorders>
              <w:top w:val="nil"/>
              <w:left w:val="nil"/>
              <w:bottom w:val="single" w:sz="4" w:space="0" w:color="auto"/>
              <w:right w:val="single" w:sz="4" w:space="0" w:color="auto"/>
            </w:tcBorders>
            <w:shd w:val="clear" w:color="auto" w:fill="auto"/>
            <w:noWrap/>
            <w:vAlign w:val="bottom"/>
          </w:tcPr>
          <w:p w14:paraId="530679E5" w14:textId="3DB1E3AD" w:rsidR="00EC4F07" w:rsidRPr="00E327F5" w:rsidRDefault="00EC4F07" w:rsidP="00EC4F07">
            <w:pPr>
              <w:spacing w:line="276" w:lineRule="auto"/>
              <w:jc w:val="center"/>
              <w:rPr>
                <w:rFonts w:ascii="Czcionka tekstu podstawowego" w:hAnsi="Czcionka tekstu podstawowego"/>
                <w:color w:val="000000"/>
                <w:sz w:val="22"/>
              </w:rPr>
            </w:pPr>
            <w:r>
              <w:rPr>
                <w:rFonts w:ascii="Calibri" w:hAnsi="Calibri" w:cs="Calibri"/>
                <w:color w:val="000000"/>
                <w:sz w:val="22"/>
              </w:rPr>
              <w:t>200</w:t>
            </w:r>
          </w:p>
        </w:tc>
        <w:tc>
          <w:tcPr>
            <w:tcW w:w="1525" w:type="dxa"/>
            <w:tcBorders>
              <w:top w:val="nil"/>
              <w:left w:val="nil"/>
              <w:bottom w:val="single" w:sz="4" w:space="0" w:color="auto"/>
              <w:right w:val="single" w:sz="8" w:space="0" w:color="auto"/>
            </w:tcBorders>
            <w:shd w:val="clear" w:color="auto" w:fill="auto"/>
            <w:noWrap/>
            <w:vAlign w:val="bottom"/>
          </w:tcPr>
          <w:p w14:paraId="3A7F2C78" w14:textId="5979566A" w:rsidR="00EC4F07" w:rsidRPr="00752FD1" w:rsidRDefault="00EC4F07" w:rsidP="00EC4F07">
            <w:pPr>
              <w:spacing w:line="276" w:lineRule="auto"/>
              <w:jc w:val="center"/>
              <w:rPr>
                <w:rFonts w:ascii="Czcionka tekstu podstawowego" w:hAnsi="Czcionka tekstu podstawowego"/>
                <w:color w:val="000000"/>
                <w:sz w:val="22"/>
              </w:rPr>
            </w:pPr>
            <w:r w:rsidRPr="00752FD1">
              <w:rPr>
                <w:rFonts w:ascii="Calibri" w:hAnsi="Calibri" w:cs="Calibri"/>
                <w:color w:val="000000"/>
                <w:sz w:val="22"/>
              </w:rPr>
              <w:t>37,76</w:t>
            </w:r>
          </w:p>
        </w:tc>
      </w:tr>
      <w:tr w:rsidR="00EC4F07" w:rsidRPr="00E327F5" w14:paraId="7FE042AA"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2DEB4502" w14:textId="37B37450" w:rsidR="00EC4F07" w:rsidRPr="00E327F5" w:rsidRDefault="00EC4F07" w:rsidP="00EC4F07">
            <w:pPr>
              <w:spacing w:line="276" w:lineRule="auto"/>
              <w:rPr>
                <w:rFonts w:ascii="Czcionka tekstu podstawowego" w:hAnsi="Czcionka tekstu podstawowego"/>
                <w:sz w:val="22"/>
              </w:rPr>
            </w:pPr>
            <w:r>
              <w:rPr>
                <w:rFonts w:ascii="Calibri" w:hAnsi="Calibri" w:cs="Calibri"/>
                <w:color w:val="000000"/>
                <w:sz w:val="22"/>
              </w:rPr>
              <w:t>LER_2S</w:t>
            </w:r>
          </w:p>
        </w:tc>
        <w:tc>
          <w:tcPr>
            <w:tcW w:w="1525" w:type="dxa"/>
            <w:gridSpan w:val="2"/>
            <w:tcBorders>
              <w:top w:val="nil"/>
              <w:left w:val="nil"/>
              <w:bottom w:val="single" w:sz="4" w:space="0" w:color="auto"/>
              <w:right w:val="single" w:sz="4" w:space="0" w:color="auto"/>
            </w:tcBorders>
            <w:shd w:val="clear" w:color="auto" w:fill="auto"/>
            <w:noWrap/>
            <w:vAlign w:val="center"/>
          </w:tcPr>
          <w:p w14:paraId="35C31D6B" w14:textId="69047042" w:rsidR="00EC4F07" w:rsidRPr="00E327F5" w:rsidRDefault="00EC4F07" w:rsidP="00EC4F07">
            <w:pPr>
              <w:spacing w:line="276" w:lineRule="auto"/>
              <w:rPr>
                <w:rFonts w:ascii="Czcionka tekstu podstawowego" w:hAnsi="Czcionka tekstu podstawowego"/>
                <w:sz w:val="22"/>
              </w:rPr>
            </w:pPr>
            <w:r>
              <w:rPr>
                <w:rFonts w:ascii="Calibri" w:hAnsi="Calibri" w:cs="Calibri"/>
                <w:color w:val="000000"/>
                <w:sz w:val="22"/>
              </w:rPr>
              <w:t>LER_1S</w:t>
            </w:r>
          </w:p>
        </w:tc>
        <w:tc>
          <w:tcPr>
            <w:tcW w:w="1525" w:type="dxa"/>
            <w:gridSpan w:val="4"/>
            <w:tcBorders>
              <w:top w:val="nil"/>
              <w:left w:val="nil"/>
              <w:bottom w:val="single" w:sz="4" w:space="0" w:color="auto"/>
              <w:right w:val="single" w:sz="4" w:space="0" w:color="auto"/>
            </w:tcBorders>
            <w:shd w:val="clear" w:color="auto" w:fill="auto"/>
            <w:noWrap/>
            <w:vAlign w:val="bottom"/>
          </w:tcPr>
          <w:p w14:paraId="194C547C" w14:textId="21129549" w:rsidR="00EC4F07" w:rsidRPr="00E327F5" w:rsidRDefault="00EC4F07" w:rsidP="00EC4F07">
            <w:pPr>
              <w:spacing w:line="276" w:lineRule="auto"/>
              <w:jc w:val="center"/>
              <w:rPr>
                <w:rFonts w:ascii="Czcionka tekstu podstawowego" w:hAnsi="Czcionka tekstu podstawowego"/>
                <w:color w:val="000000"/>
                <w:sz w:val="22"/>
              </w:rPr>
            </w:pPr>
            <w:r>
              <w:rPr>
                <w:rFonts w:ascii="Calibri" w:hAnsi="Calibri" w:cs="Calibri"/>
                <w:color w:val="000000"/>
                <w:sz w:val="22"/>
              </w:rPr>
              <w:t>200</w:t>
            </w:r>
          </w:p>
        </w:tc>
        <w:tc>
          <w:tcPr>
            <w:tcW w:w="1525" w:type="dxa"/>
            <w:tcBorders>
              <w:top w:val="nil"/>
              <w:left w:val="nil"/>
              <w:bottom w:val="single" w:sz="4" w:space="0" w:color="auto"/>
              <w:right w:val="single" w:sz="8" w:space="0" w:color="auto"/>
            </w:tcBorders>
            <w:shd w:val="clear" w:color="auto" w:fill="auto"/>
            <w:noWrap/>
            <w:vAlign w:val="bottom"/>
          </w:tcPr>
          <w:p w14:paraId="2051DEE2" w14:textId="517BE653" w:rsidR="00EC4F07" w:rsidRPr="00752FD1" w:rsidRDefault="00EC4F07" w:rsidP="00EC4F07">
            <w:pPr>
              <w:spacing w:line="276" w:lineRule="auto"/>
              <w:jc w:val="center"/>
              <w:rPr>
                <w:rFonts w:ascii="Czcionka tekstu podstawowego" w:hAnsi="Czcionka tekstu podstawowego"/>
                <w:color w:val="000000"/>
                <w:sz w:val="22"/>
              </w:rPr>
            </w:pPr>
            <w:r w:rsidRPr="00752FD1">
              <w:rPr>
                <w:rFonts w:ascii="Calibri" w:hAnsi="Calibri" w:cs="Calibri"/>
                <w:color w:val="000000"/>
                <w:sz w:val="22"/>
              </w:rPr>
              <w:t>37,82</w:t>
            </w:r>
          </w:p>
        </w:tc>
      </w:tr>
      <w:tr w:rsidR="00EC4F07" w:rsidRPr="00E327F5" w14:paraId="250F6795"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596A674C" w14:textId="3FBB8F0D" w:rsidR="00EC4F07" w:rsidRPr="00E327F5" w:rsidRDefault="00EC4F07" w:rsidP="00EC4F07">
            <w:pPr>
              <w:spacing w:line="276" w:lineRule="auto"/>
              <w:rPr>
                <w:rFonts w:ascii="Czcionka tekstu podstawowego" w:hAnsi="Czcionka tekstu podstawowego"/>
                <w:sz w:val="22"/>
              </w:rPr>
            </w:pPr>
            <w:r>
              <w:rPr>
                <w:rFonts w:ascii="Calibri" w:hAnsi="Calibri" w:cs="Calibri"/>
                <w:color w:val="000000"/>
                <w:sz w:val="22"/>
              </w:rPr>
              <w:t>LER_1S</w:t>
            </w:r>
          </w:p>
        </w:tc>
        <w:tc>
          <w:tcPr>
            <w:tcW w:w="1525" w:type="dxa"/>
            <w:gridSpan w:val="2"/>
            <w:tcBorders>
              <w:top w:val="nil"/>
              <w:left w:val="nil"/>
              <w:bottom w:val="single" w:sz="4" w:space="0" w:color="auto"/>
              <w:right w:val="single" w:sz="4" w:space="0" w:color="auto"/>
            </w:tcBorders>
            <w:shd w:val="clear" w:color="auto" w:fill="auto"/>
            <w:noWrap/>
            <w:vAlign w:val="center"/>
          </w:tcPr>
          <w:p w14:paraId="6209AC0B" w14:textId="55C9072C" w:rsidR="00EC4F07" w:rsidRPr="00E327F5" w:rsidRDefault="00EC4F07" w:rsidP="00EC4F07">
            <w:pPr>
              <w:spacing w:line="276" w:lineRule="auto"/>
              <w:rPr>
                <w:rFonts w:ascii="Czcionka tekstu podstawowego" w:hAnsi="Czcionka tekstu podstawowego"/>
                <w:sz w:val="22"/>
              </w:rPr>
            </w:pPr>
            <w:r>
              <w:rPr>
                <w:rFonts w:ascii="Calibri" w:hAnsi="Calibri" w:cs="Calibri"/>
                <w:color w:val="000000"/>
                <w:sz w:val="22"/>
              </w:rPr>
              <w:t>ZWI_3S</w:t>
            </w:r>
          </w:p>
        </w:tc>
        <w:tc>
          <w:tcPr>
            <w:tcW w:w="1525" w:type="dxa"/>
            <w:gridSpan w:val="4"/>
            <w:tcBorders>
              <w:top w:val="nil"/>
              <w:left w:val="nil"/>
              <w:bottom w:val="single" w:sz="4" w:space="0" w:color="auto"/>
              <w:right w:val="single" w:sz="4" w:space="0" w:color="auto"/>
            </w:tcBorders>
            <w:shd w:val="clear" w:color="auto" w:fill="auto"/>
            <w:noWrap/>
            <w:vAlign w:val="bottom"/>
          </w:tcPr>
          <w:p w14:paraId="281A0F3E" w14:textId="54CCDC40" w:rsidR="00EC4F07" w:rsidRPr="00E327F5" w:rsidRDefault="00EC4F07" w:rsidP="00EC4F07">
            <w:pPr>
              <w:spacing w:line="276" w:lineRule="auto"/>
              <w:jc w:val="center"/>
              <w:rPr>
                <w:rFonts w:ascii="Czcionka tekstu podstawowego" w:hAnsi="Czcionka tekstu podstawowego"/>
                <w:color w:val="000000"/>
                <w:sz w:val="22"/>
              </w:rPr>
            </w:pPr>
            <w:r>
              <w:rPr>
                <w:rFonts w:ascii="Calibri" w:hAnsi="Calibri" w:cs="Calibri"/>
                <w:color w:val="000000"/>
                <w:sz w:val="22"/>
              </w:rPr>
              <w:t>200</w:t>
            </w:r>
          </w:p>
        </w:tc>
        <w:tc>
          <w:tcPr>
            <w:tcW w:w="1525" w:type="dxa"/>
            <w:tcBorders>
              <w:top w:val="nil"/>
              <w:left w:val="nil"/>
              <w:bottom w:val="single" w:sz="4" w:space="0" w:color="auto"/>
              <w:right w:val="single" w:sz="8" w:space="0" w:color="auto"/>
            </w:tcBorders>
            <w:shd w:val="clear" w:color="auto" w:fill="auto"/>
            <w:noWrap/>
            <w:vAlign w:val="bottom"/>
          </w:tcPr>
          <w:p w14:paraId="0AC790EC" w14:textId="4041B602" w:rsidR="00EC4F07" w:rsidRPr="00752FD1" w:rsidRDefault="00EC4F07" w:rsidP="00EC4F07">
            <w:pPr>
              <w:spacing w:line="276" w:lineRule="auto"/>
              <w:jc w:val="center"/>
              <w:rPr>
                <w:rFonts w:ascii="Czcionka tekstu podstawowego" w:hAnsi="Czcionka tekstu podstawowego"/>
                <w:color w:val="000000"/>
                <w:sz w:val="22"/>
              </w:rPr>
            </w:pPr>
            <w:r w:rsidRPr="00752FD1">
              <w:rPr>
                <w:rFonts w:ascii="Calibri" w:hAnsi="Calibri" w:cs="Calibri"/>
                <w:color w:val="000000"/>
                <w:sz w:val="22"/>
              </w:rPr>
              <w:t>31,83</w:t>
            </w:r>
          </w:p>
        </w:tc>
      </w:tr>
      <w:tr w:rsidR="00EC4F07" w:rsidRPr="00E327F5" w14:paraId="5344F2E4" w14:textId="77777777" w:rsidTr="00733089">
        <w:tblPrEx>
          <w:jc w:val="left"/>
        </w:tblPrEx>
        <w:trPr>
          <w:trHeight w:val="568"/>
        </w:trPr>
        <w:tc>
          <w:tcPr>
            <w:tcW w:w="6100" w:type="dxa"/>
            <w:gridSpan w:val="9"/>
            <w:tcBorders>
              <w:top w:val="single" w:sz="4" w:space="0" w:color="auto"/>
              <w:left w:val="single" w:sz="4" w:space="0" w:color="auto"/>
              <w:bottom w:val="single" w:sz="8" w:space="0" w:color="auto"/>
              <w:right w:val="single" w:sz="8" w:space="0" w:color="auto"/>
            </w:tcBorders>
            <w:shd w:val="clear" w:color="auto" w:fill="auto"/>
            <w:noWrap/>
            <w:vAlign w:val="bottom"/>
          </w:tcPr>
          <w:p w14:paraId="7C57E6FA" w14:textId="080FA6BE" w:rsidR="00EC4F07" w:rsidRPr="00752FD1" w:rsidRDefault="009C332D" w:rsidP="00EC4F07">
            <w:pPr>
              <w:spacing w:before="0" w:after="0" w:line="240" w:lineRule="auto"/>
              <w:jc w:val="center"/>
              <w:rPr>
                <w:rFonts w:eastAsia="Times New Roman" w:cs="Times New Roman"/>
                <w:b/>
                <w:bCs/>
                <w:color w:val="000000"/>
                <w:sz w:val="22"/>
                <w:lang w:eastAsia="pl-PL"/>
              </w:rPr>
            </w:pPr>
            <w:r>
              <w:rPr>
                <w:rFonts w:eastAsia="Times New Roman" w:cs="Times New Roman"/>
                <w:b/>
                <w:bCs/>
                <w:color w:val="000000"/>
                <w:sz w:val="22"/>
                <w:lang w:eastAsia="pl-PL"/>
              </w:rPr>
              <w:t xml:space="preserve">ul. </w:t>
            </w:r>
            <w:r w:rsidR="00EC4F07" w:rsidRPr="00752FD1">
              <w:rPr>
                <w:rFonts w:eastAsia="Times New Roman" w:cs="Times New Roman"/>
                <w:b/>
                <w:bCs/>
                <w:color w:val="000000"/>
                <w:sz w:val="22"/>
                <w:lang w:eastAsia="pl-PL"/>
              </w:rPr>
              <w:t>Zwierzyniecka ks.</w:t>
            </w:r>
          </w:p>
        </w:tc>
      </w:tr>
      <w:tr w:rsidR="00E327F5" w:rsidRPr="00E327F5" w14:paraId="29FB9B92"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6E83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ZWI_6S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A7B2E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ZWI_1P</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1E879D8A"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53B38B80"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21,64</w:t>
            </w:r>
          </w:p>
        </w:tc>
      </w:tr>
      <w:tr w:rsidR="00E327F5" w:rsidRPr="00E327F5" w14:paraId="64E7564A"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4F381"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ZWI_6S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9E7507"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ZWI_1P</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73FC6D39"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35F72230"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25,24</w:t>
            </w:r>
          </w:p>
        </w:tc>
      </w:tr>
      <w:tr w:rsidR="00E327F5" w:rsidRPr="00E327F5" w14:paraId="03529673"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9E6405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ZWI_1P</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313EC27D"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ZWI_4S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4FB8056F"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61B54CDD"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20,74</w:t>
            </w:r>
          </w:p>
        </w:tc>
      </w:tr>
      <w:tr w:rsidR="00E327F5" w:rsidRPr="00E327F5" w14:paraId="6629AD29"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627D4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ZWI_4S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676D4C9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ZWI_3S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6720ED83"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7544A98E"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8,32</w:t>
            </w:r>
          </w:p>
        </w:tc>
      </w:tr>
      <w:tr w:rsidR="00E327F5" w:rsidRPr="00E327F5" w14:paraId="3220928C"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67E4F268"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ZWI_3S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55346AEE"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ZWI_2S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56F6FC8F"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5C43DA75"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33,36</w:t>
            </w:r>
          </w:p>
        </w:tc>
      </w:tr>
      <w:tr w:rsidR="00E327F5" w:rsidRPr="00E327F5" w14:paraId="14AFA4B9"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6A2C8BF"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ZWI_2S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4DFC1097"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ZWI_1S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5A155C74"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0088A1B1"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36,42</w:t>
            </w:r>
          </w:p>
        </w:tc>
      </w:tr>
      <w:tr w:rsidR="00E327F5" w:rsidRPr="00E327F5" w14:paraId="6282D9D7"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314F0122"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ZWI_1S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3EEB55F9"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CEC_17S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654E00C4"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7C80567C"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7,17</w:t>
            </w:r>
          </w:p>
        </w:tc>
      </w:tr>
      <w:tr w:rsidR="00EC4F07" w:rsidRPr="00EC4F07" w14:paraId="26075796"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0979F060" w14:textId="3F6C7E92" w:rsidR="00EC4F07" w:rsidRPr="00752FD1" w:rsidRDefault="009C332D" w:rsidP="00EC4F07">
            <w:pPr>
              <w:spacing w:before="0" w:after="0" w:line="240" w:lineRule="auto"/>
              <w:jc w:val="center"/>
              <w:rPr>
                <w:rFonts w:eastAsia="Times New Roman" w:cs="Times New Roman"/>
                <w:b/>
                <w:bCs/>
                <w:color w:val="000000"/>
                <w:sz w:val="22"/>
                <w:lang w:eastAsia="pl-PL"/>
              </w:rPr>
            </w:pPr>
            <w:r>
              <w:rPr>
                <w:rFonts w:eastAsia="Times New Roman" w:cs="Times New Roman"/>
                <w:b/>
                <w:bCs/>
                <w:color w:val="000000"/>
                <w:sz w:val="22"/>
                <w:lang w:eastAsia="pl-PL"/>
              </w:rPr>
              <w:lastRenderedPageBreak/>
              <w:t xml:space="preserve">ul. </w:t>
            </w:r>
            <w:r w:rsidR="00EC4F07" w:rsidRPr="00752FD1">
              <w:rPr>
                <w:rFonts w:eastAsia="Times New Roman" w:cs="Times New Roman"/>
                <w:b/>
                <w:bCs/>
                <w:color w:val="000000"/>
                <w:sz w:val="22"/>
                <w:lang w:eastAsia="pl-PL"/>
              </w:rPr>
              <w:t>Mariampolska ks.</w:t>
            </w:r>
          </w:p>
        </w:tc>
      </w:tr>
      <w:tr w:rsidR="00E327F5" w:rsidRPr="00E327F5" w14:paraId="2440C31B"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7DEA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MAP_3S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E45E6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MAP_5P</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6E05F9FE"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76548A0B"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44,92</w:t>
            </w:r>
          </w:p>
        </w:tc>
      </w:tr>
      <w:tr w:rsidR="00E327F5" w:rsidRPr="00E327F5" w14:paraId="517BD1F3"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9A711"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MAP_5P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DB2339"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MAP_6P</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1BE318B4"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72376071"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49,78</w:t>
            </w:r>
          </w:p>
        </w:tc>
      </w:tr>
      <w:tr w:rsidR="00E327F5" w:rsidRPr="00E327F5" w14:paraId="4D5ED02E"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23DB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MAP_6P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07607D9"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ZWI_1</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6B17C10F"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09564341"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12,83</w:t>
            </w:r>
          </w:p>
        </w:tc>
      </w:tr>
      <w:tr w:rsidR="00EC4F07" w:rsidRPr="00EC4F07" w14:paraId="487FF1F3"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50D64E20" w14:textId="1355092A" w:rsidR="00EC4F07" w:rsidRPr="00752FD1" w:rsidRDefault="009C332D" w:rsidP="00EC4F07">
            <w:pPr>
              <w:spacing w:before="0" w:after="0" w:line="240" w:lineRule="auto"/>
              <w:jc w:val="center"/>
              <w:rPr>
                <w:rFonts w:eastAsia="Times New Roman" w:cs="Times New Roman"/>
                <w:b/>
                <w:bCs/>
                <w:color w:val="000000"/>
                <w:sz w:val="22"/>
                <w:lang w:eastAsia="pl-PL"/>
              </w:rPr>
            </w:pPr>
            <w:r>
              <w:rPr>
                <w:rFonts w:eastAsia="Times New Roman" w:cs="Times New Roman"/>
                <w:b/>
                <w:bCs/>
                <w:color w:val="000000"/>
                <w:sz w:val="22"/>
                <w:lang w:eastAsia="pl-PL"/>
              </w:rPr>
              <w:t xml:space="preserve">ul. </w:t>
            </w:r>
            <w:r w:rsidR="00EC4F07" w:rsidRPr="00752FD1">
              <w:rPr>
                <w:rFonts w:eastAsia="Times New Roman" w:cs="Times New Roman"/>
                <w:b/>
                <w:bCs/>
                <w:color w:val="000000"/>
                <w:sz w:val="22"/>
                <w:lang w:eastAsia="pl-PL"/>
              </w:rPr>
              <w:t>Osielska ks.</w:t>
            </w:r>
          </w:p>
        </w:tc>
      </w:tr>
      <w:tr w:rsidR="00E327F5" w:rsidRPr="00E327F5" w14:paraId="0C39A8C9"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1C65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OSL_4S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AD25031"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OSL_3S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715B5352"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579863CE"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49,51</w:t>
            </w:r>
          </w:p>
        </w:tc>
      </w:tr>
      <w:tr w:rsidR="00E327F5" w:rsidRPr="00E327F5" w14:paraId="5B9C98C5"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B0CDD6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OSL_3S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579726C4"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OSL_2S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5CB6FF53"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736DEFFC"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40,50</w:t>
            </w:r>
          </w:p>
        </w:tc>
      </w:tr>
      <w:tr w:rsidR="00E327F5" w:rsidRPr="00E327F5" w14:paraId="129341F8"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19DB21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OSL_2S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39C5946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OSL_1S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6BDB769B"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5D61F8D1"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37,16</w:t>
            </w:r>
          </w:p>
        </w:tc>
      </w:tr>
      <w:tr w:rsidR="00E327F5" w:rsidRPr="00E327F5" w14:paraId="3F175BC7"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36568AFB"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OSL_1S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311E8864"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CEC_19P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7B63298F"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263E4CDC"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9,01</w:t>
            </w:r>
          </w:p>
        </w:tc>
      </w:tr>
      <w:tr w:rsidR="00EC4F07" w:rsidRPr="00E327F5" w14:paraId="639087D1"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7CBC6C37" w14:textId="318B49AB" w:rsidR="00EC4F07" w:rsidRPr="00752FD1" w:rsidRDefault="009C332D" w:rsidP="00EC4F07">
            <w:pPr>
              <w:spacing w:before="0" w:after="0" w:line="240" w:lineRule="auto"/>
              <w:jc w:val="center"/>
              <w:rPr>
                <w:rFonts w:ascii="Calibri" w:eastAsia="Times New Roman" w:hAnsi="Calibri" w:cs="Calibri"/>
                <w:b/>
                <w:bCs/>
                <w:color w:val="000000"/>
                <w:sz w:val="22"/>
                <w:lang w:eastAsia="pl-PL"/>
              </w:rPr>
            </w:pPr>
            <w:r>
              <w:rPr>
                <w:rFonts w:eastAsia="Times New Roman" w:cs="Times New Roman"/>
                <w:b/>
                <w:bCs/>
                <w:color w:val="000000"/>
                <w:sz w:val="22"/>
                <w:lang w:eastAsia="pl-PL"/>
              </w:rPr>
              <w:t xml:space="preserve">ul. </w:t>
            </w:r>
            <w:r w:rsidR="00EC4F07" w:rsidRPr="00752FD1">
              <w:rPr>
                <w:rFonts w:eastAsia="Times New Roman" w:cs="Times New Roman"/>
                <w:b/>
                <w:bCs/>
                <w:color w:val="000000"/>
                <w:sz w:val="22"/>
                <w:lang w:eastAsia="pl-PL"/>
              </w:rPr>
              <w:t>Siemaszkowej ks.</w:t>
            </w:r>
          </w:p>
        </w:tc>
      </w:tr>
      <w:tr w:rsidR="00E327F5" w:rsidRPr="00E327F5" w14:paraId="1E1DFEDC"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75749"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SIM_7S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9C56C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SIM_6S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56B8C550"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0976656F"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13,64</w:t>
            </w:r>
          </w:p>
        </w:tc>
      </w:tr>
      <w:tr w:rsidR="00E327F5" w:rsidRPr="00E327F5" w14:paraId="6C6B8298"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FC705D9"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SIM_6S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1138646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SIM_5S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3B715030"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051E09D2"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40,72</w:t>
            </w:r>
          </w:p>
        </w:tc>
      </w:tr>
      <w:tr w:rsidR="00E327F5" w:rsidRPr="00E327F5" w14:paraId="4A33E815"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37E0218"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SIM_5S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44233CBE"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SIM_4S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16DE1FC4"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62755467"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50,08</w:t>
            </w:r>
          </w:p>
        </w:tc>
      </w:tr>
      <w:tr w:rsidR="00E327F5" w:rsidRPr="00E327F5" w14:paraId="1DF0C35B"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445B405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SIM_4S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7BC0848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SIM_3S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23A9F67B"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4A619DD5"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9,34</w:t>
            </w:r>
          </w:p>
        </w:tc>
      </w:tr>
      <w:tr w:rsidR="00E327F5" w:rsidRPr="00E327F5" w14:paraId="4CE0196A"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38833EC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SIM_3S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1E0BD4B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SIM_2S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46EB954B"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56CB35E9"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43,42</w:t>
            </w:r>
          </w:p>
        </w:tc>
      </w:tr>
      <w:tr w:rsidR="00E327F5" w:rsidRPr="00E327F5" w14:paraId="7D519DE9"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4C3BD551"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SIM_2S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2E736E27"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SIM_1S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1D558CF6"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760D7515"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41,15</w:t>
            </w:r>
          </w:p>
        </w:tc>
      </w:tr>
      <w:tr w:rsidR="00E327F5" w:rsidRPr="00E327F5" w14:paraId="2E010A89"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3F23FA71"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SIM_1S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624B9232"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CEC_15P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08347D81"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60BF8292"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2,63</w:t>
            </w:r>
          </w:p>
        </w:tc>
      </w:tr>
      <w:tr w:rsidR="00EC4F07" w:rsidRPr="00E327F5" w14:paraId="161B56BF"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FBB78F0" w14:textId="43A26D46" w:rsidR="00EC4F07" w:rsidRPr="00752FD1" w:rsidRDefault="009C332D" w:rsidP="00EC4F07">
            <w:pPr>
              <w:spacing w:before="0" w:after="0" w:line="240" w:lineRule="auto"/>
              <w:jc w:val="center"/>
              <w:rPr>
                <w:rFonts w:ascii="Calibri" w:eastAsia="Times New Roman" w:hAnsi="Calibri" w:cs="Calibri"/>
                <w:b/>
                <w:bCs/>
                <w:color w:val="000000"/>
                <w:sz w:val="22"/>
                <w:lang w:eastAsia="pl-PL"/>
              </w:rPr>
            </w:pPr>
            <w:r>
              <w:rPr>
                <w:rFonts w:eastAsia="Times New Roman" w:cs="Times New Roman"/>
                <w:b/>
                <w:bCs/>
                <w:color w:val="000000"/>
                <w:sz w:val="22"/>
                <w:lang w:eastAsia="pl-PL"/>
              </w:rPr>
              <w:t xml:space="preserve">ul. </w:t>
            </w:r>
            <w:r w:rsidR="00EC4F07" w:rsidRPr="00752FD1">
              <w:rPr>
                <w:rFonts w:eastAsia="Times New Roman" w:cs="Times New Roman"/>
                <w:b/>
                <w:bCs/>
                <w:color w:val="000000"/>
                <w:sz w:val="22"/>
                <w:lang w:eastAsia="pl-PL"/>
              </w:rPr>
              <w:t>Komisji Edukacji Narodowej ks</w:t>
            </w:r>
            <w:r w:rsidR="00EC4F07" w:rsidRPr="00752FD1">
              <w:rPr>
                <w:rFonts w:ascii="Calibri" w:eastAsia="Times New Roman" w:hAnsi="Calibri" w:cs="Calibri"/>
                <w:b/>
                <w:bCs/>
                <w:color w:val="000000"/>
                <w:sz w:val="22"/>
                <w:lang w:eastAsia="pl-PL"/>
              </w:rPr>
              <w:t>.</w:t>
            </w:r>
          </w:p>
        </w:tc>
      </w:tr>
      <w:tr w:rsidR="00E327F5" w:rsidRPr="00E327F5" w14:paraId="1E278F64"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BA2C6"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KON_2S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00410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KON_1S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6ECC4F42"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2F099861"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13,67</w:t>
            </w:r>
          </w:p>
        </w:tc>
      </w:tr>
      <w:tr w:rsidR="00E327F5" w:rsidRPr="00E327F5" w14:paraId="2976DB02"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4B41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KON_1S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56E8CA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SIM_3S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1D160370"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708E9855"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46,44</w:t>
            </w:r>
          </w:p>
        </w:tc>
      </w:tr>
      <w:tr w:rsidR="00E327F5" w:rsidRPr="00E327F5" w14:paraId="3AFF53CD"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563A2"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KON_3S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5C296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KON_4S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67AC1486"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4F9C51EA"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26,45</w:t>
            </w:r>
          </w:p>
        </w:tc>
      </w:tr>
      <w:tr w:rsidR="00E327F5" w:rsidRPr="00E327F5" w14:paraId="7775F1D7"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EB87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KON_4S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386528"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KON_5S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5B8D8FF6"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60D8C7CD"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35,65</w:t>
            </w:r>
          </w:p>
        </w:tc>
      </w:tr>
      <w:tr w:rsidR="00E327F5" w:rsidRPr="00E327F5" w14:paraId="4146ACBB"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BB44E"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KON_5S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D0B6B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2PA_2S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70FEE5B8"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7DBFC71D"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24,44</w:t>
            </w:r>
          </w:p>
        </w:tc>
      </w:tr>
      <w:tr w:rsidR="00060142" w:rsidRPr="00E327F5" w14:paraId="174D1884"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49352805" w14:textId="0A909EAE" w:rsidR="00060142" w:rsidRPr="00752FD1" w:rsidRDefault="009C332D" w:rsidP="00060142">
            <w:pPr>
              <w:spacing w:before="0" w:after="0" w:line="240" w:lineRule="auto"/>
              <w:jc w:val="center"/>
              <w:rPr>
                <w:rFonts w:eastAsia="Times New Roman" w:cs="Times New Roman"/>
                <w:b/>
                <w:bCs/>
                <w:color w:val="000000"/>
                <w:sz w:val="22"/>
                <w:lang w:eastAsia="pl-PL"/>
              </w:rPr>
            </w:pPr>
            <w:r>
              <w:rPr>
                <w:rFonts w:eastAsia="Times New Roman" w:cs="Times New Roman"/>
                <w:b/>
                <w:bCs/>
                <w:color w:val="000000"/>
                <w:sz w:val="22"/>
                <w:lang w:eastAsia="pl-PL"/>
              </w:rPr>
              <w:t xml:space="preserve">ul. </w:t>
            </w:r>
            <w:r w:rsidR="00060142" w:rsidRPr="00752FD1">
              <w:rPr>
                <w:rFonts w:eastAsia="Times New Roman" w:cs="Times New Roman"/>
                <w:b/>
                <w:bCs/>
                <w:color w:val="000000"/>
                <w:sz w:val="22"/>
                <w:lang w:eastAsia="pl-PL"/>
              </w:rPr>
              <w:t>Bursztynowa ks.</w:t>
            </w:r>
          </w:p>
        </w:tc>
      </w:tr>
      <w:tr w:rsidR="00E327F5" w:rsidRPr="00E327F5" w14:paraId="1BEF9AF4"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24B7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BUR_12S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A068B1E"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BUR_2S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1813EB26"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4F30BDD6"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44,85</w:t>
            </w:r>
          </w:p>
        </w:tc>
      </w:tr>
      <w:tr w:rsidR="00E327F5" w:rsidRPr="00E327F5" w14:paraId="078025FF"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83ECF"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BUR_2S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2E5F9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BUR_3S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19152BC0"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5C3C11B5"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6,90</w:t>
            </w:r>
          </w:p>
        </w:tc>
      </w:tr>
      <w:tr w:rsidR="00E327F5" w:rsidRPr="00E327F5" w14:paraId="47B9B599"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43DD6"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BUR_2S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B75388B"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KON_6S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5B072BCC"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14:paraId="3D282254"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34,57</w:t>
            </w:r>
          </w:p>
        </w:tc>
      </w:tr>
      <w:tr w:rsidR="00E327F5" w:rsidRPr="00E327F5" w14:paraId="032ABA2C"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3A789A8E"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KON_6S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3FCE099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2PA_2S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5E537F36"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14:paraId="444416C7"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15,75</w:t>
            </w:r>
          </w:p>
        </w:tc>
      </w:tr>
      <w:tr w:rsidR="00060142" w:rsidRPr="00E327F5" w14:paraId="4EBE40A9"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1A29C02D" w14:textId="0FFB89B2" w:rsidR="00060142" w:rsidRPr="00752FD1" w:rsidRDefault="009C332D" w:rsidP="00060142">
            <w:pPr>
              <w:spacing w:before="0" w:after="0" w:line="240" w:lineRule="auto"/>
              <w:jc w:val="center"/>
              <w:rPr>
                <w:rFonts w:eastAsia="Times New Roman" w:cs="Times New Roman"/>
                <w:b/>
                <w:bCs/>
                <w:color w:val="000000"/>
                <w:sz w:val="22"/>
                <w:lang w:eastAsia="pl-PL"/>
              </w:rPr>
            </w:pPr>
            <w:r>
              <w:rPr>
                <w:rFonts w:eastAsia="Times New Roman" w:cs="Times New Roman"/>
                <w:b/>
                <w:bCs/>
                <w:color w:val="000000"/>
                <w:sz w:val="22"/>
                <w:lang w:eastAsia="pl-PL"/>
              </w:rPr>
              <w:t xml:space="preserve">ul. </w:t>
            </w:r>
            <w:r w:rsidR="00060142" w:rsidRPr="00752FD1">
              <w:rPr>
                <w:rFonts w:eastAsia="Times New Roman" w:cs="Times New Roman"/>
                <w:b/>
                <w:bCs/>
                <w:color w:val="000000"/>
                <w:sz w:val="22"/>
                <w:lang w:eastAsia="pl-PL"/>
              </w:rPr>
              <w:t>2 października</w:t>
            </w:r>
          </w:p>
        </w:tc>
      </w:tr>
      <w:tr w:rsidR="00E327F5" w:rsidRPr="00E327F5" w14:paraId="4DCF32DC"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363B7"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2PA_4S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9D558E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2PA_3S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78C014F1"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7BF053E3"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38,80</w:t>
            </w:r>
          </w:p>
        </w:tc>
      </w:tr>
      <w:tr w:rsidR="00E327F5" w:rsidRPr="00E327F5" w14:paraId="506CE4B3"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F0474"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2PA_3S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BAAA8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2PA_2S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622C2B4B"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5385D5EE"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36,53</w:t>
            </w:r>
          </w:p>
        </w:tc>
      </w:tr>
      <w:tr w:rsidR="00E327F5" w:rsidRPr="00E327F5" w14:paraId="5CFB1BED"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E8DAD"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2PA_2S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3DE2036"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2PA_1S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7B865C8E"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6C99A27A"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44,19</w:t>
            </w:r>
          </w:p>
        </w:tc>
      </w:tr>
      <w:tr w:rsidR="00E327F5" w:rsidRPr="00E327F5" w14:paraId="7FC32AA8"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B4BCF"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2PA_1S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7480F94"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CEC_11P</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628A7043"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7401AFD3"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42,78</w:t>
            </w:r>
          </w:p>
        </w:tc>
      </w:tr>
      <w:tr w:rsidR="00060142" w:rsidRPr="00E327F5" w14:paraId="611C833F"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60E58B43" w14:textId="333E2BA0" w:rsidR="00060142" w:rsidRPr="00752FD1" w:rsidRDefault="009C332D" w:rsidP="00060142">
            <w:pPr>
              <w:spacing w:before="0" w:after="0" w:line="240" w:lineRule="auto"/>
              <w:jc w:val="center"/>
              <w:rPr>
                <w:rFonts w:eastAsia="Times New Roman" w:cs="Times New Roman"/>
                <w:b/>
                <w:bCs/>
                <w:color w:val="000000"/>
                <w:sz w:val="22"/>
                <w:lang w:eastAsia="pl-PL"/>
              </w:rPr>
            </w:pPr>
            <w:r>
              <w:rPr>
                <w:rFonts w:eastAsia="Times New Roman" w:cs="Times New Roman"/>
                <w:b/>
                <w:bCs/>
                <w:color w:val="000000"/>
                <w:sz w:val="22"/>
                <w:lang w:eastAsia="pl-PL"/>
              </w:rPr>
              <w:t xml:space="preserve">ul. </w:t>
            </w:r>
            <w:r w:rsidR="00060142" w:rsidRPr="00752FD1">
              <w:rPr>
                <w:rFonts w:eastAsia="Times New Roman" w:cs="Times New Roman"/>
                <w:b/>
                <w:bCs/>
                <w:color w:val="000000"/>
                <w:sz w:val="22"/>
                <w:lang w:eastAsia="pl-PL"/>
              </w:rPr>
              <w:t>Lądowa ks.</w:t>
            </w:r>
          </w:p>
        </w:tc>
      </w:tr>
      <w:tr w:rsidR="00E327F5" w:rsidRPr="00E327F5" w14:paraId="3FB56A8C"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3F609"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KR5_3S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D626B32"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LAD_1S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53B73248"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3610DB2F"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8,04</w:t>
            </w:r>
          </w:p>
        </w:tc>
      </w:tr>
      <w:tr w:rsidR="00E327F5" w:rsidRPr="00E327F5" w14:paraId="72957154" w14:textId="77777777" w:rsidTr="00003EAE">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C559D9"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LAD_1S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07149D4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LAD_2S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3CE225D3"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4AD1ED9D"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19,99</w:t>
            </w:r>
          </w:p>
        </w:tc>
      </w:tr>
      <w:tr w:rsidR="00E327F5" w:rsidRPr="00E327F5" w14:paraId="2FF47E0C" w14:textId="77777777" w:rsidTr="00003EAE">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9A6C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LAD_2S</w:t>
            </w:r>
          </w:p>
        </w:tc>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07636"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LAD_3S</w:t>
            </w:r>
          </w:p>
        </w:tc>
        <w:tc>
          <w:tcPr>
            <w:tcW w:w="152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3E5DC"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60683"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37,91</w:t>
            </w:r>
          </w:p>
        </w:tc>
      </w:tr>
      <w:tr w:rsidR="00E327F5" w:rsidRPr="00E327F5" w14:paraId="46C44503" w14:textId="77777777" w:rsidTr="00003EAE">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45D8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LAD_3S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D44B8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2PA_4S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42631559"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6E36C8DA"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13,79</w:t>
            </w:r>
          </w:p>
        </w:tc>
      </w:tr>
      <w:tr w:rsidR="00060142" w:rsidRPr="00E327F5" w14:paraId="1346CFB4"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59D9CAD2" w14:textId="3BBB2831" w:rsidR="00060142" w:rsidRPr="00752FD1" w:rsidRDefault="009C332D" w:rsidP="00060142">
            <w:pPr>
              <w:spacing w:before="0" w:after="0" w:line="240" w:lineRule="auto"/>
              <w:jc w:val="center"/>
              <w:rPr>
                <w:rFonts w:eastAsia="Times New Roman" w:cs="Times New Roman"/>
                <w:b/>
                <w:bCs/>
                <w:color w:val="000000"/>
                <w:sz w:val="22"/>
                <w:lang w:eastAsia="pl-PL"/>
              </w:rPr>
            </w:pPr>
            <w:r>
              <w:rPr>
                <w:rFonts w:eastAsia="Times New Roman" w:cs="Times New Roman"/>
                <w:b/>
                <w:bCs/>
                <w:color w:val="000000"/>
                <w:sz w:val="22"/>
                <w:lang w:eastAsia="pl-PL"/>
              </w:rPr>
              <w:t xml:space="preserve">ul. </w:t>
            </w:r>
            <w:r w:rsidR="00060142" w:rsidRPr="00752FD1">
              <w:rPr>
                <w:rFonts w:eastAsia="Times New Roman" w:cs="Times New Roman"/>
                <w:b/>
                <w:bCs/>
                <w:color w:val="000000"/>
                <w:sz w:val="22"/>
                <w:lang w:eastAsia="pl-PL"/>
              </w:rPr>
              <w:t>Kryształowa ks.</w:t>
            </w:r>
          </w:p>
        </w:tc>
      </w:tr>
      <w:tr w:rsidR="00E327F5" w:rsidRPr="00E327F5" w14:paraId="04872121"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AF812"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KR5_1S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2B8F8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KR5_2S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342ED2DD"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035C3C6F"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18,89</w:t>
            </w:r>
          </w:p>
        </w:tc>
      </w:tr>
      <w:tr w:rsidR="00E327F5" w:rsidRPr="00E327F5" w14:paraId="46068005"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EA84F"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KR5_2S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5BB6D2"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KR5_3S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59813AC7"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4DB8CFBE"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24,45</w:t>
            </w:r>
          </w:p>
        </w:tc>
      </w:tr>
      <w:tr w:rsidR="00E327F5" w:rsidRPr="00E327F5" w14:paraId="09344433"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A0B0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KR5_3S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9368CE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KR5_4S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7CC9111A"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48A1FB58"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33,39</w:t>
            </w:r>
          </w:p>
        </w:tc>
      </w:tr>
      <w:tr w:rsidR="00060142" w:rsidRPr="00E327F5" w14:paraId="4C80AE77"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0505D9C9" w14:textId="23978666" w:rsidR="00060142" w:rsidRPr="00752FD1" w:rsidRDefault="009C332D" w:rsidP="00060142">
            <w:pPr>
              <w:spacing w:before="0" w:after="0" w:line="240" w:lineRule="auto"/>
              <w:jc w:val="center"/>
              <w:rPr>
                <w:rFonts w:eastAsia="Times New Roman" w:cs="Times New Roman"/>
                <w:b/>
                <w:bCs/>
                <w:color w:val="000000"/>
                <w:sz w:val="22"/>
                <w:lang w:eastAsia="pl-PL"/>
              </w:rPr>
            </w:pPr>
            <w:r>
              <w:rPr>
                <w:rFonts w:eastAsia="Times New Roman" w:cs="Times New Roman"/>
                <w:b/>
                <w:bCs/>
                <w:color w:val="000000"/>
                <w:sz w:val="22"/>
                <w:lang w:eastAsia="pl-PL"/>
              </w:rPr>
              <w:t xml:space="preserve">ul. </w:t>
            </w:r>
            <w:r w:rsidR="00060142" w:rsidRPr="00752FD1">
              <w:rPr>
                <w:rFonts w:eastAsia="Times New Roman" w:cs="Times New Roman"/>
                <w:b/>
                <w:bCs/>
                <w:color w:val="000000"/>
                <w:sz w:val="22"/>
                <w:lang w:eastAsia="pl-PL"/>
              </w:rPr>
              <w:t>Szydzika ks.</w:t>
            </w:r>
          </w:p>
        </w:tc>
      </w:tr>
      <w:tr w:rsidR="00E327F5" w:rsidRPr="00E327F5" w14:paraId="6C7D6BA8"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1D8C7"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SZ3_1S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D64A6B"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SZ3_2S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0BF1DC17"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58952370"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41,32</w:t>
            </w:r>
          </w:p>
        </w:tc>
      </w:tr>
      <w:tr w:rsidR="00E327F5" w:rsidRPr="00E327F5" w14:paraId="6C943A57"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298026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SZ3_2S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3CA19C69"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SZ3_3S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1EFA444F"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021B4E37"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22,71</w:t>
            </w:r>
          </w:p>
        </w:tc>
      </w:tr>
      <w:tr w:rsidR="00E327F5" w:rsidRPr="00E327F5" w14:paraId="043E7A06"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0D8F1BD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SZ3_3S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462ABCE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SZ3_4S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709CADB2"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45C07B14"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47,58</w:t>
            </w:r>
          </w:p>
        </w:tc>
      </w:tr>
      <w:tr w:rsidR="00E327F5" w:rsidRPr="00E327F5" w14:paraId="57BDF15A"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6BDBDDCB"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lastRenderedPageBreak/>
              <w:t>SZ3_4S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6CD895A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SZ3_5S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4BF11615"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7AE90050"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28,91</w:t>
            </w:r>
          </w:p>
        </w:tc>
      </w:tr>
      <w:tr w:rsidR="00E327F5" w:rsidRPr="00E327F5" w14:paraId="0EF1CED6"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CE0DFF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SZ3_5S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49FBD6A6"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SZ3_6S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5D667DB0"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3FF0AB8B"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37,60</w:t>
            </w:r>
          </w:p>
        </w:tc>
      </w:tr>
      <w:tr w:rsidR="00E327F5" w:rsidRPr="00E327F5" w14:paraId="42B9D9A4"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6D98AB5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SZ3_6S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14F18937"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SZ3_7S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1129B26A"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07AE3F2A"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37,27</w:t>
            </w:r>
          </w:p>
        </w:tc>
      </w:tr>
      <w:tr w:rsidR="00E327F5" w:rsidRPr="00E327F5" w14:paraId="7AF9AC65"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0413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SZ3_9S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22300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SZ3_4S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649A1320"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05DC9981"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23,55</w:t>
            </w:r>
          </w:p>
        </w:tc>
      </w:tr>
      <w:tr w:rsidR="00060142" w:rsidRPr="00E327F5" w14:paraId="199C1EEE"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592C7548" w14:textId="6317B8A5" w:rsidR="00060142" w:rsidRPr="00752FD1" w:rsidRDefault="009C332D" w:rsidP="00A41442">
            <w:pPr>
              <w:spacing w:before="0" w:after="0" w:line="240" w:lineRule="auto"/>
              <w:jc w:val="center"/>
              <w:rPr>
                <w:rFonts w:eastAsia="Times New Roman" w:cs="Times New Roman"/>
                <w:b/>
                <w:bCs/>
                <w:color w:val="000000"/>
                <w:sz w:val="22"/>
                <w:lang w:eastAsia="pl-PL"/>
              </w:rPr>
            </w:pPr>
            <w:r>
              <w:rPr>
                <w:rFonts w:eastAsia="Times New Roman" w:cs="Times New Roman"/>
                <w:b/>
                <w:bCs/>
                <w:color w:val="000000"/>
                <w:sz w:val="22"/>
                <w:lang w:eastAsia="pl-PL"/>
              </w:rPr>
              <w:t xml:space="preserve">ul. </w:t>
            </w:r>
            <w:r w:rsidR="00A41442" w:rsidRPr="00752FD1">
              <w:rPr>
                <w:rFonts w:eastAsia="Times New Roman" w:cs="Times New Roman"/>
                <w:b/>
                <w:bCs/>
                <w:color w:val="000000"/>
                <w:sz w:val="22"/>
                <w:lang w:eastAsia="pl-PL"/>
              </w:rPr>
              <w:t>Ry</w:t>
            </w:r>
            <w:r w:rsidR="002011CE">
              <w:rPr>
                <w:rFonts w:eastAsia="Times New Roman" w:cs="Times New Roman"/>
                <w:b/>
                <w:bCs/>
                <w:color w:val="000000"/>
                <w:sz w:val="22"/>
                <w:lang w:eastAsia="pl-PL"/>
              </w:rPr>
              <w:t>ńskiego</w:t>
            </w:r>
            <w:r w:rsidR="00A41442" w:rsidRPr="00752FD1">
              <w:rPr>
                <w:rFonts w:eastAsia="Times New Roman" w:cs="Times New Roman"/>
                <w:b/>
                <w:bCs/>
                <w:color w:val="000000"/>
                <w:sz w:val="22"/>
                <w:lang w:eastAsia="pl-PL"/>
              </w:rPr>
              <w:t xml:space="preserve"> ks.</w:t>
            </w:r>
          </w:p>
        </w:tc>
      </w:tr>
      <w:tr w:rsidR="00E327F5" w:rsidRPr="00E327F5" w14:paraId="3A0C4DA8" w14:textId="77777777" w:rsidTr="00733089">
        <w:tblPrEx>
          <w:jc w:val="left"/>
        </w:tblPrEx>
        <w:trPr>
          <w:trHeight w:val="42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B46C9" w14:textId="77777777" w:rsidR="00E327F5" w:rsidRPr="00E327F5" w:rsidRDefault="00E327F5" w:rsidP="00A41442">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RYL_15S</w:t>
            </w:r>
          </w:p>
        </w:tc>
        <w:tc>
          <w:tcPr>
            <w:tcW w:w="1525" w:type="dxa"/>
            <w:gridSpan w:val="2"/>
            <w:tcBorders>
              <w:top w:val="single" w:sz="4" w:space="0" w:color="auto"/>
              <w:left w:val="nil"/>
              <w:bottom w:val="single" w:sz="4" w:space="0" w:color="auto"/>
              <w:right w:val="single" w:sz="4" w:space="0" w:color="auto"/>
            </w:tcBorders>
            <w:shd w:val="clear" w:color="auto" w:fill="auto"/>
            <w:noWrap/>
            <w:vAlign w:val="bottom"/>
            <w:hideMark/>
          </w:tcPr>
          <w:p w14:paraId="69B75AF1" w14:textId="77777777" w:rsidR="00E327F5" w:rsidRPr="00E327F5" w:rsidRDefault="00E327F5" w:rsidP="00A41442">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RYL_14S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3A28CC28"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4A2CF6FE"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12,18</w:t>
            </w:r>
          </w:p>
        </w:tc>
      </w:tr>
      <w:tr w:rsidR="00E327F5" w:rsidRPr="00E327F5" w14:paraId="6DF55AED"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0C08A4" w14:textId="77777777" w:rsidR="00E327F5" w:rsidRPr="00E327F5" w:rsidRDefault="00E327F5" w:rsidP="00A41442">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RYL_14S</w:t>
            </w:r>
          </w:p>
        </w:tc>
        <w:tc>
          <w:tcPr>
            <w:tcW w:w="1525" w:type="dxa"/>
            <w:gridSpan w:val="2"/>
            <w:tcBorders>
              <w:top w:val="nil"/>
              <w:left w:val="nil"/>
              <w:bottom w:val="single" w:sz="4" w:space="0" w:color="auto"/>
              <w:right w:val="single" w:sz="4" w:space="0" w:color="auto"/>
            </w:tcBorders>
            <w:shd w:val="clear" w:color="auto" w:fill="auto"/>
            <w:noWrap/>
            <w:vAlign w:val="bottom"/>
            <w:hideMark/>
          </w:tcPr>
          <w:p w14:paraId="39B4308E" w14:textId="77777777" w:rsidR="00E327F5" w:rsidRPr="00E327F5" w:rsidRDefault="00E327F5" w:rsidP="00A41442">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GAC_4S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50B77B2C"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29FD1AAE"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41,58</w:t>
            </w:r>
          </w:p>
        </w:tc>
      </w:tr>
      <w:tr w:rsidR="00060142" w:rsidRPr="00E327F5" w14:paraId="5E0BE9FD"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157ECA5" w14:textId="277197A4" w:rsidR="00060142" w:rsidRPr="00E327F5" w:rsidRDefault="00A41442" w:rsidP="00A41442">
            <w:pPr>
              <w:spacing w:before="0" w:after="0" w:line="240" w:lineRule="auto"/>
              <w:jc w:val="center"/>
              <w:rPr>
                <w:rFonts w:ascii="Calibri" w:eastAsia="Times New Roman" w:hAnsi="Calibri" w:cs="Calibri"/>
                <w:color w:val="000000"/>
                <w:sz w:val="22"/>
                <w:lang w:eastAsia="pl-PL"/>
              </w:rPr>
            </w:pPr>
            <w:r>
              <w:rPr>
                <w:rFonts w:ascii="Calibri" w:eastAsia="Times New Roman" w:hAnsi="Calibri" w:cs="Calibri"/>
                <w:color w:val="000000"/>
                <w:sz w:val="22"/>
                <w:lang w:eastAsia="pl-PL"/>
              </w:rPr>
              <w:t>RYL_13S</w:t>
            </w:r>
          </w:p>
        </w:tc>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51E2C1D" w14:textId="2947390F" w:rsidR="00060142" w:rsidRPr="00E327F5" w:rsidRDefault="00060142" w:rsidP="00A41442">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GAC_4S</w:t>
            </w:r>
          </w:p>
        </w:tc>
        <w:tc>
          <w:tcPr>
            <w:tcW w:w="152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18F3AE3" w14:textId="2C64AF92" w:rsidR="00060142" w:rsidRPr="00E327F5" w:rsidRDefault="00060142" w:rsidP="00060142">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2F4F3" w14:textId="2DB04A95" w:rsidR="00060142" w:rsidRPr="00752FD1" w:rsidRDefault="00060142" w:rsidP="00060142">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27,89</w:t>
            </w:r>
          </w:p>
        </w:tc>
      </w:tr>
      <w:tr w:rsidR="00E327F5" w:rsidRPr="00E327F5" w14:paraId="0AAED10B"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6C98E" w14:textId="77777777" w:rsidR="00E327F5" w:rsidRPr="00E327F5" w:rsidRDefault="00E327F5" w:rsidP="00A41442">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RYL_11S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96F13B2" w14:textId="77777777" w:rsidR="00E327F5" w:rsidRPr="00E327F5" w:rsidRDefault="00E327F5" w:rsidP="00A41442">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SZ3_1S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2553559A"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0907C8CB"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20,80</w:t>
            </w:r>
          </w:p>
        </w:tc>
      </w:tr>
      <w:tr w:rsidR="00E327F5" w:rsidRPr="00E327F5" w14:paraId="098D5D64"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6F96366F" w14:textId="77777777" w:rsidR="00E327F5" w:rsidRPr="00E327F5" w:rsidRDefault="00E327F5" w:rsidP="00A41442">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SZ3_1S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70B33D4D" w14:textId="77777777" w:rsidR="00E327F5" w:rsidRPr="00E327F5" w:rsidRDefault="00E327F5" w:rsidP="00A41442">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RYL_12S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2743B247"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200</w:t>
            </w:r>
          </w:p>
        </w:tc>
        <w:tc>
          <w:tcPr>
            <w:tcW w:w="1525" w:type="dxa"/>
            <w:tcBorders>
              <w:top w:val="nil"/>
              <w:left w:val="nil"/>
              <w:bottom w:val="single" w:sz="4" w:space="0" w:color="auto"/>
              <w:right w:val="single" w:sz="8" w:space="0" w:color="auto"/>
            </w:tcBorders>
            <w:shd w:val="clear" w:color="auto" w:fill="auto"/>
            <w:noWrap/>
            <w:vAlign w:val="bottom"/>
            <w:hideMark/>
          </w:tcPr>
          <w:p w14:paraId="6B1B18A5"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26,16</w:t>
            </w:r>
          </w:p>
        </w:tc>
      </w:tr>
      <w:tr w:rsidR="00A41442" w:rsidRPr="00E327F5" w14:paraId="229669F1"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A8F4" w14:textId="184ED811" w:rsidR="00A41442" w:rsidRPr="00752FD1" w:rsidRDefault="009C332D" w:rsidP="00A41442">
            <w:pPr>
              <w:spacing w:before="0" w:after="0" w:line="240" w:lineRule="auto"/>
              <w:jc w:val="center"/>
              <w:rPr>
                <w:rFonts w:eastAsia="Times New Roman" w:cs="Times New Roman"/>
                <w:b/>
                <w:bCs/>
                <w:color w:val="000000"/>
                <w:sz w:val="22"/>
                <w:lang w:eastAsia="pl-PL"/>
              </w:rPr>
            </w:pPr>
            <w:r>
              <w:rPr>
                <w:rFonts w:eastAsia="Times New Roman" w:cs="Times New Roman"/>
                <w:b/>
                <w:bCs/>
                <w:color w:val="000000"/>
                <w:sz w:val="22"/>
                <w:lang w:eastAsia="pl-PL"/>
              </w:rPr>
              <w:t xml:space="preserve">ul. </w:t>
            </w:r>
            <w:r w:rsidR="00A41442" w:rsidRPr="00752FD1">
              <w:rPr>
                <w:rFonts w:eastAsia="Times New Roman" w:cs="Times New Roman"/>
                <w:b/>
                <w:bCs/>
                <w:color w:val="000000"/>
                <w:sz w:val="22"/>
                <w:lang w:eastAsia="pl-PL"/>
              </w:rPr>
              <w:t>Garczyńskiego ks.</w:t>
            </w:r>
          </w:p>
        </w:tc>
      </w:tr>
      <w:tr w:rsidR="00E327F5" w:rsidRPr="00E327F5" w14:paraId="1A0CE36F"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AF918"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GAC_4S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5E316E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GAC_5S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33F2D8F7"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single" w:sz="4" w:space="0" w:color="auto"/>
              <w:left w:val="nil"/>
              <w:bottom w:val="single" w:sz="4" w:space="0" w:color="auto"/>
              <w:right w:val="single" w:sz="8" w:space="0" w:color="auto"/>
            </w:tcBorders>
            <w:shd w:val="clear" w:color="auto" w:fill="auto"/>
            <w:noWrap/>
            <w:vAlign w:val="bottom"/>
            <w:hideMark/>
          </w:tcPr>
          <w:p w14:paraId="067A39ED"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48,25</w:t>
            </w:r>
          </w:p>
        </w:tc>
      </w:tr>
      <w:tr w:rsidR="00E327F5" w:rsidRPr="00E327F5" w14:paraId="05837467"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B7DE4D9"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GAC_5S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27C15CA2"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GAC_6S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400B79CF"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134CD491"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43,03</w:t>
            </w:r>
          </w:p>
        </w:tc>
      </w:tr>
      <w:tr w:rsidR="00E327F5" w:rsidRPr="00E327F5" w14:paraId="795F1E60"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F154FF6"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GAC_6S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0FA96138"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GAC_7S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70035471"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4ACB6E9B"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45,92</w:t>
            </w:r>
          </w:p>
        </w:tc>
      </w:tr>
      <w:tr w:rsidR="00E327F5" w:rsidRPr="00E327F5" w14:paraId="6D7AD2EC"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511D428F"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GAC_7S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6A8F413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GAC_8S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14C4B518"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59640759"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40,85</w:t>
            </w:r>
          </w:p>
        </w:tc>
      </w:tr>
      <w:tr w:rsidR="00E327F5" w:rsidRPr="00E327F5" w14:paraId="674A7606"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BFA8FA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GAC_8S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76661DD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GAC_9S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4693739B"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21C6EBA2"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39,24</w:t>
            </w:r>
          </w:p>
        </w:tc>
      </w:tr>
      <w:tr w:rsidR="00E327F5" w:rsidRPr="00E327F5" w14:paraId="72E07116"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E9EABA8"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GAC_9S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182C1FF4"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CEC_10P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6FD297E6"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7D1A3E99"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13,29</w:t>
            </w:r>
          </w:p>
        </w:tc>
      </w:tr>
      <w:tr w:rsidR="00A41442" w:rsidRPr="00E327F5" w14:paraId="413D88FD"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0B9DD693" w14:textId="565A656A" w:rsidR="00A41442" w:rsidRPr="00752FD1" w:rsidRDefault="009C332D" w:rsidP="00A41442">
            <w:pPr>
              <w:spacing w:before="0" w:after="0" w:line="240" w:lineRule="auto"/>
              <w:jc w:val="center"/>
              <w:rPr>
                <w:rFonts w:ascii="Calibri" w:eastAsia="Times New Roman" w:hAnsi="Calibri" w:cs="Calibri"/>
                <w:b/>
                <w:bCs/>
                <w:color w:val="000000"/>
                <w:sz w:val="22"/>
                <w:lang w:eastAsia="pl-PL"/>
              </w:rPr>
            </w:pPr>
            <w:r>
              <w:rPr>
                <w:rFonts w:eastAsia="Times New Roman" w:cs="Times New Roman"/>
                <w:b/>
                <w:bCs/>
                <w:color w:val="000000"/>
                <w:sz w:val="22"/>
                <w:lang w:eastAsia="pl-PL"/>
              </w:rPr>
              <w:t xml:space="preserve">ul. </w:t>
            </w:r>
            <w:r w:rsidR="00A41442" w:rsidRPr="00752FD1">
              <w:rPr>
                <w:rFonts w:eastAsia="Times New Roman" w:cs="Times New Roman"/>
                <w:b/>
                <w:bCs/>
                <w:color w:val="000000"/>
                <w:sz w:val="22"/>
                <w:lang w:eastAsia="pl-PL"/>
              </w:rPr>
              <w:t>Styki ks.</w:t>
            </w:r>
          </w:p>
        </w:tc>
      </w:tr>
      <w:tr w:rsidR="00E327F5" w:rsidRPr="00E327F5" w14:paraId="7FDA4A30" w14:textId="77777777" w:rsidTr="00733089">
        <w:tblPrEx>
          <w:jc w:val="left"/>
        </w:tblPrEx>
        <w:trPr>
          <w:trHeight w:val="29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D259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ST4_1S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588107"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ST4_0S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155ABB98"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single" w:sz="4" w:space="0" w:color="auto"/>
              <w:left w:val="nil"/>
              <w:bottom w:val="single" w:sz="4" w:space="0" w:color="auto"/>
              <w:right w:val="single" w:sz="8" w:space="0" w:color="auto"/>
            </w:tcBorders>
            <w:shd w:val="clear" w:color="auto" w:fill="auto"/>
            <w:noWrap/>
            <w:vAlign w:val="bottom"/>
            <w:hideMark/>
          </w:tcPr>
          <w:p w14:paraId="54DB65B9"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26,65</w:t>
            </w:r>
          </w:p>
        </w:tc>
      </w:tr>
      <w:tr w:rsidR="00E327F5" w:rsidRPr="00E327F5" w14:paraId="6F959C55"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45D076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ST4_0S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2FF2C15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ST4_2S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0EEFA08A"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19EE8CA0"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25,10</w:t>
            </w:r>
          </w:p>
        </w:tc>
      </w:tr>
      <w:tr w:rsidR="00E327F5" w:rsidRPr="00E327F5" w14:paraId="5062C72F"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599B4A49"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ST4_2S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357DB174"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ST4_3S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320D8E4D"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4D18EDAC"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27,03</w:t>
            </w:r>
          </w:p>
        </w:tc>
      </w:tr>
      <w:tr w:rsidR="00E327F5" w:rsidRPr="00E327F5" w14:paraId="00BA8831"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8803EE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ST4_3S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6AF9DBD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ST4_4S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0E72A7E3"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5F9F638A"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38,97</w:t>
            </w:r>
          </w:p>
        </w:tc>
      </w:tr>
      <w:tr w:rsidR="00E327F5" w:rsidRPr="00E327F5" w14:paraId="6DDB0145"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0F07783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ST4_4S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2C9BF3EF"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ST4_5S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75E9D2E7"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264CDD85"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9,48</w:t>
            </w:r>
          </w:p>
        </w:tc>
      </w:tr>
      <w:tr w:rsidR="00E327F5" w:rsidRPr="00E327F5" w14:paraId="54DD6F46"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05CC98A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ST4_5S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1507DC9D"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ST4_6S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69A72622"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4C6EE1E8"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44,32</w:t>
            </w:r>
          </w:p>
        </w:tc>
      </w:tr>
      <w:tr w:rsidR="00E327F5" w:rsidRPr="00E327F5" w14:paraId="5EBA6289" w14:textId="77777777" w:rsidTr="00733089">
        <w:tblPrEx>
          <w:jc w:val="left"/>
        </w:tblPrEx>
        <w:trPr>
          <w:trHeight w:val="29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4E02C32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ST4_6S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5B053FCD"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CEC_8S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736D81BF"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4B177A44"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16,48</w:t>
            </w:r>
          </w:p>
        </w:tc>
      </w:tr>
      <w:tr w:rsidR="00A41442" w:rsidRPr="00E327F5" w14:paraId="1A87B28A" w14:textId="77777777" w:rsidTr="00733089">
        <w:tblPrEx>
          <w:jc w:val="left"/>
        </w:tblPrEx>
        <w:trPr>
          <w:trHeight w:val="300"/>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052FEC44" w14:textId="569A2903" w:rsidR="00A41442" w:rsidRPr="00752FD1" w:rsidRDefault="009C332D" w:rsidP="00A41442">
            <w:pPr>
              <w:spacing w:before="0" w:after="0" w:line="240" w:lineRule="auto"/>
              <w:jc w:val="center"/>
              <w:rPr>
                <w:rFonts w:ascii="Calibri" w:eastAsia="Times New Roman" w:hAnsi="Calibri" w:cs="Calibri"/>
                <w:b/>
                <w:bCs/>
                <w:color w:val="000000"/>
                <w:sz w:val="22"/>
                <w:lang w:eastAsia="pl-PL"/>
              </w:rPr>
            </w:pPr>
            <w:r>
              <w:rPr>
                <w:rFonts w:eastAsia="Times New Roman" w:cs="Times New Roman"/>
                <w:b/>
                <w:bCs/>
                <w:color w:val="000000"/>
                <w:sz w:val="22"/>
                <w:lang w:eastAsia="pl-PL"/>
              </w:rPr>
              <w:t xml:space="preserve">ul. </w:t>
            </w:r>
            <w:r w:rsidR="00A41442" w:rsidRPr="00752FD1">
              <w:rPr>
                <w:rFonts w:eastAsia="Times New Roman" w:cs="Times New Roman"/>
                <w:b/>
                <w:bCs/>
                <w:color w:val="000000"/>
                <w:sz w:val="22"/>
                <w:lang w:eastAsia="pl-PL"/>
              </w:rPr>
              <w:t>Cechowa ks.</w:t>
            </w:r>
          </w:p>
        </w:tc>
      </w:tr>
      <w:tr w:rsidR="00E327F5" w:rsidRPr="00E327F5" w14:paraId="5DAF0FAB"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916B2"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CEC_2S</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489E34"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CEC_3S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25EA0E2E"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single" w:sz="4" w:space="0" w:color="auto"/>
              <w:left w:val="nil"/>
              <w:bottom w:val="single" w:sz="4" w:space="0" w:color="auto"/>
              <w:right w:val="single" w:sz="8" w:space="0" w:color="auto"/>
            </w:tcBorders>
            <w:shd w:val="clear" w:color="auto" w:fill="auto"/>
            <w:noWrap/>
            <w:vAlign w:val="bottom"/>
            <w:hideMark/>
          </w:tcPr>
          <w:p w14:paraId="1F2EB3A9"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35,00</w:t>
            </w:r>
          </w:p>
        </w:tc>
      </w:tr>
      <w:tr w:rsidR="00E327F5" w:rsidRPr="00E327F5" w14:paraId="7CC3D634"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FF8F29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CEC_3S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2C7F0157"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CEC_4S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1F633DD3"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3D478B9D"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29,91</w:t>
            </w:r>
          </w:p>
        </w:tc>
      </w:tr>
      <w:tr w:rsidR="00E327F5" w:rsidRPr="00E327F5" w14:paraId="3765BA8B"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FFD96B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CEC_4S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3E8C57EE"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CEC_5S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291610C4"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4E8DF7BC"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33,00</w:t>
            </w:r>
          </w:p>
        </w:tc>
      </w:tr>
      <w:tr w:rsidR="00E327F5" w:rsidRPr="00E327F5" w14:paraId="260876A4"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54B238C4"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CEC_5S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5438A1F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CEC_6S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1BAAC771"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01B208CE"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15,47</w:t>
            </w:r>
          </w:p>
        </w:tc>
      </w:tr>
      <w:tr w:rsidR="00E327F5" w:rsidRPr="00E327F5" w14:paraId="585950E6"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BC471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CEC_6S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2AFF780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CEC_7S</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25AD3D87"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300</w:t>
            </w:r>
          </w:p>
        </w:tc>
        <w:tc>
          <w:tcPr>
            <w:tcW w:w="1525" w:type="dxa"/>
            <w:tcBorders>
              <w:top w:val="nil"/>
              <w:left w:val="nil"/>
              <w:bottom w:val="single" w:sz="4" w:space="0" w:color="auto"/>
              <w:right w:val="single" w:sz="8" w:space="0" w:color="auto"/>
            </w:tcBorders>
            <w:shd w:val="clear" w:color="auto" w:fill="auto"/>
            <w:noWrap/>
            <w:vAlign w:val="bottom"/>
            <w:hideMark/>
          </w:tcPr>
          <w:p w14:paraId="021E1D5E"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30,64</w:t>
            </w:r>
          </w:p>
        </w:tc>
      </w:tr>
      <w:tr w:rsidR="00E327F5" w:rsidRPr="00E327F5" w14:paraId="7892A9EC"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B7FA624"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CEC_7S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6B159F6C"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CEC_8S</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3791E540"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nil"/>
              <w:left w:val="nil"/>
              <w:bottom w:val="single" w:sz="4" w:space="0" w:color="auto"/>
              <w:right w:val="single" w:sz="8" w:space="0" w:color="auto"/>
            </w:tcBorders>
            <w:shd w:val="clear" w:color="auto" w:fill="auto"/>
            <w:noWrap/>
            <w:vAlign w:val="bottom"/>
            <w:hideMark/>
          </w:tcPr>
          <w:p w14:paraId="73149B31"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23,66</w:t>
            </w:r>
          </w:p>
        </w:tc>
      </w:tr>
      <w:tr w:rsidR="00E327F5" w:rsidRPr="00E327F5" w14:paraId="0B957D3A"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8DBE2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CEC_8S</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31C44B36"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CEC_9P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5286322E"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nil"/>
              <w:left w:val="nil"/>
              <w:bottom w:val="single" w:sz="4" w:space="0" w:color="auto"/>
              <w:right w:val="single" w:sz="8" w:space="0" w:color="auto"/>
            </w:tcBorders>
            <w:shd w:val="clear" w:color="auto" w:fill="auto"/>
            <w:noWrap/>
            <w:vAlign w:val="bottom"/>
            <w:hideMark/>
          </w:tcPr>
          <w:p w14:paraId="013FE735"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38,14</w:t>
            </w:r>
          </w:p>
        </w:tc>
      </w:tr>
      <w:tr w:rsidR="00E327F5" w:rsidRPr="00E327F5" w14:paraId="4D75A3C2"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592BA0F1"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CEC_9P</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79CA1E94"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CEC_10P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5A041C95"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nil"/>
              <w:left w:val="nil"/>
              <w:bottom w:val="single" w:sz="4" w:space="0" w:color="auto"/>
              <w:right w:val="single" w:sz="8" w:space="0" w:color="auto"/>
            </w:tcBorders>
            <w:shd w:val="clear" w:color="auto" w:fill="auto"/>
            <w:noWrap/>
            <w:vAlign w:val="bottom"/>
            <w:hideMark/>
          </w:tcPr>
          <w:p w14:paraId="6AC9740A"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60,36</w:t>
            </w:r>
          </w:p>
        </w:tc>
      </w:tr>
      <w:tr w:rsidR="00E327F5" w:rsidRPr="00E327F5" w14:paraId="6DE815D2"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35183AB2"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CEC_10P</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7D9083BF"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CEC_11P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2C1B225C"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nil"/>
              <w:left w:val="nil"/>
              <w:bottom w:val="single" w:sz="4" w:space="0" w:color="auto"/>
              <w:right w:val="single" w:sz="8" w:space="0" w:color="auto"/>
            </w:tcBorders>
            <w:shd w:val="clear" w:color="auto" w:fill="auto"/>
            <w:noWrap/>
            <w:vAlign w:val="bottom"/>
            <w:hideMark/>
          </w:tcPr>
          <w:p w14:paraId="2801F386"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51,36</w:t>
            </w:r>
          </w:p>
        </w:tc>
      </w:tr>
      <w:tr w:rsidR="00E327F5" w:rsidRPr="00E327F5" w14:paraId="1AA359CE" w14:textId="77777777" w:rsidTr="00D11093">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B9A17B1"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CEC_11P</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618BCB9F"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CEC_12P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4B0F895F"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nil"/>
              <w:left w:val="nil"/>
              <w:bottom w:val="single" w:sz="4" w:space="0" w:color="auto"/>
              <w:right w:val="single" w:sz="8" w:space="0" w:color="auto"/>
            </w:tcBorders>
            <w:shd w:val="clear" w:color="auto" w:fill="auto"/>
            <w:noWrap/>
            <w:vAlign w:val="bottom"/>
            <w:hideMark/>
          </w:tcPr>
          <w:p w14:paraId="2E15EFF5"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33,93</w:t>
            </w:r>
          </w:p>
        </w:tc>
      </w:tr>
      <w:tr w:rsidR="00E327F5" w:rsidRPr="00E327F5" w14:paraId="533AFE82" w14:textId="77777777" w:rsidTr="00D11093">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8F879"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CEC_12P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E20FC1E"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CEC_13P</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3274F3A6"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4BB3FE99"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57,88</w:t>
            </w:r>
          </w:p>
        </w:tc>
      </w:tr>
      <w:tr w:rsidR="00E327F5" w:rsidRPr="00E327F5" w14:paraId="0CCCAF9C" w14:textId="77777777" w:rsidTr="009D76CA">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2B3A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CEC_13P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F2826E"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CEC_14P</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2882865C"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single" w:sz="4" w:space="0" w:color="auto"/>
              <w:left w:val="nil"/>
              <w:bottom w:val="single" w:sz="4" w:space="0" w:color="auto"/>
              <w:right w:val="single" w:sz="8" w:space="0" w:color="auto"/>
            </w:tcBorders>
            <w:shd w:val="clear" w:color="auto" w:fill="auto"/>
            <w:noWrap/>
            <w:vAlign w:val="bottom"/>
            <w:hideMark/>
          </w:tcPr>
          <w:p w14:paraId="32694D71"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56,74</w:t>
            </w:r>
          </w:p>
        </w:tc>
      </w:tr>
      <w:tr w:rsidR="00E327F5" w:rsidRPr="00E327F5" w14:paraId="40CF1FE9"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379B90F"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CEC_14P</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0FBD2F92"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CEC_15P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67D6B393"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nil"/>
              <w:left w:val="nil"/>
              <w:bottom w:val="single" w:sz="4" w:space="0" w:color="auto"/>
              <w:right w:val="single" w:sz="8" w:space="0" w:color="auto"/>
            </w:tcBorders>
            <w:shd w:val="clear" w:color="auto" w:fill="auto"/>
            <w:noWrap/>
            <w:vAlign w:val="bottom"/>
            <w:hideMark/>
          </w:tcPr>
          <w:p w14:paraId="32B40FCE"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13,70</w:t>
            </w:r>
          </w:p>
        </w:tc>
      </w:tr>
      <w:tr w:rsidR="00E327F5" w:rsidRPr="00E327F5" w14:paraId="3719735B" w14:textId="77777777" w:rsidTr="00733089">
        <w:tblPrEx>
          <w:jc w:val="left"/>
        </w:tblPrEx>
        <w:trPr>
          <w:trHeight w:val="300"/>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811D2"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CEC_15P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A09FE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CEC_16P</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hideMark/>
          </w:tcPr>
          <w:p w14:paraId="0A220E26"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14:paraId="57857D01"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46,15</w:t>
            </w:r>
          </w:p>
        </w:tc>
      </w:tr>
      <w:tr w:rsidR="00E327F5" w:rsidRPr="00E327F5" w14:paraId="13ED5FA8"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666B401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CEC_16P</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3B8606D3"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CEC_17P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1FC0920A"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nil"/>
              <w:left w:val="nil"/>
              <w:bottom w:val="single" w:sz="4" w:space="0" w:color="auto"/>
              <w:right w:val="single" w:sz="8" w:space="0" w:color="auto"/>
            </w:tcBorders>
            <w:shd w:val="clear" w:color="auto" w:fill="auto"/>
            <w:noWrap/>
            <w:vAlign w:val="bottom"/>
            <w:hideMark/>
          </w:tcPr>
          <w:p w14:paraId="39AF44C0"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65,59</w:t>
            </w:r>
          </w:p>
        </w:tc>
      </w:tr>
      <w:tr w:rsidR="00E327F5" w:rsidRPr="00E327F5" w14:paraId="49674FBC"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47B64B5"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CEC_17P</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5CD341D4"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CEC_18P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2F914632"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nil"/>
              <w:left w:val="nil"/>
              <w:bottom w:val="single" w:sz="4" w:space="0" w:color="auto"/>
              <w:right w:val="single" w:sz="8" w:space="0" w:color="auto"/>
            </w:tcBorders>
            <w:shd w:val="clear" w:color="auto" w:fill="auto"/>
            <w:noWrap/>
            <w:vAlign w:val="bottom"/>
            <w:hideMark/>
          </w:tcPr>
          <w:p w14:paraId="733EC061"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44,17</w:t>
            </w:r>
          </w:p>
        </w:tc>
      </w:tr>
      <w:tr w:rsidR="00E327F5" w:rsidRPr="00E327F5" w14:paraId="0FE6BA22"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B6ABAF0"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CEC_18P</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68924248"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CEC_19P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4E05ADBB"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nil"/>
              <w:left w:val="nil"/>
              <w:bottom w:val="single" w:sz="4" w:space="0" w:color="auto"/>
              <w:right w:val="single" w:sz="8" w:space="0" w:color="auto"/>
            </w:tcBorders>
            <w:shd w:val="clear" w:color="auto" w:fill="auto"/>
            <w:noWrap/>
            <w:vAlign w:val="bottom"/>
            <w:hideMark/>
          </w:tcPr>
          <w:p w14:paraId="4AE6B626"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51,72</w:t>
            </w:r>
          </w:p>
        </w:tc>
      </w:tr>
      <w:tr w:rsidR="00E327F5" w:rsidRPr="00E327F5" w14:paraId="6583AE2C" w14:textId="77777777" w:rsidTr="00733089">
        <w:tblPrEx>
          <w:jc w:val="left"/>
        </w:tblPrEx>
        <w:trPr>
          <w:trHeight w:val="300"/>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17F542A"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CEC_19P</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2CCC905F"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CEC_20P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3ECB606F"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nil"/>
              <w:left w:val="nil"/>
              <w:bottom w:val="single" w:sz="4" w:space="0" w:color="auto"/>
              <w:right w:val="single" w:sz="8" w:space="0" w:color="auto"/>
            </w:tcBorders>
            <w:shd w:val="clear" w:color="auto" w:fill="auto"/>
            <w:noWrap/>
            <w:vAlign w:val="bottom"/>
            <w:hideMark/>
          </w:tcPr>
          <w:p w14:paraId="1B3F4696"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9,11</w:t>
            </w:r>
          </w:p>
        </w:tc>
      </w:tr>
      <w:tr w:rsidR="00E327F5" w:rsidRPr="00E327F5" w14:paraId="325EFC04" w14:textId="77777777" w:rsidTr="00555E8A">
        <w:tblPrEx>
          <w:jc w:val="left"/>
        </w:tblPrEx>
        <w:trPr>
          <w:trHeight w:val="425"/>
        </w:trPr>
        <w:tc>
          <w:tcPr>
            <w:tcW w:w="15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07BDCB58"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CEC_20P</w:t>
            </w:r>
          </w:p>
        </w:tc>
        <w:tc>
          <w:tcPr>
            <w:tcW w:w="1525" w:type="dxa"/>
            <w:gridSpan w:val="2"/>
            <w:tcBorders>
              <w:top w:val="nil"/>
              <w:left w:val="nil"/>
              <w:bottom w:val="single" w:sz="4" w:space="0" w:color="auto"/>
              <w:right w:val="single" w:sz="4" w:space="0" w:color="auto"/>
            </w:tcBorders>
            <w:shd w:val="clear" w:color="auto" w:fill="auto"/>
            <w:noWrap/>
            <w:vAlign w:val="center"/>
            <w:hideMark/>
          </w:tcPr>
          <w:p w14:paraId="172E9E07" w14:textId="77777777" w:rsidR="00E327F5" w:rsidRPr="00E327F5" w:rsidRDefault="00E327F5" w:rsidP="00E327F5">
            <w:pPr>
              <w:spacing w:before="0" w:after="0" w:line="240" w:lineRule="auto"/>
              <w:jc w:val="center"/>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CEC_21P</w:t>
            </w:r>
          </w:p>
        </w:tc>
        <w:tc>
          <w:tcPr>
            <w:tcW w:w="1525" w:type="dxa"/>
            <w:gridSpan w:val="4"/>
            <w:tcBorders>
              <w:top w:val="nil"/>
              <w:left w:val="nil"/>
              <w:bottom w:val="single" w:sz="4" w:space="0" w:color="auto"/>
              <w:right w:val="single" w:sz="4" w:space="0" w:color="auto"/>
            </w:tcBorders>
            <w:shd w:val="clear" w:color="auto" w:fill="auto"/>
            <w:noWrap/>
            <w:vAlign w:val="bottom"/>
            <w:hideMark/>
          </w:tcPr>
          <w:p w14:paraId="727128B7" w14:textId="77777777" w:rsidR="00E327F5" w:rsidRPr="00E327F5" w:rsidRDefault="00E327F5" w:rsidP="00E327F5">
            <w:pPr>
              <w:spacing w:before="0" w:after="0" w:line="240" w:lineRule="auto"/>
              <w:jc w:val="right"/>
              <w:rPr>
                <w:rFonts w:ascii="Calibri" w:eastAsia="Times New Roman" w:hAnsi="Calibri" w:cs="Calibri"/>
                <w:color w:val="000000"/>
                <w:sz w:val="22"/>
                <w:lang w:eastAsia="pl-PL"/>
              </w:rPr>
            </w:pPr>
            <w:r w:rsidRPr="00E327F5">
              <w:rPr>
                <w:rFonts w:ascii="Calibri" w:eastAsia="Times New Roman" w:hAnsi="Calibri" w:cs="Calibri"/>
                <w:color w:val="000000"/>
                <w:sz w:val="22"/>
                <w:lang w:eastAsia="pl-PL"/>
              </w:rPr>
              <w:t>600</w:t>
            </w:r>
          </w:p>
        </w:tc>
        <w:tc>
          <w:tcPr>
            <w:tcW w:w="1525" w:type="dxa"/>
            <w:tcBorders>
              <w:top w:val="nil"/>
              <w:left w:val="nil"/>
              <w:bottom w:val="single" w:sz="4" w:space="0" w:color="auto"/>
              <w:right w:val="single" w:sz="8" w:space="0" w:color="auto"/>
            </w:tcBorders>
            <w:shd w:val="clear" w:color="auto" w:fill="auto"/>
            <w:noWrap/>
            <w:vAlign w:val="bottom"/>
            <w:hideMark/>
          </w:tcPr>
          <w:p w14:paraId="7A33DAD4" w14:textId="77777777" w:rsidR="00E327F5" w:rsidRPr="00752FD1" w:rsidRDefault="00E327F5" w:rsidP="00E327F5">
            <w:pPr>
              <w:spacing w:before="0" w:after="0" w:line="240" w:lineRule="auto"/>
              <w:jc w:val="right"/>
              <w:rPr>
                <w:rFonts w:ascii="Calibri" w:eastAsia="Times New Roman" w:hAnsi="Calibri" w:cs="Calibri"/>
                <w:color w:val="000000"/>
                <w:sz w:val="22"/>
                <w:lang w:eastAsia="pl-PL"/>
              </w:rPr>
            </w:pPr>
            <w:r w:rsidRPr="00752FD1">
              <w:rPr>
                <w:rFonts w:ascii="Calibri" w:eastAsia="Times New Roman" w:hAnsi="Calibri" w:cs="Calibri"/>
                <w:color w:val="000000"/>
                <w:sz w:val="22"/>
                <w:lang w:eastAsia="pl-PL"/>
              </w:rPr>
              <w:t>7,39</w:t>
            </w:r>
          </w:p>
        </w:tc>
      </w:tr>
      <w:tr w:rsidR="00555E8A" w:rsidRPr="00E327F5" w14:paraId="2B7FF99E" w14:textId="77777777" w:rsidTr="00DF4C1B">
        <w:tblPrEx>
          <w:jc w:val="left"/>
        </w:tblPrEx>
        <w:trPr>
          <w:trHeight w:val="300"/>
        </w:trPr>
        <w:tc>
          <w:tcPr>
            <w:tcW w:w="4575" w:type="dxa"/>
            <w:gridSpan w:val="8"/>
            <w:tcBorders>
              <w:top w:val="nil"/>
              <w:left w:val="single" w:sz="4" w:space="0" w:color="auto"/>
              <w:bottom w:val="single" w:sz="4" w:space="0" w:color="auto"/>
              <w:right w:val="single" w:sz="4" w:space="0" w:color="auto"/>
            </w:tcBorders>
            <w:shd w:val="clear" w:color="auto" w:fill="auto"/>
            <w:noWrap/>
            <w:vAlign w:val="center"/>
          </w:tcPr>
          <w:p w14:paraId="75D95955" w14:textId="1058E665" w:rsidR="00555E8A" w:rsidRPr="00555E8A" w:rsidRDefault="00555E8A" w:rsidP="00555E8A">
            <w:pPr>
              <w:spacing w:before="0" w:after="0" w:line="240" w:lineRule="auto"/>
              <w:jc w:val="center"/>
              <w:rPr>
                <w:rFonts w:ascii="Calibri" w:eastAsia="Times New Roman" w:hAnsi="Calibri" w:cs="Calibri"/>
                <w:b/>
                <w:bCs/>
                <w:color w:val="000000"/>
                <w:sz w:val="22"/>
                <w:lang w:eastAsia="pl-PL"/>
              </w:rPr>
            </w:pPr>
            <w:r w:rsidRPr="00555E8A">
              <w:rPr>
                <w:rFonts w:ascii="Calibri" w:eastAsia="Times New Roman" w:hAnsi="Calibri" w:cs="Calibri"/>
                <w:b/>
                <w:bCs/>
                <w:color w:val="000000"/>
                <w:sz w:val="22"/>
                <w:lang w:eastAsia="pl-PL"/>
              </w:rPr>
              <w:lastRenderedPageBreak/>
              <w:t xml:space="preserve">Suma </w:t>
            </w:r>
            <w:r w:rsidR="00F82BF7">
              <w:rPr>
                <w:rFonts w:ascii="Calibri" w:eastAsia="Times New Roman" w:hAnsi="Calibri" w:cs="Calibri"/>
                <w:b/>
                <w:bCs/>
                <w:color w:val="000000"/>
                <w:sz w:val="22"/>
                <w:lang w:eastAsia="pl-PL"/>
              </w:rPr>
              <w:t xml:space="preserve">- </w:t>
            </w:r>
            <w:r w:rsidRPr="00555E8A">
              <w:rPr>
                <w:rFonts w:ascii="Calibri" w:eastAsia="Times New Roman" w:hAnsi="Calibri" w:cs="Calibri"/>
                <w:b/>
                <w:bCs/>
                <w:color w:val="000000"/>
                <w:sz w:val="22"/>
                <w:lang w:eastAsia="pl-PL"/>
              </w:rPr>
              <w:t>kanalizacja sanitarna:</w:t>
            </w:r>
          </w:p>
        </w:tc>
        <w:tc>
          <w:tcPr>
            <w:tcW w:w="1525" w:type="dxa"/>
            <w:tcBorders>
              <w:top w:val="nil"/>
              <w:left w:val="nil"/>
              <w:bottom w:val="single" w:sz="4" w:space="0" w:color="auto"/>
              <w:right w:val="single" w:sz="8" w:space="0" w:color="auto"/>
            </w:tcBorders>
            <w:shd w:val="clear" w:color="auto" w:fill="auto"/>
            <w:noWrap/>
            <w:vAlign w:val="bottom"/>
          </w:tcPr>
          <w:p w14:paraId="2E451694" w14:textId="71E921A5" w:rsidR="00555E8A" w:rsidRPr="00752FD1" w:rsidRDefault="00555E8A" w:rsidP="00E327F5">
            <w:pPr>
              <w:spacing w:before="0" w:after="0" w:line="240" w:lineRule="auto"/>
              <w:jc w:val="right"/>
              <w:rPr>
                <w:rFonts w:ascii="Calibri" w:eastAsia="Times New Roman" w:hAnsi="Calibri" w:cs="Calibri"/>
                <w:b/>
                <w:bCs/>
                <w:color w:val="000000"/>
                <w:sz w:val="22"/>
                <w:lang w:eastAsia="pl-PL"/>
              </w:rPr>
            </w:pPr>
            <w:r w:rsidRPr="00752FD1">
              <w:rPr>
                <w:rFonts w:ascii="Calibri" w:eastAsia="Times New Roman" w:hAnsi="Calibri" w:cs="Calibri"/>
                <w:b/>
                <w:bCs/>
                <w:color w:val="000000"/>
                <w:sz w:val="22"/>
                <w:lang w:eastAsia="pl-PL"/>
              </w:rPr>
              <w:t>4.</w:t>
            </w:r>
            <w:r w:rsidR="000A59AD">
              <w:rPr>
                <w:rFonts w:ascii="Calibri" w:eastAsia="Times New Roman" w:hAnsi="Calibri" w:cs="Calibri"/>
                <w:b/>
                <w:bCs/>
                <w:color w:val="000000"/>
                <w:sz w:val="22"/>
                <w:lang w:eastAsia="pl-PL"/>
              </w:rPr>
              <w:t xml:space="preserve"> 0</w:t>
            </w:r>
            <w:r w:rsidR="002011CE">
              <w:rPr>
                <w:rFonts w:ascii="Calibri" w:eastAsia="Times New Roman" w:hAnsi="Calibri" w:cs="Calibri"/>
                <w:b/>
                <w:bCs/>
                <w:color w:val="000000"/>
                <w:sz w:val="22"/>
                <w:lang w:eastAsia="pl-PL"/>
              </w:rPr>
              <w:t>64,18</w:t>
            </w:r>
          </w:p>
        </w:tc>
      </w:tr>
      <w:tr w:rsidR="006A1C1E" w:rsidRPr="00DB0C78" w14:paraId="127A9705" w14:textId="77777777" w:rsidTr="00733089">
        <w:trPr>
          <w:trHeight w:val="280"/>
          <w:jc w:val="center"/>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287E5B20" w14:textId="24C7F3B1" w:rsidR="006A1C1E" w:rsidRPr="00752FD1" w:rsidRDefault="00E446AE" w:rsidP="003733F2">
            <w:pPr>
              <w:spacing w:line="276" w:lineRule="auto"/>
              <w:jc w:val="center"/>
              <w:rPr>
                <w:rFonts w:cs="Times New Roman"/>
                <w:color w:val="000000"/>
                <w:szCs w:val="24"/>
              </w:rPr>
            </w:pPr>
            <w:r>
              <w:rPr>
                <w:rFonts w:eastAsia="Times New Roman" w:cs="Times New Roman"/>
                <w:b/>
                <w:bCs/>
                <w:color w:val="000000"/>
                <w:szCs w:val="24"/>
                <w:lang w:eastAsia="pl-PL"/>
              </w:rPr>
              <w:t xml:space="preserve">ul. </w:t>
            </w:r>
            <w:r w:rsidR="006A1C1E" w:rsidRPr="00752FD1">
              <w:rPr>
                <w:rFonts w:eastAsia="Times New Roman" w:cs="Times New Roman"/>
                <w:b/>
                <w:bCs/>
                <w:color w:val="000000"/>
                <w:szCs w:val="24"/>
                <w:lang w:eastAsia="pl-PL"/>
              </w:rPr>
              <w:t>Kraszewskiego kd.</w:t>
            </w:r>
          </w:p>
        </w:tc>
      </w:tr>
      <w:tr w:rsidR="00175E75" w:rsidRPr="00DB0C78" w14:paraId="5061B4F1"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4005DBB" w14:textId="5135B288"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KRZ_3P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1D188A47" w14:textId="1D23D50A"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KRZ_4D</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tcPr>
          <w:p w14:paraId="517D9A3D" w14:textId="4ED7DDAF"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5A92E4D5" w14:textId="6D983940"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54,50</w:t>
            </w:r>
          </w:p>
        </w:tc>
      </w:tr>
      <w:tr w:rsidR="00175E75" w:rsidRPr="00DB0C78" w14:paraId="7418A13B"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4F675B2A" w14:textId="3F4BD2DC"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KRZ_3P</w:t>
            </w:r>
          </w:p>
        </w:tc>
        <w:tc>
          <w:tcPr>
            <w:tcW w:w="1525" w:type="dxa"/>
            <w:gridSpan w:val="2"/>
            <w:tcBorders>
              <w:top w:val="nil"/>
              <w:left w:val="nil"/>
              <w:bottom w:val="single" w:sz="4" w:space="0" w:color="auto"/>
              <w:right w:val="single" w:sz="4" w:space="0" w:color="auto"/>
            </w:tcBorders>
            <w:shd w:val="clear" w:color="auto" w:fill="auto"/>
            <w:noWrap/>
            <w:vAlign w:val="center"/>
          </w:tcPr>
          <w:p w14:paraId="4B213D63" w14:textId="22F972EB"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KRZ_4P</w:t>
            </w:r>
          </w:p>
        </w:tc>
        <w:tc>
          <w:tcPr>
            <w:tcW w:w="1525" w:type="dxa"/>
            <w:gridSpan w:val="4"/>
            <w:tcBorders>
              <w:top w:val="nil"/>
              <w:left w:val="nil"/>
              <w:bottom w:val="single" w:sz="4" w:space="0" w:color="auto"/>
              <w:right w:val="single" w:sz="4" w:space="0" w:color="auto"/>
            </w:tcBorders>
            <w:shd w:val="clear" w:color="auto" w:fill="auto"/>
            <w:noWrap/>
            <w:vAlign w:val="bottom"/>
          </w:tcPr>
          <w:p w14:paraId="553CE4B7" w14:textId="484418C0"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25" w:type="dxa"/>
            <w:tcBorders>
              <w:top w:val="nil"/>
              <w:left w:val="nil"/>
              <w:bottom w:val="single" w:sz="4" w:space="0" w:color="auto"/>
              <w:right w:val="single" w:sz="4" w:space="0" w:color="auto"/>
            </w:tcBorders>
            <w:shd w:val="clear" w:color="auto" w:fill="auto"/>
            <w:noWrap/>
            <w:vAlign w:val="bottom"/>
          </w:tcPr>
          <w:p w14:paraId="1C1F33F3" w14:textId="11C330C3"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8,50</w:t>
            </w:r>
          </w:p>
        </w:tc>
      </w:tr>
      <w:tr w:rsidR="00175E75" w:rsidRPr="00DB0C78" w14:paraId="02B3382C"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2C6CE184" w14:textId="12EEF45B"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KRZ_4P</w:t>
            </w:r>
          </w:p>
        </w:tc>
        <w:tc>
          <w:tcPr>
            <w:tcW w:w="1525" w:type="dxa"/>
            <w:gridSpan w:val="2"/>
            <w:tcBorders>
              <w:top w:val="nil"/>
              <w:left w:val="nil"/>
              <w:bottom w:val="single" w:sz="4" w:space="0" w:color="auto"/>
              <w:right w:val="single" w:sz="4" w:space="0" w:color="auto"/>
            </w:tcBorders>
            <w:shd w:val="clear" w:color="auto" w:fill="auto"/>
            <w:noWrap/>
            <w:vAlign w:val="center"/>
          </w:tcPr>
          <w:p w14:paraId="68144517" w14:textId="2F2FB757"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KRZ_5P</w:t>
            </w:r>
          </w:p>
        </w:tc>
        <w:tc>
          <w:tcPr>
            <w:tcW w:w="1525" w:type="dxa"/>
            <w:gridSpan w:val="4"/>
            <w:tcBorders>
              <w:top w:val="nil"/>
              <w:left w:val="nil"/>
              <w:bottom w:val="single" w:sz="4" w:space="0" w:color="auto"/>
              <w:right w:val="single" w:sz="4" w:space="0" w:color="auto"/>
            </w:tcBorders>
            <w:shd w:val="clear" w:color="auto" w:fill="auto"/>
            <w:noWrap/>
            <w:vAlign w:val="bottom"/>
          </w:tcPr>
          <w:p w14:paraId="6CAB6FC6" w14:textId="1A11155E"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25" w:type="dxa"/>
            <w:tcBorders>
              <w:top w:val="nil"/>
              <w:left w:val="nil"/>
              <w:bottom w:val="single" w:sz="4" w:space="0" w:color="auto"/>
              <w:right w:val="single" w:sz="4" w:space="0" w:color="auto"/>
            </w:tcBorders>
            <w:shd w:val="clear" w:color="auto" w:fill="auto"/>
            <w:noWrap/>
            <w:vAlign w:val="bottom"/>
          </w:tcPr>
          <w:p w14:paraId="07EBF8C4" w14:textId="2BD716DA"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42,00</w:t>
            </w:r>
          </w:p>
        </w:tc>
      </w:tr>
      <w:tr w:rsidR="00175E75" w:rsidRPr="00DB0C78" w14:paraId="472E5EAD"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307E8F9B" w14:textId="5A9F6288"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KRZ_5P</w:t>
            </w:r>
          </w:p>
        </w:tc>
        <w:tc>
          <w:tcPr>
            <w:tcW w:w="1525" w:type="dxa"/>
            <w:gridSpan w:val="2"/>
            <w:tcBorders>
              <w:top w:val="nil"/>
              <w:left w:val="nil"/>
              <w:bottom w:val="single" w:sz="4" w:space="0" w:color="auto"/>
              <w:right w:val="single" w:sz="4" w:space="0" w:color="auto"/>
            </w:tcBorders>
            <w:shd w:val="clear" w:color="auto" w:fill="auto"/>
            <w:noWrap/>
            <w:vAlign w:val="center"/>
          </w:tcPr>
          <w:p w14:paraId="0257F9D1" w14:textId="55C49F6B"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KRZ_6P</w:t>
            </w:r>
          </w:p>
        </w:tc>
        <w:tc>
          <w:tcPr>
            <w:tcW w:w="1525" w:type="dxa"/>
            <w:gridSpan w:val="4"/>
            <w:tcBorders>
              <w:top w:val="nil"/>
              <w:left w:val="nil"/>
              <w:bottom w:val="single" w:sz="4" w:space="0" w:color="auto"/>
              <w:right w:val="single" w:sz="4" w:space="0" w:color="auto"/>
            </w:tcBorders>
            <w:shd w:val="clear" w:color="auto" w:fill="auto"/>
            <w:noWrap/>
            <w:vAlign w:val="bottom"/>
          </w:tcPr>
          <w:p w14:paraId="04177C81" w14:textId="6320A451"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25" w:type="dxa"/>
            <w:tcBorders>
              <w:top w:val="nil"/>
              <w:left w:val="nil"/>
              <w:bottom w:val="single" w:sz="4" w:space="0" w:color="auto"/>
              <w:right w:val="single" w:sz="4" w:space="0" w:color="auto"/>
            </w:tcBorders>
            <w:shd w:val="clear" w:color="auto" w:fill="auto"/>
            <w:noWrap/>
            <w:vAlign w:val="bottom"/>
          </w:tcPr>
          <w:p w14:paraId="14100F79" w14:textId="766D0155"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25,50</w:t>
            </w:r>
          </w:p>
        </w:tc>
      </w:tr>
      <w:tr w:rsidR="00175E75" w:rsidRPr="00DB0C78" w14:paraId="1FA0314F"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58F2F99C" w14:textId="785A79ED"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KRZ_6P</w:t>
            </w:r>
          </w:p>
        </w:tc>
        <w:tc>
          <w:tcPr>
            <w:tcW w:w="1525" w:type="dxa"/>
            <w:gridSpan w:val="2"/>
            <w:tcBorders>
              <w:top w:val="nil"/>
              <w:left w:val="nil"/>
              <w:bottom w:val="single" w:sz="4" w:space="0" w:color="auto"/>
              <w:right w:val="single" w:sz="4" w:space="0" w:color="auto"/>
            </w:tcBorders>
            <w:shd w:val="clear" w:color="auto" w:fill="auto"/>
            <w:noWrap/>
            <w:vAlign w:val="center"/>
          </w:tcPr>
          <w:p w14:paraId="7C5EC743" w14:textId="40387619"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KRZ_7P</w:t>
            </w:r>
          </w:p>
        </w:tc>
        <w:tc>
          <w:tcPr>
            <w:tcW w:w="1525" w:type="dxa"/>
            <w:gridSpan w:val="4"/>
            <w:tcBorders>
              <w:top w:val="nil"/>
              <w:left w:val="nil"/>
              <w:bottom w:val="single" w:sz="4" w:space="0" w:color="auto"/>
              <w:right w:val="single" w:sz="4" w:space="0" w:color="auto"/>
            </w:tcBorders>
            <w:shd w:val="clear" w:color="auto" w:fill="auto"/>
            <w:noWrap/>
            <w:vAlign w:val="bottom"/>
          </w:tcPr>
          <w:p w14:paraId="5B0F3D44" w14:textId="0AD2BD93"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25" w:type="dxa"/>
            <w:tcBorders>
              <w:top w:val="nil"/>
              <w:left w:val="nil"/>
              <w:bottom w:val="single" w:sz="4" w:space="0" w:color="auto"/>
              <w:right w:val="single" w:sz="4" w:space="0" w:color="auto"/>
            </w:tcBorders>
            <w:shd w:val="clear" w:color="auto" w:fill="auto"/>
            <w:noWrap/>
            <w:vAlign w:val="bottom"/>
          </w:tcPr>
          <w:p w14:paraId="72AE3124" w14:textId="38CBC4DD"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62,50</w:t>
            </w:r>
          </w:p>
        </w:tc>
      </w:tr>
      <w:tr w:rsidR="00175E75" w:rsidRPr="00DB0C78" w14:paraId="1E97AA9E"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5F9067A8" w14:textId="11E3B230"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KRZ_7P</w:t>
            </w:r>
          </w:p>
        </w:tc>
        <w:tc>
          <w:tcPr>
            <w:tcW w:w="1525" w:type="dxa"/>
            <w:gridSpan w:val="2"/>
            <w:tcBorders>
              <w:top w:val="nil"/>
              <w:left w:val="nil"/>
              <w:bottom w:val="single" w:sz="4" w:space="0" w:color="auto"/>
              <w:right w:val="single" w:sz="4" w:space="0" w:color="auto"/>
            </w:tcBorders>
            <w:shd w:val="clear" w:color="auto" w:fill="auto"/>
            <w:noWrap/>
            <w:vAlign w:val="center"/>
          </w:tcPr>
          <w:p w14:paraId="41E58E91" w14:textId="59EB333F"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KRZ_8P</w:t>
            </w:r>
          </w:p>
        </w:tc>
        <w:tc>
          <w:tcPr>
            <w:tcW w:w="1525" w:type="dxa"/>
            <w:gridSpan w:val="4"/>
            <w:tcBorders>
              <w:top w:val="nil"/>
              <w:left w:val="nil"/>
              <w:bottom w:val="single" w:sz="4" w:space="0" w:color="auto"/>
              <w:right w:val="single" w:sz="4" w:space="0" w:color="auto"/>
            </w:tcBorders>
            <w:shd w:val="clear" w:color="auto" w:fill="auto"/>
            <w:noWrap/>
            <w:vAlign w:val="bottom"/>
          </w:tcPr>
          <w:p w14:paraId="1E9B3827" w14:textId="0F4CFEB1"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300</w:t>
            </w:r>
          </w:p>
        </w:tc>
        <w:tc>
          <w:tcPr>
            <w:tcW w:w="1525" w:type="dxa"/>
            <w:tcBorders>
              <w:top w:val="nil"/>
              <w:left w:val="nil"/>
              <w:bottom w:val="single" w:sz="4" w:space="0" w:color="auto"/>
              <w:right w:val="single" w:sz="4" w:space="0" w:color="auto"/>
            </w:tcBorders>
            <w:shd w:val="clear" w:color="auto" w:fill="auto"/>
            <w:noWrap/>
            <w:vAlign w:val="bottom"/>
          </w:tcPr>
          <w:p w14:paraId="43C60416" w14:textId="269215B6"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5,50</w:t>
            </w:r>
          </w:p>
        </w:tc>
      </w:tr>
      <w:tr w:rsidR="00175E75" w:rsidRPr="00DB0C78" w14:paraId="12DA1260"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5574C484" w14:textId="362B7B5F"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KRZ_8P</w:t>
            </w:r>
          </w:p>
        </w:tc>
        <w:tc>
          <w:tcPr>
            <w:tcW w:w="1525" w:type="dxa"/>
            <w:gridSpan w:val="2"/>
            <w:tcBorders>
              <w:top w:val="nil"/>
              <w:left w:val="nil"/>
              <w:bottom w:val="single" w:sz="4" w:space="0" w:color="auto"/>
              <w:right w:val="single" w:sz="4" w:space="0" w:color="auto"/>
            </w:tcBorders>
            <w:shd w:val="clear" w:color="auto" w:fill="auto"/>
            <w:noWrap/>
            <w:vAlign w:val="center"/>
          </w:tcPr>
          <w:p w14:paraId="7BA3D08B" w14:textId="60B798E6"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KRZ_9P</w:t>
            </w:r>
          </w:p>
        </w:tc>
        <w:tc>
          <w:tcPr>
            <w:tcW w:w="1525" w:type="dxa"/>
            <w:gridSpan w:val="4"/>
            <w:tcBorders>
              <w:top w:val="nil"/>
              <w:left w:val="nil"/>
              <w:bottom w:val="single" w:sz="4" w:space="0" w:color="auto"/>
              <w:right w:val="single" w:sz="4" w:space="0" w:color="auto"/>
            </w:tcBorders>
            <w:shd w:val="clear" w:color="auto" w:fill="auto"/>
            <w:noWrap/>
            <w:vAlign w:val="bottom"/>
          </w:tcPr>
          <w:p w14:paraId="56846778" w14:textId="683D107F"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300</w:t>
            </w:r>
          </w:p>
        </w:tc>
        <w:tc>
          <w:tcPr>
            <w:tcW w:w="1525" w:type="dxa"/>
            <w:tcBorders>
              <w:top w:val="nil"/>
              <w:left w:val="nil"/>
              <w:bottom w:val="single" w:sz="4" w:space="0" w:color="auto"/>
              <w:right w:val="single" w:sz="4" w:space="0" w:color="auto"/>
            </w:tcBorders>
            <w:shd w:val="clear" w:color="auto" w:fill="auto"/>
            <w:noWrap/>
            <w:vAlign w:val="bottom"/>
          </w:tcPr>
          <w:p w14:paraId="308253EA" w14:textId="0E339264"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26,00</w:t>
            </w:r>
          </w:p>
        </w:tc>
      </w:tr>
      <w:tr w:rsidR="00175E75" w:rsidRPr="00DB0C78" w14:paraId="2BA3AB3F"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52FFA299" w14:textId="39D78A5A"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KRZ_9P</w:t>
            </w:r>
          </w:p>
        </w:tc>
        <w:tc>
          <w:tcPr>
            <w:tcW w:w="1525" w:type="dxa"/>
            <w:gridSpan w:val="2"/>
            <w:tcBorders>
              <w:top w:val="nil"/>
              <w:left w:val="nil"/>
              <w:bottom w:val="single" w:sz="4" w:space="0" w:color="auto"/>
              <w:right w:val="single" w:sz="4" w:space="0" w:color="auto"/>
            </w:tcBorders>
            <w:shd w:val="clear" w:color="auto" w:fill="auto"/>
            <w:noWrap/>
            <w:vAlign w:val="center"/>
          </w:tcPr>
          <w:p w14:paraId="340DAA7D" w14:textId="5A4C9734"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KRZ_10P</w:t>
            </w:r>
          </w:p>
        </w:tc>
        <w:tc>
          <w:tcPr>
            <w:tcW w:w="1525" w:type="dxa"/>
            <w:gridSpan w:val="4"/>
            <w:tcBorders>
              <w:top w:val="nil"/>
              <w:left w:val="nil"/>
              <w:bottom w:val="single" w:sz="4" w:space="0" w:color="auto"/>
              <w:right w:val="single" w:sz="4" w:space="0" w:color="auto"/>
            </w:tcBorders>
            <w:shd w:val="clear" w:color="auto" w:fill="auto"/>
            <w:noWrap/>
            <w:vAlign w:val="bottom"/>
          </w:tcPr>
          <w:p w14:paraId="0B524E43" w14:textId="1EA92312"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300</w:t>
            </w:r>
          </w:p>
        </w:tc>
        <w:tc>
          <w:tcPr>
            <w:tcW w:w="1525" w:type="dxa"/>
            <w:tcBorders>
              <w:top w:val="nil"/>
              <w:left w:val="nil"/>
              <w:bottom w:val="single" w:sz="4" w:space="0" w:color="auto"/>
              <w:right w:val="single" w:sz="4" w:space="0" w:color="auto"/>
            </w:tcBorders>
            <w:shd w:val="clear" w:color="auto" w:fill="auto"/>
            <w:noWrap/>
            <w:vAlign w:val="bottom"/>
          </w:tcPr>
          <w:p w14:paraId="6F911370" w14:textId="49F0D728"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41,50</w:t>
            </w:r>
          </w:p>
        </w:tc>
      </w:tr>
      <w:tr w:rsidR="00175E75" w:rsidRPr="00DB0C78" w14:paraId="67E8BE1F"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40ED5798" w14:textId="026A1A1A"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KRZ_10P</w:t>
            </w:r>
          </w:p>
        </w:tc>
        <w:tc>
          <w:tcPr>
            <w:tcW w:w="1525" w:type="dxa"/>
            <w:gridSpan w:val="2"/>
            <w:tcBorders>
              <w:top w:val="nil"/>
              <w:left w:val="nil"/>
              <w:bottom w:val="single" w:sz="4" w:space="0" w:color="auto"/>
              <w:right w:val="single" w:sz="4" w:space="0" w:color="auto"/>
            </w:tcBorders>
            <w:shd w:val="clear" w:color="auto" w:fill="auto"/>
            <w:noWrap/>
            <w:vAlign w:val="center"/>
          </w:tcPr>
          <w:p w14:paraId="6C463589" w14:textId="07AF4CC2"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KRZ_11P</w:t>
            </w:r>
          </w:p>
        </w:tc>
        <w:tc>
          <w:tcPr>
            <w:tcW w:w="1525" w:type="dxa"/>
            <w:gridSpan w:val="4"/>
            <w:tcBorders>
              <w:top w:val="nil"/>
              <w:left w:val="nil"/>
              <w:bottom w:val="single" w:sz="4" w:space="0" w:color="auto"/>
              <w:right w:val="single" w:sz="4" w:space="0" w:color="auto"/>
            </w:tcBorders>
            <w:shd w:val="clear" w:color="auto" w:fill="auto"/>
            <w:noWrap/>
            <w:vAlign w:val="bottom"/>
          </w:tcPr>
          <w:p w14:paraId="5C80C85F" w14:textId="52BF91CE"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300</w:t>
            </w:r>
          </w:p>
        </w:tc>
        <w:tc>
          <w:tcPr>
            <w:tcW w:w="1525" w:type="dxa"/>
            <w:tcBorders>
              <w:top w:val="nil"/>
              <w:left w:val="nil"/>
              <w:bottom w:val="single" w:sz="4" w:space="0" w:color="auto"/>
              <w:right w:val="single" w:sz="4" w:space="0" w:color="auto"/>
            </w:tcBorders>
            <w:shd w:val="clear" w:color="auto" w:fill="auto"/>
            <w:noWrap/>
            <w:vAlign w:val="bottom"/>
          </w:tcPr>
          <w:p w14:paraId="5393CB3D" w14:textId="0ED3D83F"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16,00</w:t>
            </w:r>
          </w:p>
        </w:tc>
      </w:tr>
      <w:tr w:rsidR="00175E75" w:rsidRPr="00DB0C78" w14:paraId="2E9CD99A"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66D298BB" w14:textId="6C4AC47A"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KRZ_11P</w:t>
            </w:r>
          </w:p>
        </w:tc>
        <w:tc>
          <w:tcPr>
            <w:tcW w:w="1525" w:type="dxa"/>
            <w:gridSpan w:val="2"/>
            <w:tcBorders>
              <w:top w:val="nil"/>
              <w:left w:val="nil"/>
              <w:bottom w:val="single" w:sz="4" w:space="0" w:color="auto"/>
              <w:right w:val="single" w:sz="4" w:space="0" w:color="auto"/>
            </w:tcBorders>
            <w:shd w:val="clear" w:color="auto" w:fill="auto"/>
            <w:noWrap/>
            <w:vAlign w:val="center"/>
          </w:tcPr>
          <w:p w14:paraId="383A263C" w14:textId="0A772D67"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KRZ_12P</w:t>
            </w:r>
          </w:p>
        </w:tc>
        <w:tc>
          <w:tcPr>
            <w:tcW w:w="1525" w:type="dxa"/>
            <w:gridSpan w:val="4"/>
            <w:tcBorders>
              <w:top w:val="nil"/>
              <w:left w:val="nil"/>
              <w:bottom w:val="single" w:sz="4" w:space="0" w:color="auto"/>
              <w:right w:val="single" w:sz="4" w:space="0" w:color="auto"/>
            </w:tcBorders>
            <w:shd w:val="clear" w:color="auto" w:fill="auto"/>
            <w:noWrap/>
            <w:vAlign w:val="bottom"/>
          </w:tcPr>
          <w:p w14:paraId="29D99FA5" w14:textId="6921E7A5"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300</w:t>
            </w:r>
          </w:p>
        </w:tc>
        <w:tc>
          <w:tcPr>
            <w:tcW w:w="1525" w:type="dxa"/>
            <w:tcBorders>
              <w:top w:val="nil"/>
              <w:left w:val="nil"/>
              <w:bottom w:val="single" w:sz="4" w:space="0" w:color="auto"/>
              <w:right w:val="single" w:sz="4" w:space="0" w:color="auto"/>
            </w:tcBorders>
            <w:shd w:val="clear" w:color="auto" w:fill="auto"/>
            <w:noWrap/>
            <w:vAlign w:val="bottom"/>
          </w:tcPr>
          <w:p w14:paraId="1CCE3A3C" w14:textId="7AAF4F17"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12,00</w:t>
            </w:r>
          </w:p>
        </w:tc>
      </w:tr>
      <w:tr w:rsidR="00175E75" w:rsidRPr="00DB0C78" w14:paraId="6A8206ED"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5254BF90" w14:textId="0F7079C5"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KRZ_12P</w:t>
            </w:r>
          </w:p>
        </w:tc>
        <w:tc>
          <w:tcPr>
            <w:tcW w:w="1525" w:type="dxa"/>
            <w:gridSpan w:val="2"/>
            <w:tcBorders>
              <w:top w:val="nil"/>
              <w:left w:val="nil"/>
              <w:bottom w:val="single" w:sz="4" w:space="0" w:color="auto"/>
              <w:right w:val="single" w:sz="4" w:space="0" w:color="auto"/>
            </w:tcBorders>
            <w:shd w:val="clear" w:color="auto" w:fill="auto"/>
            <w:noWrap/>
            <w:vAlign w:val="center"/>
          </w:tcPr>
          <w:p w14:paraId="1845D041" w14:textId="2FD232E6"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KRZ_13P</w:t>
            </w:r>
          </w:p>
        </w:tc>
        <w:tc>
          <w:tcPr>
            <w:tcW w:w="1525" w:type="dxa"/>
            <w:gridSpan w:val="4"/>
            <w:tcBorders>
              <w:top w:val="nil"/>
              <w:left w:val="nil"/>
              <w:bottom w:val="single" w:sz="4" w:space="0" w:color="auto"/>
              <w:right w:val="single" w:sz="4" w:space="0" w:color="auto"/>
            </w:tcBorders>
            <w:shd w:val="clear" w:color="auto" w:fill="auto"/>
            <w:noWrap/>
            <w:vAlign w:val="bottom"/>
          </w:tcPr>
          <w:p w14:paraId="49531864" w14:textId="08D893CB"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300</w:t>
            </w:r>
          </w:p>
        </w:tc>
        <w:tc>
          <w:tcPr>
            <w:tcW w:w="1525" w:type="dxa"/>
            <w:tcBorders>
              <w:top w:val="nil"/>
              <w:left w:val="nil"/>
              <w:bottom w:val="single" w:sz="4" w:space="0" w:color="auto"/>
              <w:right w:val="single" w:sz="4" w:space="0" w:color="auto"/>
            </w:tcBorders>
            <w:shd w:val="clear" w:color="auto" w:fill="auto"/>
            <w:noWrap/>
            <w:vAlign w:val="bottom"/>
          </w:tcPr>
          <w:p w14:paraId="13DB98CF" w14:textId="61CCC2D2"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12,50</w:t>
            </w:r>
          </w:p>
        </w:tc>
      </w:tr>
      <w:tr w:rsidR="00175E75" w:rsidRPr="00DB0C78" w14:paraId="65A07060" w14:textId="77777777" w:rsidTr="00733089">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1950A81D" w14:textId="43050C43"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KRZ_13P</w:t>
            </w:r>
          </w:p>
        </w:tc>
        <w:tc>
          <w:tcPr>
            <w:tcW w:w="1525" w:type="dxa"/>
            <w:gridSpan w:val="2"/>
            <w:tcBorders>
              <w:top w:val="nil"/>
              <w:left w:val="nil"/>
              <w:bottom w:val="single" w:sz="4" w:space="0" w:color="auto"/>
              <w:right w:val="single" w:sz="4" w:space="0" w:color="auto"/>
            </w:tcBorders>
            <w:shd w:val="clear" w:color="auto" w:fill="auto"/>
            <w:noWrap/>
            <w:vAlign w:val="center"/>
          </w:tcPr>
          <w:p w14:paraId="464E173C" w14:textId="2456FEA9" w:rsidR="00175E75" w:rsidRPr="00255ED0" w:rsidRDefault="00175E75" w:rsidP="00175E75">
            <w:pPr>
              <w:spacing w:line="276" w:lineRule="auto"/>
              <w:rPr>
                <w:rFonts w:cs="Times New Roman"/>
                <w:color w:val="000000"/>
                <w:szCs w:val="24"/>
              </w:rPr>
            </w:pPr>
            <w:r>
              <w:rPr>
                <w:rFonts w:ascii="Czcionka tekstu podstawowego" w:hAnsi="Czcionka tekstu podstawowego"/>
                <w:color w:val="000000"/>
                <w:sz w:val="22"/>
              </w:rPr>
              <w:t>KRZ_14P</w:t>
            </w:r>
          </w:p>
        </w:tc>
        <w:tc>
          <w:tcPr>
            <w:tcW w:w="1525" w:type="dxa"/>
            <w:gridSpan w:val="4"/>
            <w:tcBorders>
              <w:top w:val="nil"/>
              <w:left w:val="nil"/>
              <w:bottom w:val="single" w:sz="4" w:space="0" w:color="auto"/>
              <w:right w:val="single" w:sz="4" w:space="0" w:color="auto"/>
            </w:tcBorders>
            <w:shd w:val="clear" w:color="auto" w:fill="auto"/>
            <w:noWrap/>
            <w:vAlign w:val="bottom"/>
          </w:tcPr>
          <w:p w14:paraId="3CDE2334" w14:textId="65AC5F85" w:rsidR="00175E75" w:rsidRPr="00255ED0" w:rsidRDefault="00175E75" w:rsidP="00175E75">
            <w:pPr>
              <w:spacing w:line="276" w:lineRule="auto"/>
              <w:jc w:val="center"/>
              <w:rPr>
                <w:rFonts w:cs="Times New Roman"/>
                <w:color w:val="000000"/>
                <w:szCs w:val="24"/>
              </w:rPr>
            </w:pPr>
            <w:r>
              <w:rPr>
                <w:rFonts w:ascii="Czcionka tekstu podstawowego" w:hAnsi="Czcionka tekstu podstawowego"/>
                <w:color w:val="000000"/>
                <w:sz w:val="22"/>
              </w:rPr>
              <w:t>300</w:t>
            </w:r>
          </w:p>
        </w:tc>
        <w:tc>
          <w:tcPr>
            <w:tcW w:w="1525" w:type="dxa"/>
            <w:tcBorders>
              <w:top w:val="nil"/>
              <w:left w:val="nil"/>
              <w:bottom w:val="single" w:sz="4" w:space="0" w:color="auto"/>
              <w:right w:val="single" w:sz="4" w:space="0" w:color="auto"/>
            </w:tcBorders>
            <w:shd w:val="clear" w:color="auto" w:fill="auto"/>
            <w:noWrap/>
            <w:vAlign w:val="bottom"/>
          </w:tcPr>
          <w:p w14:paraId="30F94387" w14:textId="4E106D94" w:rsidR="00175E75" w:rsidRPr="00752FD1" w:rsidRDefault="00175E75" w:rsidP="00175E75">
            <w:pPr>
              <w:spacing w:line="276" w:lineRule="auto"/>
              <w:jc w:val="center"/>
              <w:rPr>
                <w:rFonts w:cs="Times New Roman"/>
                <w:color w:val="000000"/>
                <w:szCs w:val="24"/>
              </w:rPr>
            </w:pPr>
            <w:r w:rsidRPr="00752FD1">
              <w:rPr>
                <w:rFonts w:ascii="Czcionka tekstu podstawowego" w:hAnsi="Czcionka tekstu podstawowego"/>
                <w:color w:val="000000"/>
                <w:sz w:val="22"/>
              </w:rPr>
              <w:t>25,50</w:t>
            </w:r>
          </w:p>
        </w:tc>
      </w:tr>
      <w:tr w:rsidR="00BA5FC4" w:rsidRPr="00DB0C78" w14:paraId="1A7F38C7" w14:textId="77777777" w:rsidTr="00733089">
        <w:trPr>
          <w:trHeight w:val="280"/>
          <w:jc w:val="center"/>
        </w:trPr>
        <w:tc>
          <w:tcPr>
            <w:tcW w:w="6100" w:type="dxa"/>
            <w:gridSpan w:val="9"/>
            <w:tcBorders>
              <w:top w:val="nil"/>
              <w:left w:val="single" w:sz="4" w:space="0" w:color="auto"/>
              <w:bottom w:val="single" w:sz="4" w:space="0" w:color="auto"/>
              <w:right w:val="single" w:sz="4" w:space="0" w:color="auto"/>
            </w:tcBorders>
            <w:shd w:val="clear" w:color="auto" w:fill="auto"/>
            <w:noWrap/>
            <w:vAlign w:val="center"/>
          </w:tcPr>
          <w:p w14:paraId="7C7E75EE" w14:textId="1705730A" w:rsidR="00BA5FC4" w:rsidRPr="00752FD1" w:rsidRDefault="00E446AE" w:rsidP="006A1C1E">
            <w:pPr>
              <w:spacing w:line="276" w:lineRule="auto"/>
              <w:jc w:val="center"/>
              <w:rPr>
                <w:rFonts w:ascii="Arial" w:hAnsi="Arial" w:cs="Arial"/>
                <w:color w:val="000000"/>
                <w:sz w:val="22"/>
              </w:rPr>
            </w:pPr>
            <w:r>
              <w:rPr>
                <w:rFonts w:ascii="Arial" w:hAnsi="Arial" w:cs="Arial"/>
                <w:b/>
                <w:bCs/>
                <w:color w:val="000000"/>
                <w:sz w:val="22"/>
              </w:rPr>
              <w:t xml:space="preserve">ul. </w:t>
            </w:r>
            <w:r w:rsidR="00BA5FC4" w:rsidRPr="00752FD1">
              <w:rPr>
                <w:rFonts w:ascii="Arial" w:hAnsi="Arial" w:cs="Arial"/>
                <w:b/>
                <w:bCs/>
                <w:color w:val="000000"/>
                <w:sz w:val="22"/>
              </w:rPr>
              <w:t>Sucha kd.</w:t>
            </w:r>
          </w:p>
        </w:tc>
      </w:tr>
      <w:tr w:rsidR="008F2820" w:rsidRPr="00DB0C78" w14:paraId="4DEF0959"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DDA4C1" w14:textId="3AA82695" w:rsidR="008F2820" w:rsidRDefault="008F2820" w:rsidP="008F2820">
            <w:pPr>
              <w:spacing w:line="276" w:lineRule="auto"/>
              <w:rPr>
                <w:rFonts w:ascii="Arial" w:hAnsi="Arial" w:cs="Arial"/>
                <w:color w:val="000000"/>
                <w:sz w:val="22"/>
              </w:rPr>
            </w:pPr>
            <w:r>
              <w:rPr>
                <w:rFonts w:ascii="Czcionka tekstu podstawowego" w:hAnsi="Czcionka tekstu podstawowego"/>
                <w:color w:val="000000"/>
                <w:sz w:val="22"/>
              </w:rPr>
              <w:t>AKD_90P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71064CB0" w14:textId="5FDCEA95" w:rsidR="008F2820" w:rsidRDefault="008F2820" w:rsidP="008F2820">
            <w:pPr>
              <w:spacing w:line="276" w:lineRule="auto"/>
              <w:rPr>
                <w:rFonts w:ascii="Arial" w:hAnsi="Arial" w:cs="Arial"/>
                <w:color w:val="000000"/>
                <w:sz w:val="22"/>
              </w:rPr>
            </w:pPr>
            <w:r>
              <w:rPr>
                <w:rFonts w:ascii="Czcionka tekstu podstawowego" w:hAnsi="Czcionka tekstu podstawowego"/>
                <w:sz w:val="22"/>
              </w:rPr>
              <w:t>AKD_33P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19B8EE35" w14:textId="392048C5"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71AE1" w14:textId="0146742B" w:rsidR="008F2820" w:rsidRPr="00752FD1"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55,50</w:t>
            </w:r>
          </w:p>
        </w:tc>
      </w:tr>
      <w:tr w:rsidR="008F2820" w:rsidRPr="00DB0C78" w14:paraId="396B748C"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39D14D1" w14:textId="2A973867" w:rsidR="008F2820" w:rsidRDefault="008F2820" w:rsidP="008F2820">
            <w:pPr>
              <w:spacing w:line="276" w:lineRule="auto"/>
              <w:rPr>
                <w:rFonts w:ascii="Arial" w:hAnsi="Arial" w:cs="Arial"/>
                <w:color w:val="000000"/>
                <w:sz w:val="22"/>
              </w:rPr>
            </w:pPr>
            <w:r>
              <w:rPr>
                <w:rFonts w:ascii="Czcionka tekstu podstawowego" w:hAnsi="Czcionka tekstu podstawowego"/>
                <w:sz w:val="22"/>
              </w:rPr>
              <w:t>AKD_33P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4C346D97" w14:textId="065B9E90"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125D27A1" w14:textId="03DEB74F"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602F0" w14:textId="5767020A" w:rsidR="008F2820" w:rsidRPr="00752FD1"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21,00</w:t>
            </w:r>
          </w:p>
        </w:tc>
      </w:tr>
      <w:tr w:rsidR="008F2820" w:rsidRPr="00DB0C78" w14:paraId="6DF0668D"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630403" w14:textId="169DAA98"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739DC92B" w14:textId="39A63A4C"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SUC_2P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073B6DE9" w14:textId="39174E7A"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43DB8" w14:textId="3DBBA9F0" w:rsidR="008F2820" w:rsidRPr="00752FD1"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18,50</w:t>
            </w:r>
          </w:p>
        </w:tc>
      </w:tr>
      <w:tr w:rsidR="008F2820" w:rsidRPr="00DB0C78" w14:paraId="0E3E9905"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EFEF812" w14:textId="4B037496"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SUC_2P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367F8C8D" w14:textId="5E9C8E35"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SUC_3P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563FD809" w14:textId="370880CA"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FB0CD" w14:textId="549F0B37" w:rsidR="008F2820" w:rsidRPr="00752FD1"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46,00</w:t>
            </w:r>
          </w:p>
        </w:tc>
      </w:tr>
      <w:tr w:rsidR="008F2820" w:rsidRPr="00DB0C78" w14:paraId="08596998"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281018D" w14:textId="5A587878"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SUC_3P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7A25428E" w14:textId="0F1266D8"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SUC_4P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0277349B" w14:textId="50001860"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9CAE4" w14:textId="26D36A38" w:rsidR="008F2820" w:rsidRPr="00752FD1"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43,00</w:t>
            </w:r>
          </w:p>
        </w:tc>
      </w:tr>
      <w:tr w:rsidR="008F2820" w:rsidRPr="00DB0C78" w14:paraId="6D360CF2"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34B1C0" w14:textId="4B4984ED"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SUC_4P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2594022C" w14:textId="5E7D46D9"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SUC_5P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3A240948" w14:textId="0713C901"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4EAF2" w14:textId="3C1DCC57" w:rsidR="008F2820" w:rsidRPr="00752FD1"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46,50</w:t>
            </w:r>
          </w:p>
        </w:tc>
      </w:tr>
      <w:tr w:rsidR="008F2820" w:rsidRPr="00DB0C78" w14:paraId="54FFCD5E"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D9B813F" w14:textId="7754F746"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SUC_5P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1BA25ED" w14:textId="119F4107"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SUC_6P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3D4DDF59" w14:textId="258E621E"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E2289" w14:textId="2F7569E7" w:rsidR="008F2820" w:rsidRPr="00752FD1"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62,00</w:t>
            </w:r>
          </w:p>
        </w:tc>
      </w:tr>
      <w:tr w:rsidR="008F2820" w:rsidRPr="00DB0C78" w14:paraId="7EBFFFE1"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F26D8E7" w14:textId="37B7675E"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SUC_6P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705C0988" w14:textId="1205427D"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SUC_7P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15E68AAA" w14:textId="6ED477DE"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6250BB" w14:textId="4C6836F2" w:rsidR="008F2820" w:rsidRPr="00752FD1"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21,00</w:t>
            </w:r>
          </w:p>
        </w:tc>
      </w:tr>
      <w:tr w:rsidR="008F2820" w:rsidRPr="00DB0C78" w14:paraId="38E4D879"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C854CC" w14:textId="036A3864"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SUC_7P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E69EBE6" w14:textId="1D020855" w:rsidR="008F2820" w:rsidRDefault="008F2820" w:rsidP="008F2820">
            <w:pPr>
              <w:spacing w:line="276" w:lineRule="auto"/>
              <w:rPr>
                <w:rFonts w:ascii="Arial" w:hAnsi="Arial" w:cs="Arial"/>
                <w:color w:val="000000"/>
                <w:sz w:val="22"/>
              </w:rPr>
            </w:pPr>
            <w:r>
              <w:rPr>
                <w:rFonts w:ascii="Czcionka tekstu podstawowego" w:hAnsi="Czcionka tekstu podstawowego"/>
                <w:color w:val="000000"/>
                <w:sz w:val="22"/>
              </w:rPr>
              <w:t>SUC_8P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708BD5EE" w14:textId="72065A9A"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B0392" w14:textId="7F3BDE8E" w:rsidR="008F2820" w:rsidRPr="00752FD1"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39,00</w:t>
            </w:r>
          </w:p>
        </w:tc>
      </w:tr>
      <w:tr w:rsidR="008F2820" w:rsidRPr="00DB0C78" w14:paraId="3E687E13"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E516B08" w14:textId="2B30840B" w:rsidR="008F2820" w:rsidRDefault="008F2820" w:rsidP="008F2820">
            <w:pPr>
              <w:spacing w:line="276" w:lineRule="auto"/>
              <w:rPr>
                <w:rFonts w:ascii="Arial" w:hAnsi="Arial" w:cs="Arial"/>
                <w:color w:val="000000"/>
                <w:sz w:val="22"/>
              </w:rPr>
            </w:pPr>
            <w:r>
              <w:rPr>
                <w:rFonts w:ascii="Czcionka tekstu podstawowego" w:hAnsi="Czcionka tekstu podstawowego"/>
                <w:color w:val="000000"/>
                <w:sz w:val="22"/>
              </w:rPr>
              <w:t>SUC_8P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5483D9E9" w14:textId="7F467388"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SUC_9P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614BAED6" w14:textId="4CCB2AEE"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F36DD" w14:textId="490D24C0" w:rsidR="008F2820" w:rsidRPr="00752FD1"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66,00</w:t>
            </w:r>
          </w:p>
        </w:tc>
      </w:tr>
      <w:tr w:rsidR="008F2820" w:rsidRPr="00DB0C78" w14:paraId="53F48BA9"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B964CF" w14:textId="51432DB6"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SUC_9P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85D4518" w14:textId="193D70B7"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SUC_10P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5D309923" w14:textId="6519EEE6"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FB160" w14:textId="1020AC48" w:rsidR="008F2820" w:rsidRPr="00752FD1"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61,00</w:t>
            </w:r>
          </w:p>
        </w:tc>
      </w:tr>
      <w:tr w:rsidR="008F2820" w:rsidRPr="00DB0C78" w14:paraId="17A6A311"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79EBFCA" w14:textId="1E048A15"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SUC_10P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503089B7" w14:textId="2F321721"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SUC_11P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71200972" w14:textId="2FAE1C1D"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73DB1" w14:textId="0F1D4827"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53,50</w:t>
            </w:r>
          </w:p>
        </w:tc>
      </w:tr>
      <w:tr w:rsidR="008F2820" w:rsidRPr="00DB0C78" w14:paraId="5296F097"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F84D6CB" w14:textId="5B1266F6"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SUC_11P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6310AA0" w14:textId="6C04D0BE"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SUC_12P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02719703" w14:textId="0FC90003"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AFD5E" w14:textId="6556365D"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54,00</w:t>
            </w:r>
          </w:p>
        </w:tc>
      </w:tr>
      <w:tr w:rsidR="008F2820" w:rsidRPr="00DB0C78" w14:paraId="5C093D09"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98C1DA" w14:textId="2EEDBCDD"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SUC_12P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16517861" w14:textId="717330CA"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SUC_13P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4E83CCD9" w14:textId="6B23B2A9"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66FBC" w14:textId="6EDF6FD0"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61,00</w:t>
            </w:r>
          </w:p>
        </w:tc>
      </w:tr>
      <w:tr w:rsidR="008F2820" w:rsidRPr="00DB0C78" w14:paraId="5A772C7E"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7775E2" w14:textId="6E1DBBFC"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SUC_13P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26F2435C" w14:textId="05C19F7F"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SUC_14P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370ED53F" w14:textId="701082CE"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7ADE6" w14:textId="574D2CC0"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56,00</w:t>
            </w:r>
          </w:p>
        </w:tc>
      </w:tr>
      <w:tr w:rsidR="008F2820" w:rsidRPr="00DB0C78" w14:paraId="01A5C8E5"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8F2B2BE" w14:textId="27CC092C" w:rsidR="008F2820" w:rsidRDefault="008F2820" w:rsidP="008F2820">
            <w:pPr>
              <w:spacing w:line="276" w:lineRule="auto"/>
              <w:rPr>
                <w:rFonts w:ascii="Arial" w:hAnsi="Arial" w:cs="Arial"/>
                <w:color w:val="000000"/>
                <w:sz w:val="22"/>
              </w:rPr>
            </w:pPr>
            <w:r>
              <w:rPr>
                <w:rFonts w:ascii="Czcionka tekstu podstawowego" w:hAnsi="Czcionka tekstu podstawowego"/>
                <w:sz w:val="22"/>
              </w:rPr>
              <w:lastRenderedPageBreak/>
              <w:t>SUC_14P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01BFFC1E" w14:textId="5988A7C3"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SUC_15P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3D37BD40" w14:textId="6A98C851"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41C7E" w14:textId="7F1DEAF7"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43,00</w:t>
            </w:r>
          </w:p>
        </w:tc>
      </w:tr>
      <w:tr w:rsidR="008F2820" w:rsidRPr="00DB0C78" w14:paraId="780ECF21"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018B8BB" w14:textId="61ABACF7"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SUC_15P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5F73B8F9" w14:textId="12175CCC"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SUC_16P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758C01FE" w14:textId="254FB928"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56FCD" w14:textId="62125EBF"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42,00</w:t>
            </w:r>
          </w:p>
        </w:tc>
      </w:tr>
      <w:tr w:rsidR="008F2820" w:rsidRPr="00DB0C78" w14:paraId="5E8EAE0E"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B2D2603" w14:textId="6634809A"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SUC_16P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3E183933" w14:textId="0736882A"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SUC_17P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425739F6" w14:textId="52125C2B"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76371" w14:textId="54D9CFA0"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54,50</w:t>
            </w:r>
          </w:p>
        </w:tc>
      </w:tr>
      <w:tr w:rsidR="008F2820" w:rsidRPr="00DB0C78" w14:paraId="3E54D76D"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2B83E48" w14:textId="719BAFE6"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SUC_17P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113A18EA" w14:textId="7CB7F0AE"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SUC_18P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7CDA8ACB" w14:textId="3799333B"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B7A04" w14:textId="504D1A47"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52,50</w:t>
            </w:r>
          </w:p>
        </w:tc>
      </w:tr>
      <w:tr w:rsidR="008F2820" w:rsidRPr="00DB0C78" w14:paraId="675EEECB"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7D9409F" w14:textId="769F4496"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SUC_18P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4490ED4D" w14:textId="57171AC3"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SUC_19P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06EC7F23" w14:textId="2C6A96D0"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6253A" w14:textId="4CF9F6E7"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60,50</w:t>
            </w:r>
          </w:p>
        </w:tc>
      </w:tr>
      <w:tr w:rsidR="008F2820" w:rsidRPr="00DB0C78" w14:paraId="34C08B16"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FFBE1F3" w14:textId="3F371E94"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SUC_19P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3D17F8F3" w14:textId="409CDB8C"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SUC_19(2)P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5BB65BAA" w14:textId="5C9F6426"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77D58" w14:textId="0E7BE7ED"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35,00</w:t>
            </w:r>
          </w:p>
        </w:tc>
      </w:tr>
      <w:tr w:rsidR="008F2820" w:rsidRPr="00DB0C78" w14:paraId="4795C7B2"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9A4970B" w14:textId="32C876C3"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SUC_19(2)P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1A4368D9" w14:textId="4F80E750"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SUC_20P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271A1D3B" w14:textId="1F36C50D"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03674" w14:textId="53FAC637"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25,00</w:t>
            </w:r>
          </w:p>
        </w:tc>
      </w:tr>
      <w:tr w:rsidR="008F2820" w:rsidRPr="00DB0C78" w14:paraId="114D5135" w14:textId="77777777" w:rsidTr="008F2820">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81AE369" w14:textId="4C297949"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SUC_20P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1A9314A1" w14:textId="6E1EBE88"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SUC_21P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178B2408" w14:textId="2C805F85"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1FB95" w14:textId="60AC6276"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45,00</w:t>
            </w:r>
          </w:p>
        </w:tc>
      </w:tr>
      <w:tr w:rsidR="008F2820" w:rsidRPr="00DB0C78" w14:paraId="741A1E49" w14:textId="77777777" w:rsidTr="008F2820">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5E311C11" w14:textId="66D64609"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SUC_21P</w:t>
            </w:r>
          </w:p>
        </w:tc>
        <w:tc>
          <w:tcPr>
            <w:tcW w:w="1525" w:type="dxa"/>
            <w:gridSpan w:val="2"/>
            <w:tcBorders>
              <w:top w:val="nil"/>
              <w:left w:val="nil"/>
              <w:bottom w:val="single" w:sz="4" w:space="0" w:color="auto"/>
              <w:right w:val="single" w:sz="4" w:space="0" w:color="auto"/>
            </w:tcBorders>
            <w:shd w:val="clear" w:color="auto" w:fill="auto"/>
            <w:noWrap/>
            <w:vAlign w:val="center"/>
          </w:tcPr>
          <w:p w14:paraId="1D0EB2C3" w14:textId="4549B5A4" w:rsidR="008F2820" w:rsidRDefault="008F2820" w:rsidP="008F2820">
            <w:pPr>
              <w:spacing w:line="276" w:lineRule="auto"/>
              <w:rPr>
                <w:rFonts w:ascii="Arial" w:hAnsi="Arial" w:cs="Arial"/>
                <w:color w:val="000000"/>
                <w:sz w:val="22"/>
              </w:rPr>
            </w:pPr>
            <w:r>
              <w:rPr>
                <w:rFonts w:ascii="Czcionka tekstu podstawowego" w:hAnsi="Czcionka tekstu podstawowego"/>
                <w:sz w:val="22"/>
              </w:rPr>
              <w:t>SUC_56P</w:t>
            </w:r>
          </w:p>
        </w:tc>
        <w:tc>
          <w:tcPr>
            <w:tcW w:w="1525" w:type="dxa"/>
            <w:gridSpan w:val="4"/>
            <w:tcBorders>
              <w:top w:val="nil"/>
              <w:left w:val="nil"/>
              <w:bottom w:val="single" w:sz="4" w:space="0" w:color="auto"/>
              <w:right w:val="single" w:sz="4" w:space="0" w:color="auto"/>
            </w:tcBorders>
            <w:shd w:val="clear" w:color="auto" w:fill="auto"/>
            <w:noWrap/>
            <w:vAlign w:val="center"/>
          </w:tcPr>
          <w:p w14:paraId="57EC9C9C" w14:textId="37CA1D69"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0E83C" w14:textId="48643CF1" w:rsidR="008F2820" w:rsidRDefault="008F2820" w:rsidP="008F2820">
            <w:pPr>
              <w:spacing w:line="276" w:lineRule="auto"/>
              <w:jc w:val="center"/>
              <w:rPr>
                <w:rFonts w:ascii="Arial" w:hAnsi="Arial" w:cs="Arial"/>
                <w:color w:val="000000"/>
                <w:sz w:val="22"/>
              </w:rPr>
            </w:pPr>
            <w:r>
              <w:rPr>
                <w:rFonts w:ascii="Czcionka tekstu podstawowego" w:hAnsi="Czcionka tekstu podstawowego"/>
                <w:color w:val="000000"/>
                <w:sz w:val="22"/>
              </w:rPr>
              <w:t>42,00</w:t>
            </w:r>
          </w:p>
        </w:tc>
      </w:tr>
      <w:tr w:rsidR="008F2820" w:rsidRPr="00DB0C78" w14:paraId="4A1174E6" w14:textId="77777777" w:rsidTr="008F2820">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4439B057" w14:textId="583D18B4" w:rsidR="008F2820" w:rsidRDefault="008F2820" w:rsidP="008F2820">
            <w:pPr>
              <w:spacing w:line="276" w:lineRule="auto"/>
              <w:rPr>
                <w:rFonts w:ascii="Czcionka tekstu podstawowego" w:hAnsi="Czcionka tekstu podstawowego"/>
                <w:sz w:val="22"/>
              </w:rPr>
            </w:pPr>
            <w:r>
              <w:rPr>
                <w:rFonts w:ascii="Czcionka tekstu podstawowego" w:hAnsi="Czcionka tekstu podstawowego"/>
                <w:sz w:val="22"/>
              </w:rPr>
              <w:t>SUC_56P</w:t>
            </w:r>
          </w:p>
        </w:tc>
        <w:tc>
          <w:tcPr>
            <w:tcW w:w="1525" w:type="dxa"/>
            <w:gridSpan w:val="2"/>
            <w:tcBorders>
              <w:top w:val="nil"/>
              <w:left w:val="nil"/>
              <w:bottom w:val="single" w:sz="4" w:space="0" w:color="auto"/>
              <w:right w:val="single" w:sz="4" w:space="0" w:color="auto"/>
            </w:tcBorders>
            <w:shd w:val="clear" w:color="auto" w:fill="auto"/>
            <w:noWrap/>
            <w:vAlign w:val="center"/>
          </w:tcPr>
          <w:p w14:paraId="742ECA9A" w14:textId="3AE99DAA" w:rsidR="008F2820" w:rsidRDefault="008F2820" w:rsidP="008F2820">
            <w:pPr>
              <w:spacing w:line="276" w:lineRule="auto"/>
              <w:rPr>
                <w:rFonts w:ascii="Czcionka tekstu podstawowego" w:hAnsi="Czcionka tekstu podstawowego"/>
                <w:sz w:val="22"/>
              </w:rPr>
            </w:pPr>
            <w:r>
              <w:rPr>
                <w:rFonts w:ascii="Czcionka tekstu podstawowego" w:hAnsi="Czcionka tekstu podstawowego"/>
                <w:sz w:val="22"/>
              </w:rPr>
              <w:t>FOR_17P</w:t>
            </w:r>
          </w:p>
        </w:tc>
        <w:tc>
          <w:tcPr>
            <w:tcW w:w="1525" w:type="dxa"/>
            <w:gridSpan w:val="4"/>
            <w:tcBorders>
              <w:top w:val="nil"/>
              <w:left w:val="nil"/>
              <w:bottom w:val="single" w:sz="4" w:space="0" w:color="auto"/>
              <w:right w:val="single" w:sz="4" w:space="0" w:color="auto"/>
            </w:tcBorders>
            <w:shd w:val="clear" w:color="auto" w:fill="auto"/>
            <w:noWrap/>
            <w:vAlign w:val="center"/>
          </w:tcPr>
          <w:p w14:paraId="421F5D59" w14:textId="2F52484B" w:rsidR="008F2820" w:rsidRDefault="008F2820" w:rsidP="008F2820">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800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CEC49" w14:textId="5B4F67D8" w:rsidR="008F2820" w:rsidRDefault="008F2820" w:rsidP="008F2820">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3,50</w:t>
            </w:r>
          </w:p>
        </w:tc>
      </w:tr>
      <w:tr w:rsidR="00CA2A61" w:rsidRPr="00DB0C78" w14:paraId="52E29E18" w14:textId="77777777" w:rsidTr="00B26755">
        <w:trPr>
          <w:trHeight w:val="285"/>
          <w:jc w:val="center"/>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180D5781" w14:textId="12CD0829" w:rsidR="00CA2A61" w:rsidRDefault="00E446AE" w:rsidP="00CA2A61">
            <w:pPr>
              <w:spacing w:line="276" w:lineRule="auto"/>
              <w:jc w:val="center"/>
              <w:rPr>
                <w:rFonts w:ascii="Czcionka tekstu podstawowego" w:hAnsi="Czcionka tekstu podstawowego"/>
                <w:color w:val="000000"/>
                <w:sz w:val="22"/>
              </w:rPr>
            </w:pPr>
            <w:r>
              <w:rPr>
                <w:rFonts w:ascii="Czcionka tekstu podstawowego" w:hAnsi="Czcionka tekstu podstawowego"/>
                <w:b/>
                <w:bCs/>
                <w:color w:val="000000"/>
                <w:sz w:val="22"/>
              </w:rPr>
              <w:t xml:space="preserve">ul. </w:t>
            </w:r>
            <w:r w:rsidR="00CA2A61" w:rsidRPr="006B167B">
              <w:rPr>
                <w:rFonts w:ascii="Czcionka tekstu podstawowego" w:hAnsi="Czcionka tekstu podstawowego"/>
                <w:b/>
                <w:bCs/>
                <w:color w:val="000000"/>
                <w:sz w:val="22"/>
              </w:rPr>
              <w:t>Thommee k</w:t>
            </w:r>
            <w:r w:rsidR="00CA2A61">
              <w:rPr>
                <w:rFonts w:ascii="Czcionka tekstu podstawowego" w:hAnsi="Czcionka tekstu podstawowego"/>
                <w:b/>
                <w:bCs/>
                <w:color w:val="000000"/>
                <w:sz w:val="22"/>
              </w:rPr>
              <w:t>d</w:t>
            </w:r>
            <w:r w:rsidR="00CA2A61" w:rsidRPr="006B167B">
              <w:rPr>
                <w:rFonts w:ascii="Czcionka tekstu podstawowego" w:hAnsi="Czcionka tekstu podstawowego"/>
                <w:b/>
                <w:bCs/>
                <w:color w:val="000000"/>
                <w:sz w:val="22"/>
              </w:rPr>
              <w:t>.</w:t>
            </w:r>
          </w:p>
        </w:tc>
      </w:tr>
      <w:tr w:rsidR="00CA2A61" w:rsidRPr="00DB0C78" w14:paraId="33D8BDC7"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422FB4" w14:textId="32375C4F"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color w:val="000000"/>
                <w:sz w:val="22"/>
              </w:rPr>
              <w:t>THO_3P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62D01F3" w14:textId="10DD1E0A"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THO_4P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67B0C741" w14:textId="0DD62939"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tc>
        <w:tc>
          <w:tcPr>
            <w:tcW w:w="1525" w:type="dxa"/>
            <w:tcBorders>
              <w:top w:val="single" w:sz="4" w:space="0" w:color="auto"/>
              <w:left w:val="nil"/>
              <w:bottom w:val="single" w:sz="4" w:space="0" w:color="auto"/>
              <w:right w:val="single" w:sz="4" w:space="0" w:color="auto"/>
            </w:tcBorders>
            <w:shd w:val="clear" w:color="auto" w:fill="auto"/>
            <w:noWrap/>
            <w:vAlign w:val="center"/>
          </w:tcPr>
          <w:p w14:paraId="03D8EBBF" w14:textId="6BF81D09"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35,70</w:t>
            </w:r>
          </w:p>
        </w:tc>
      </w:tr>
      <w:tr w:rsidR="00CA2A61" w:rsidRPr="00DB0C78" w14:paraId="5C8226DE"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3AFD16" w14:textId="287EDE5A"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THO_4P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210C228A" w14:textId="2624F4BE"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THO_5P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6995D130" w14:textId="72CDF2E3"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3386FC19" w14:textId="61EBF4CF"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9,20</w:t>
            </w:r>
          </w:p>
        </w:tc>
      </w:tr>
      <w:tr w:rsidR="00CA2A61" w:rsidRPr="00DB0C78" w14:paraId="73C03F0E"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81A000C" w14:textId="341B9D44"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THO_5P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8808753" w14:textId="226CFB0B"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THO_6P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25D4797C" w14:textId="49E79775"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634546F6" w14:textId="54AA41C3"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14,90</w:t>
            </w:r>
          </w:p>
        </w:tc>
      </w:tr>
      <w:tr w:rsidR="00CA2A61" w:rsidRPr="00DB0C78" w14:paraId="2D4B6554"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85078B9" w14:textId="22A9C303"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THO_6P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42344F63" w14:textId="65AB1684"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THO_7P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6BD65E4E" w14:textId="6F8BAA48"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19ECD245" w14:textId="5C106E50"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8,60</w:t>
            </w:r>
          </w:p>
        </w:tc>
      </w:tr>
      <w:tr w:rsidR="00CA2A61" w:rsidRPr="00DB0C78" w14:paraId="3923D8BB"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7B0D33" w14:textId="7D64CB1A"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THO_6P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4BB63485" w14:textId="1ED08EB2"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THO_8P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2809A7BD" w14:textId="41FF0C05"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1574B3D6" w14:textId="707CEEFC"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23,00</w:t>
            </w:r>
          </w:p>
        </w:tc>
      </w:tr>
      <w:tr w:rsidR="00CA2A61" w:rsidRPr="00DB0C78" w14:paraId="22A4AF6A"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3ECA39" w14:textId="03E92B38"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THO_8P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59E0D382" w14:textId="232BA597"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THO_9P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211F0429" w14:textId="5C7C45B4"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3DEF5BE2" w14:textId="268AFEE8"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14,10</w:t>
            </w:r>
          </w:p>
        </w:tc>
      </w:tr>
      <w:tr w:rsidR="00CA2A61" w:rsidRPr="00DB0C78" w14:paraId="0D610D93"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2EA45D5" w14:textId="3D61CF11"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THO_9P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1085CB6E" w14:textId="6C518F46"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THO_10P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77DA06A3" w14:textId="0FF250F1"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023D8697" w14:textId="5E17DF3A"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12,00</w:t>
            </w:r>
          </w:p>
        </w:tc>
      </w:tr>
      <w:tr w:rsidR="00CA2A61" w:rsidRPr="00DB0C78" w14:paraId="0919CBC9"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F527527" w14:textId="54DB9E51"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THO_10P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79654536" w14:textId="085578FF"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THO_11P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3D1D25F9" w14:textId="520F93DF"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224696F4" w14:textId="3AA8A58F"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6,80</w:t>
            </w:r>
          </w:p>
        </w:tc>
      </w:tr>
      <w:tr w:rsidR="00CA2A61" w:rsidRPr="00DB0C78" w14:paraId="3EB14994" w14:textId="77777777" w:rsidTr="0073308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DAB99E3" w14:textId="72E426BA"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THO_11P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7B3B7852" w14:textId="35AEAE39" w:rsidR="00CA2A61" w:rsidRDefault="00CA2A61" w:rsidP="00CA2A61">
            <w:pPr>
              <w:spacing w:line="276" w:lineRule="auto"/>
              <w:rPr>
                <w:rFonts w:ascii="Czcionka tekstu podstawowego" w:hAnsi="Czcionka tekstu podstawowego"/>
                <w:sz w:val="22"/>
              </w:rPr>
            </w:pPr>
            <w:r>
              <w:rPr>
                <w:rFonts w:ascii="Czcionka tekstu podstawowego" w:hAnsi="Czcionka tekstu podstawowego"/>
                <w:sz w:val="22"/>
              </w:rPr>
              <w:t>THO_12P</w:t>
            </w:r>
          </w:p>
        </w:tc>
        <w:tc>
          <w:tcPr>
            <w:tcW w:w="1525" w:type="dxa"/>
            <w:gridSpan w:val="4"/>
            <w:tcBorders>
              <w:top w:val="single" w:sz="4" w:space="0" w:color="auto"/>
              <w:left w:val="nil"/>
              <w:bottom w:val="single" w:sz="4" w:space="0" w:color="auto"/>
              <w:right w:val="single" w:sz="4" w:space="0" w:color="auto"/>
            </w:tcBorders>
            <w:shd w:val="clear" w:color="auto" w:fill="auto"/>
            <w:noWrap/>
            <w:vAlign w:val="center"/>
          </w:tcPr>
          <w:p w14:paraId="3383E058" w14:textId="095E95E7"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654261DD" w14:textId="0CA9868E" w:rsidR="00CA2A61" w:rsidRDefault="00CA2A61" w:rsidP="00CA2A61">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4,70</w:t>
            </w:r>
          </w:p>
        </w:tc>
      </w:tr>
      <w:tr w:rsidR="00CF57D0" w:rsidRPr="00DB0C78" w14:paraId="42BB9EAE" w14:textId="77777777" w:rsidTr="00B26755">
        <w:trPr>
          <w:trHeight w:val="295"/>
          <w:jc w:val="center"/>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12C5A0EF" w14:textId="5DDEE1C3" w:rsidR="00CF57D0" w:rsidRPr="00CF57D0" w:rsidRDefault="00E446AE" w:rsidP="00CA2A61">
            <w:pPr>
              <w:spacing w:line="276" w:lineRule="auto"/>
              <w:jc w:val="center"/>
              <w:rPr>
                <w:rFonts w:ascii="Czcionka tekstu podstawowego" w:hAnsi="Czcionka tekstu podstawowego"/>
                <w:b/>
                <w:bCs/>
                <w:color w:val="000000"/>
                <w:sz w:val="22"/>
              </w:rPr>
            </w:pPr>
            <w:r>
              <w:rPr>
                <w:rFonts w:ascii="Czcionka tekstu podstawowego" w:hAnsi="Czcionka tekstu podstawowego"/>
                <w:b/>
                <w:bCs/>
                <w:color w:val="000000"/>
                <w:sz w:val="22"/>
              </w:rPr>
              <w:t xml:space="preserve">ul. </w:t>
            </w:r>
            <w:r w:rsidR="00CF57D0" w:rsidRPr="00CF57D0">
              <w:rPr>
                <w:rFonts w:ascii="Czcionka tekstu podstawowego" w:hAnsi="Czcionka tekstu podstawowego"/>
                <w:b/>
                <w:bCs/>
                <w:color w:val="000000"/>
                <w:sz w:val="22"/>
              </w:rPr>
              <w:t>Focha kd.</w:t>
            </w:r>
          </w:p>
        </w:tc>
      </w:tr>
      <w:tr w:rsidR="00DC121E" w:rsidRPr="00DB0C78" w14:paraId="1C0A3E03" w14:textId="77777777" w:rsidTr="00B76D43">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7AB561" w14:textId="64AC6367" w:rsidR="00DC121E" w:rsidRDefault="00DC121E" w:rsidP="00DC121E">
            <w:pPr>
              <w:spacing w:line="276" w:lineRule="auto"/>
              <w:rPr>
                <w:rFonts w:ascii="Czcionka tekstu podstawowego" w:hAnsi="Czcionka tekstu podstawowego"/>
                <w:sz w:val="22"/>
              </w:rPr>
            </w:pPr>
            <w:r>
              <w:rPr>
                <w:rFonts w:ascii="Czcionka tekstu podstawowego" w:hAnsi="Czcionka tekstu podstawowego"/>
                <w:color w:val="000000"/>
                <w:sz w:val="22"/>
              </w:rPr>
              <w:t>FOC8P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508D3D41" w14:textId="5897C820" w:rsidR="00DC121E" w:rsidRDefault="00DC121E" w:rsidP="00DC121E">
            <w:pPr>
              <w:spacing w:line="276" w:lineRule="auto"/>
              <w:rPr>
                <w:rFonts w:ascii="Czcionka tekstu podstawowego" w:hAnsi="Czcionka tekstu podstawowego"/>
                <w:sz w:val="22"/>
              </w:rPr>
            </w:pPr>
            <w:r>
              <w:rPr>
                <w:rFonts w:ascii="Czcionka tekstu podstawowego" w:hAnsi="Czcionka tekstu podstawowego"/>
                <w:color w:val="000000"/>
                <w:sz w:val="22"/>
              </w:rPr>
              <w:t>FOC9P</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tcPr>
          <w:p w14:paraId="5573B98F" w14:textId="65DC5443" w:rsidR="00DC121E" w:rsidRDefault="00DC121E" w:rsidP="00DC121E">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500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53A27FB6" w14:textId="2A15E92D" w:rsidR="00DC121E" w:rsidRDefault="00DC121E" w:rsidP="00DC121E">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1,50</w:t>
            </w:r>
          </w:p>
        </w:tc>
      </w:tr>
      <w:tr w:rsidR="00DC121E" w:rsidRPr="00DB0C78" w14:paraId="2F3F9F42" w14:textId="77777777" w:rsidTr="00B76D43">
        <w:trPr>
          <w:trHeight w:val="280"/>
          <w:jc w:val="center"/>
        </w:trPr>
        <w:tc>
          <w:tcPr>
            <w:tcW w:w="1525" w:type="dxa"/>
            <w:gridSpan w:val="2"/>
            <w:tcBorders>
              <w:top w:val="nil"/>
              <w:left w:val="single" w:sz="4" w:space="0" w:color="auto"/>
              <w:bottom w:val="single" w:sz="4" w:space="0" w:color="auto"/>
              <w:right w:val="single" w:sz="4" w:space="0" w:color="auto"/>
            </w:tcBorders>
            <w:shd w:val="clear" w:color="auto" w:fill="auto"/>
            <w:noWrap/>
            <w:vAlign w:val="center"/>
          </w:tcPr>
          <w:p w14:paraId="37747B5A" w14:textId="259F2510" w:rsidR="00DC121E" w:rsidRDefault="00DC121E" w:rsidP="00DC121E">
            <w:pPr>
              <w:spacing w:line="276" w:lineRule="auto"/>
              <w:rPr>
                <w:rFonts w:ascii="Czcionka tekstu podstawowego" w:hAnsi="Czcionka tekstu podstawowego"/>
                <w:sz w:val="22"/>
              </w:rPr>
            </w:pPr>
            <w:r>
              <w:rPr>
                <w:rFonts w:ascii="Czcionka tekstu podstawowego" w:hAnsi="Czcionka tekstu podstawowego"/>
                <w:color w:val="000000"/>
                <w:sz w:val="22"/>
              </w:rPr>
              <w:t>FOC9P</w:t>
            </w:r>
          </w:p>
        </w:tc>
        <w:tc>
          <w:tcPr>
            <w:tcW w:w="1525" w:type="dxa"/>
            <w:gridSpan w:val="2"/>
            <w:tcBorders>
              <w:top w:val="nil"/>
              <w:left w:val="nil"/>
              <w:bottom w:val="single" w:sz="4" w:space="0" w:color="auto"/>
              <w:right w:val="single" w:sz="4" w:space="0" w:color="auto"/>
            </w:tcBorders>
            <w:shd w:val="clear" w:color="auto" w:fill="auto"/>
            <w:noWrap/>
            <w:vAlign w:val="center"/>
          </w:tcPr>
          <w:p w14:paraId="0AACFF9E" w14:textId="655D95C0" w:rsidR="00DC121E" w:rsidRDefault="00DC121E" w:rsidP="00DC121E">
            <w:pPr>
              <w:spacing w:line="276" w:lineRule="auto"/>
              <w:rPr>
                <w:rFonts w:ascii="Czcionka tekstu podstawowego" w:hAnsi="Czcionka tekstu podstawowego"/>
                <w:sz w:val="22"/>
              </w:rPr>
            </w:pPr>
            <w:r>
              <w:rPr>
                <w:rFonts w:ascii="Czcionka tekstu podstawowego" w:hAnsi="Czcionka tekstu podstawowego"/>
                <w:color w:val="000000"/>
                <w:sz w:val="22"/>
              </w:rPr>
              <w:t>FOC5D</w:t>
            </w:r>
          </w:p>
        </w:tc>
        <w:tc>
          <w:tcPr>
            <w:tcW w:w="1525" w:type="dxa"/>
            <w:gridSpan w:val="4"/>
            <w:tcBorders>
              <w:top w:val="nil"/>
              <w:left w:val="nil"/>
              <w:bottom w:val="single" w:sz="4" w:space="0" w:color="auto"/>
              <w:right w:val="single" w:sz="4" w:space="0" w:color="auto"/>
            </w:tcBorders>
            <w:shd w:val="clear" w:color="auto" w:fill="auto"/>
            <w:noWrap/>
            <w:vAlign w:val="bottom"/>
          </w:tcPr>
          <w:p w14:paraId="29D714A9" w14:textId="5246D6C4" w:rsidR="00DC121E" w:rsidRDefault="00DC121E" w:rsidP="00DC121E">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500</w:t>
            </w:r>
          </w:p>
        </w:tc>
        <w:tc>
          <w:tcPr>
            <w:tcW w:w="1525" w:type="dxa"/>
            <w:tcBorders>
              <w:top w:val="nil"/>
              <w:left w:val="nil"/>
              <w:bottom w:val="single" w:sz="4" w:space="0" w:color="auto"/>
              <w:right w:val="single" w:sz="4" w:space="0" w:color="auto"/>
            </w:tcBorders>
            <w:shd w:val="clear" w:color="auto" w:fill="auto"/>
            <w:noWrap/>
            <w:vAlign w:val="bottom"/>
          </w:tcPr>
          <w:p w14:paraId="3B405D14" w14:textId="02AA0C40" w:rsidR="00DC121E" w:rsidRDefault="00DC121E" w:rsidP="00DC121E">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83,00</w:t>
            </w:r>
          </w:p>
        </w:tc>
      </w:tr>
      <w:tr w:rsidR="00CF57D0" w:rsidRPr="00DB0C78" w14:paraId="5D7EC6ED" w14:textId="77777777" w:rsidTr="00B26755">
        <w:trPr>
          <w:trHeight w:val="315"/>
          <w:jc w:val="center"/>
        </w:trPr>
        <w:tc>
          <w:tcPr>
            <w:tcW w:w="610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633759D9" w14:textId="03D94A55" w:rsidR="00CF57D0" w:rsidRPr="00CF57D0" w:rsidRDefault="00E446AE" w:rsidP="00CA2A61">
            <w:pPr>
              <w:spacing w:line="276" w:lineRule="auto"/>
              <w:jc w:val="center"/>
              <w:rPr>
                <w:rFonts w:ascii="Czcionka tekstu podstawowego" w:hAnsi="Czcionka tekstu podstawowego"/>
                <w:b/>
                <w:bCs/>
                <w:color w:val="000000"/>
                <w:sz w:val="22"/>
              </w:rPr>
            </w:pPr>
            <w:r>
              <w:rPr>
                <w:rFonts w:ascii="Czcionka tekstu podstawowego" w:hAnsi="Czcionka tekstu podstawowego"/>
                <w:b/>
                <w:bCs/>
                <w:color w:val="000000"/>
                <w:sz w:val="22"/>
              </w:rPr>
              <w:t xml:space="preserve">ul. </w:t>
            </w:r>
            <w:r w:rsidR="00CF57D0" w:rsidRPr="00CF57D0">
              <w:rPr>
                <w:rFonts w:ascii="Czcionka tekstu podstawowego" w:hAnsi="Czcionka tekstu podstawowego"/>
                <w:b/>
                <w:bCs/>
                <w:color w:val="000000"/>
                <w:sz w:val="22"/>
              </w:rPr>
              <w:t>Jasna kd.</w:t>
            </w:r>
          </w:p>
        </w:tc>
      </w:tr>
      <w:tr w:rsidR="007F7488" w:rsidRPr="00DB0C78" w14:paraId="712BC631" w14:textId="77777777" w:rsidTr="009D76CA">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A25DEB" w14:textId="08931358" w:rsidR="007F7488" w:rsidRDefault="007F7488" w:rsidP="007F7488">
            <w:pPr>
              <w:spacing w:line="276" w:lineRule="auto"/>
              <w:rPr>
                <w:rFonts w:ascii="Czcionka tekstu podstawowego" w:hAnsi="Czcionka tekstu podstawowego"/>
                <w:sz w:val="22"/>
              </w:rPr>
            </w:pPr>
            <w:r>
              <w:rPr>
                <w:rFonts w:ascii="Czcionka tekstu podstawowego" w:hAnsi="Czcionka tekstu podstawowego"/>
                <w:color w:val="000000"/>
                <w:sz w:val="22"/>
              </w:rPr>
              <w:t>GR3_12P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66F9E8D2" w14:textId="491CFB8E" w:rsidR="007F7488" w:rsidRDefault="007F7488" w:rsidP="007F7488">
            <w:pPr>
              <w:spacing w:line="276" w:lineRule="auto"/>
              <w:rPr>
                <w:rFonts w:ascii="Czcionka tekstu podstawowego" w:hAnsi="Czcionka tekstu podstawowego"/>
                <w:sz w:val="22"/>
              </w:rPr>
            </w:pPr>
            <w:r>
              <w:rPr>
                <w:rFonts w:ascii="Czcionka tekstu podstawowego" w:hAnsi="Czcionka tekstu podstawowego"/>
                <w:color w:val="000000"/>
                <w:sz w:val="22"/>
              </w:rPr>
              <w:t>JA4_1P</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tcPr>
          <w:p w14:paraId="1C65A213" w14:textId="1724C212" w:rsidR="007F7488" w:rsidRDefault="007F7488" w:rsidP="007F7488">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1000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020767F5" w14:textId="7835E734" w:rsidR="007F7488" w:rsidRDefault="007F7488" w:rsidP="007F7488">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56,00</w:t>
            </w:r>
          </w:p>
        </w:tc>
      </w:tr>
      <w:tr w:rsidR="007F7488" w:rsidRPr="00DB0C78" w14:paraId="2326D21F" w14:textId="77777777" w:rsidTr="009D76CA">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A41969" w14:textId="0FE819AC" w:rsidR="007F7488" w:rsidRDefault="007F7488" w:rsidP="007F7488">
            <w:pPr>
              <w:spacing w:line="276" w:lineRule="auto"/>
              <w:rPr>
                <w:rFonts w:ascii="Czcionka tekstu podstawowego" w:hAnsi="Czcionka tekstu podstawowego"/>
                <w:sz w:val="22"/>
              </w:rPr>
            </w:pPr>
            <w:r>
              <w:rPr>
                <w:rFonts w:ascii="Czcionka tekstu podstawowego" w:hAnsi="Czcionka tekstu podstawowego"/>
                <w:color w:val="000000"/>
                <w:sz w:val="22"/>
              </w:rPr>
              <w:t>JA4_1P</w:t>
            </w:r>
          </w:p>
        </w:tc>
        <w:tc>
          <w:tcPr>
            <w:tcW w:w="1525" w:type="dxa"/>
            <w:gridSpan w:val="2"/>
            <w:tcBorders>
              <w:top w:val="single" w:sz="4" w:space="0" w:color="auto"/>
              <w:left w:val="nil"/>
              <w:bottom w:val="single" w:sz="4" w:space="0" w:color="auto"/>
              <w:right w:val="single" w:sz="4" w:space="0" w:color="auto"/>
            </w:tcBorders>
            <w:shd w:val="clear" w:color="auto" w:fill="auto"/>
            <w:noWrap/>
            <w:vAlign w:val="center"/>
          </w:tcPr>
          <w:p w14:paraId="286FCF67" w14:textId="562D8EE2" w:rsidR="007F7488" w:rsidRDefault="007F7488" w:rsidP="007F7488">
            <w:pPr>
              <w:spacing w:line="276" w:lineRule="auto"/>
              <w:rPr>
                <w:rFonts w:ascii="Czcionka tekstu podstawowego" w:hAnsi="Czcionka tekstu podstawowego"/>
                <w:sz w:val="22"/>
              </w:rPr>
            </w:pPr>
            <w:r>
              <w:rPr>
                <w:rFonts w:ascii="Czcionka tekstu podstawowego" w:hAnsi="Czcionka tekstu podstawowego"/>
                <w:color w:val="000000"/>
                <w:sz w:val="22"/>
              </w:rPr>
              <w:t>JA4_2P</w:t>
            </w:r>
          </w:p>
        </w:tc>
        <w:tc>
          <w:tcPr>
            <w:tcW w:w="1525" w:type="dxa"/>
            <w:gridSpan w:val="4"/>
            <w:tcBorders>
              <w:top w:val="single" w:sz="4" w:space="0" w:color="auto"/>
              <w:left w:val="nil"/>
              <w:bottom w:val="single" w:sz="4" w:space="0" w:color="auto"/>
              <w:right w:val="single" w:sz="4" w:space="0" w:color="auto"/>
            </w:tcBorders>
            <w:shd w:val="clear" w:color="auto" w:fill="auto"/>
            <w:noWrap/>
            <w:vAlign w:val="bottom"/>
          </w:tcPr>
          <w:p w14:paraId="647463FA" w14:textId="2B690022" w:rsidR="007F7488" w:rsidRDefault="007F7488" w:rsidP="007F7488">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1000</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602C6B8C" w14:textId="7636E633" w:rsidR="007F7488" w:rsidRDefault="007F7488" w:rsidP="007F7488">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56,50</w:t>
            </w:r>
          </w:p>
        </w:tc>
      </w:tr>
      <w:tr w:rsidR="007F7488" w:rsidRPr="00DB0C78" w14:paraId="3D05A18D" w14:textId="77777777" w:rsidTr="00DC121E">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57B732" w14:textId="332A282A" w:rsidR="007F7488" w:rsidRDefault="007F7488" w:rsidP="007F7488">
            <w:pPr>
              <w:spacing w:line="276" w:lineRule="auto"/>
              <w:rPr>
                <w:rFonts w:ascii="Czcionka tekstu podstawowego" w:hAnsi="Czcionka tekstu podstawowego"/>
                <w:sz w:val="22"/>
              </w:rPr>
            </w:pPr>
            <w:r>
              <w:rPr>
                <w:rFonts w:ascii="Czcionka tekstu podstawowego" w:hAnsi="Czcionka tekstu podstawowego"/>
                <w:color w:val="000000"/>
                <w:sz w:val="22"/>
              </w:rPr>
              <w:t>JA4_2P</w:t>
            </w:r>
          </w:p>
        </w:tc>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71BBB06" w14:textId="7353B3FD" w:rsidR="007F7488" w:rsidRDefault="007F7488" w:rsidP="007F7488">
            <w:pPr>
              <w:spacing w:line="276" w:lineRule="auto"/>
              <w:rPr>
                <w:rFonts w:ascii="Czcionka tekstu podstawowego" w:hAnsi="Czcionka tekstu podstawowego"/>
                <w:sz w:val="22"/>
              </w:rPr>
            </w:pPr>
            <w:r>
              <w:rPr>
                <w:rFonts w:ascii="Czcionka tekstu podstawowego" w:hAnsi="Czcionka tekstu podstawowego"/>
                <w:color w:val="000000"/>
                <w:sz w:val="22"/>
              </w:rPr>
              <w:t>JA4_3P</w:t>
            </w:r>
          </w:p>
        </w:tc>
        <w:tc>
          <w:tcPr>
            <w:tcW w:w="152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DE2C86A" w14:textId="6D47F897" w:rsidR="007F7488" w:rsidRDefault="007F7488" w:rsidP="007F7488">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1000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F98CD" w14:textId="7D18B78E" w:rsidR="007F7488" w:rsidRDefault="007F7488" w:rsidP="007F7488">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61,50</w:t>
            </w:r>
          </w:p>
        </w:tc>
      </w:tr>
      <w:tr w:rsidR="007F7488" w:rsidRPr="00DB0C78" w14:paraId="0E98FAE6" w14:textId="77777777" w:rsidTr="00B26755">
        <w:trPr>
          <w:trHeight w:val="427"/>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C137717" w14:textId="3846C8C9" w:rsidR="007F7488" w:rsidRDefault="007F7488" w:rsidP="007F7488">
            <w:pPr>
              <w:spacing w:line="276" w:lineRule="auto"/>
              <w:rPr>
                <w:rFonts w:ascii="Czcionka tekstu podstawowego" w:hAnsi="Czcionka tekstu podstawowego"/>
                <w:sz w:val="22"/>
              </w:rPr>
            </w:pPr>
            <w:r>
              <w:rPr>
                <w:rFonts w:ascii="Czcionka tekstu podstawowego" w:hAnsi="Czcionka tekstu podstawowego"/>
                <w:color w:val="000000"/>
                <w:sz w:val="22"/>
              </w:rPr>
              <w:t>JA4_3P</w:t>
            </w:r>
          </w:p>
        </w:tc>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CC7F8E" w14:textId="0E9186C9" w:rsidR="007F7488" w:rsidRDefault="007F7488" w:rsidP="007F7488">
            <w:pPr>
              <w:spacing w:line="276" w:lineRule="auto"/>
              <w:rPr>
                <w:rFonts w:ascii="Czcionka tekstu podstawowego" w:hAnsi="Czcionka tekstu podstawowego"/>
                <w:sz w:val="22"/>
              </w:rPr>
            </w:pPr>
            <w:r>
              <w:rPr>
                <w:rFonts w:ascii="Czcionka tekstu podstawowego" w:hAnsi="Czcionka tekstu podstawowego"/>
                <w:color w:val="000000"/>
                <w:sz w:val="22"/>
              </w:rPr>
              <w:t>JA4_4P</w:t>
            </w:r>
          </w:p>
        </w:tc>
        <w:tc>
          <w:tcPr>
            <w:tcW w:w="152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D462808" w14:textId="325A53A9" w:rsidR="007F7488" w:rsidRDefault="007F7488" w:rsidP="007F7488">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1000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A6C48" w14:textId="4E483969" w:rsidR="007F7488" w:rsidRDefault="007F7488" w:rsidP="007F7488">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58,50</w:t>
            </w:r>
          </w:p>
        </w:tc>
      </w:tr>
      <w:tr w:rsidR="00B26755" w:rsidRPr="00DB0C78" w14:paraId="65F7789E" w14:textId="77777777" w:rsidTr="008547F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tcPr>
          <w:p w14:paraId="6AC7B7DD" w14:textId="5DA7025E" w:rsidR="00B26755" w:rsidRDefault="00B26755" w:rsidP="00B26755">
            <w:pPr>
              <w:spacing w:line="276" w:lineRule="auto"/>
              <w:rPr>
                <w:rFonts w:ascii="Czcionka tekstu podstawowego" w:hAnsi="Czcionka tekstu podstawowego"/>
                <w:color w:val="000000"/>
                <w:sz w:val="22"/>
              </w:rPr>
            </w:pPr>
            <w:r w:rsidRPr="007C3DB7">
              <w:rPr>
                <w:rFonts w:ascii="Czcionka tekstu podstawowego" w:hAnsi="Czcionka tekstu podstawowego"/>
                <w:color w:val="000000"/>
                <w:sz w:val="22"/>
              </w:rPr>
              <w:t>JA4_4P</w:t>
            </w:r>
          </w:p>
        </w:tc>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tcPr>
          <w:p w14:paraId="0AE58629" w14:textId="3210ACFF" w:rsidR="00B26755" w:rsidRDefault="00B26755" w:rsidP="00B26755">
            <w:pPr>
              <w:spacing w:line="276" w:lineRule="auto"/>
              <w:rPr>
                <w:rFonts w:ascii="Czcionka tekstu podstawowego" w:hAnsi="Czcionka tekstu podstawowego"/>
                <w:color w:val="000000"/>
                <w:sz w:val="22"/>
              </w:rPr>
            </w:pPr>
            <w:r w:rsidRPr="007C3DB7">
              <w:rPr>
                <w:rFonts w:ascii="Czcionka tekstu podstawowego" w:hAnsi="Czcionka tekstu podstawowego"/>
                <w:color w:val="000000"/>
                <w:sz w:val="22"/>
              </w:rPr>
              <w:t>JA4_</w:t>
            </w:r>
            <w:r>
              <w:rPr>
                <w:rFonts w:ascii="Czcionka tekstu podstawowego" w:hAnsi="Czcionka tekstu podstawowego"/>
                <w:color w:val="000000"/>
                <w:sz w:val="22"/>
              </w:rPr>
              <w:t>5</w:t>
            </w:r>
            <w:r w:rsidRPr="007C3DB7">
              <w:rPr>
                <w:rFonts w:ascii="Czcionka tekstu podstawowego" w:hAnsi="Czcionka tekstu podstawowego"/>
                <w:color w:val="000000"/>
                <w:sz w:val="22"/>
              </w:rPr>
              <w:t>P</w:t>
            </w:r>
          </w:p>
        </w:tc>
        <w:tc>
          <w:tcPr>
            <w:tcW w:w="152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2588386" w14:textId="50AC9F15" w:rsidR="00B26755" w:rsidRDefault="00B26755" w:rsidP="00B26755">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1000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A8119" w14:textId="1CFECBFE" w:rsidR="00B26755" w:rsidRDefault="00B26755" w:rsidP="00B26755">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55,00</w:t>
            </w:r>
          </w:p>
        </w:tc>
      </w:tr>
      <w:tr w:rsidR="00B26755" w:rsidRPr="00DB0C78" w14:paraId="5AA202E9" w14:textId="77777777" w:rsidTr="008547F9">
        <w:trPr>
          <w:trHeight w:val="280"/>
          <w:jc w:val="center"/>
        </w:trPr>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tcPr>
          <w:p w14:paraId="775977C2" w14:textId="76D59ED3" w:rsidR="00B26755" w:rsidRPr="007C3DB7" w:rsidRDefault="00B26755" w:rsidP="00B267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JA4_</w:t>
            </w:r>
            <w:r>
              <w:rPr>
                <w:rFonts w:ascii="Czcionka tekstu podstawowego" w:hAnsi="Czcionka tekstu podstawowego"/>
                <w:color w:val="000000"/>
                <w:sz w:val="22"/>
              </w:rPr>
              <w:t>5</w:t>
            </w:r>
            <w:r>
              <w:rPr>
                <w:rFonts w:ascii="Czcionka tekstu podstawowego" w:hAnsi="Czcionka tekstu podstawowego"/>
                <w:color w:val="000000"/>
                <w:sz w:val="22"/>
              </w:rPr>
              <w:t>P</w:t>
            </w:r>
          </w:p>
        </w:tc>
        <w:tc>
          <w:tcPr>
            <w:tcW w:w="1525" w:type="dxa"/>
            <w:gridSpan w:val="2"/>
            <w:tcBorders>
              <w:top w:val="single" w:sz="4" w:space="0" w:color="auto"/>
              <w:left w:val="single" w:sz="4" w:space="0" w:color="auto"/>
              <w:bottom w:val="single" w:sz="4" w:space="0" w:color="auto"/>
              <w:right w:val="single" w:sz="4" w:space="0" w:color="auto"/>
            </w:tcBorders>
            <w:shd w:val="clear" w:color="auto" w:fill="auto"/>
            <w:noWrap/>
          </w:tcPr>
          <w:p w14:paraId="3E543B9F" w14:textId="28F59617" w:rsidR="00B26755" w:rsidRPr="007C3DB7" w:rsidRDefault="00B26755" w:rsidP="00B267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JA4_</w:t>
            </w:r>
            <w:r>
              <w:rPr>
                <w:rFonts w:ascii="Czcionka tekstu podstawowego" w:hAnsi="Czcionka tekstu podstawowego"/>
                <w:color w:val="000000"/>
                <w:sz w:val="22"/>
              </w:rPr>
              <w:t>6D</w:t>
            </w:r>
          </w:p>
        </w:tc>
        <w:tc>
          <w:tcPr>
            <w:tcW w:w="152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0801D33" w14:textId="66775173" w:rsidR="00B26755" w:rsidRDefault="00B26755" w:rsidP="00B26755">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1000</w:t>
            </w:r>
          </w:p>
        </w:tc>
        <w:tc>
          <w:tcPr>
            <w:tcW w:w="15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D1096" w14:textId="2E71DC69" w:rsidR="00B26755" w:rsidRDefault="00B26755" w:rsidP="00B26755">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4,00</w:t>
            </w:r>
          </w:p>
        </w:tc>
      </w:tr>
      <w:tr w:rsidR="00F82BF7" w:rsidRPr="00DB0C78" w14:paraId="12287C18" w14:textId="77777777" w:rsidTr="007F7488">
        <w:trPr>
          <w:trHeight w:val="280"/>
          <w:jc w:val="center"/>
        </w:trPr>
        <w:tc>
          <w:tcPr>
            <w:tcW w:w="4575"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3E530B1" w14:textId="2DD7C043" w:rsidR="00F82BF7" w:rsidRPr="00F82BF7" w:rsidRDefault="00F82BF7" w:rsidP="00CA2A61">
            <w:pPr>
              <w:spacing w:line="276" w:lineRule="auto"/>
              <w:jc w:val="center"/>
              <w:rPr>
                <w:rFonts w:ascii="Czcionka tekstu podstawowego" w:hAnsi="Czcionka tekstu podstawowego"/>
                <w:b/>
                <w:bCs/>
                <w:color w:val="000000"/>
                <w:sz w:val="22"/>
              </w:rPr>
            </w:pPr>
            <w:r w:rsidRPr="00F82BF7">
              <w:rPr>
                <w:rFonts w:ascii="Czcionka tekstu podstawowego" w:hAnsi="Czcionka tekstu podstawowego"/>
                <w:b/>
                <w:bCs/>
                <w:color w:val="000000"/>
                <w:sz w:val="22"/>
              </w:rPr>
              <w:lastRenderedPageBreak/>
              <w:t>Suma – kanalizacja deszczowa</w:t>
            </w:r>
          </w:p>
        </w:tc>
        <w:tc>
          <w:tcPr>
            <w:tcW w:w="1525" w:type="dxa"/>
            <w:tcBorders>
              <w:top w:val="single" w:sz="4" w:space="0" w:color="auto"/>
              <w:left w:val="nil"/>
              <w:bottom w:val="single" w:sz="4" w:space="0" w:color="auto"/>
              <w:right w:val="single" w:sz="4" w:space="0" w:color="auto"/>
            </w:tcBorders>
            <w:shd w:val="clear" w:color="auto" w:fill="auto"/>
            <w:noWrap/>
            <w:vAlign w:val="bottom"/>
          </w:tcPr>
          <w:p w14:paraId="7A89C3C6" w14:textId="6AC56041" w:rsidR="00F82BF7" w:rsidRPr="00F82BF7" w:rsidRDefault="007365CB" w:rsidP="00CA2A61">
            <w:pPr>
              <w:spacing w:line="276" w:lineRule="auto"/>
              <w:jc w:val="center"/>
              <w:rPr>
                <w:rFonts w:ascii="Czcionka tekstu podstawowego" w:hAnsi="Czcionka tekstu podstawowego"/>
                <w:b/>
                <w:bCs/>
                <w:color w:val="000000"/>
                <w:sz w:val="22"/>
              </w:rPr>
            </w:pPr>
            <w:r>
              <w:rPr>
                <w:rFonts w:ascii="Czcionka tekstu podstawowego" w:hAnsi="Czcionka tekstu podstawowego"/>
                <w:b/>
                <w:bCs/>
                <w:color w:val="000000"/>
                <w:sz w:val="22"/>
              </w:rPr>
              <w:t>1944</w:t>
            </w:r>
            <w:r w:rsidR="00DC121E">
              <w:rPr>
                <w:rFonts w:ascii="Czcionka tekstu podstawowego" w:hAnsi="Czcionka tekstu podstawowego"/>
                <w:b/>
                <w:bCs/>
                <w:color w:val="000000"/>
                <w:sz w:val="22"/>
              </w:rPr>
              <w:t>,00</w:t>
            </w:r>
          </w:p>
        </w:tc>
      </w:tr>
      <w:tr w:rsidR="00CA2A61" w:rsidRPr="00DB0C78" w14:paraId="0CDD1067" w14:textId="77777777" w:rsidTr="00561969">
        <w:trPr>
          <w:trHeight w:val="280"/>
          <w:jc w:val="center"/>
        </w:trPr>
        <w:tc>
          <w:tcPr>
            <w:tcW w:w="1284" w:type="dxa"/>
            <w:tcBorders>
              <w:top w:val="nil"/>
              <w:left w:val="nil"/>
              <w:bottom w:val="nil"/>
              <w:right w:val="nil"/>
            </w:tcBorders>
            <w:shd w:val="clear" w:color="auto" w:fill="auto"/>
            <w:noWrap/>
            <w:vAlign w:val="center"/>
            <w:hideMark/>
          </w:tcPr>
          <w:p w14:paraId="2347C52B" w14:textId="77777777" w:rsidR="00CA2A61" w:rsidRPr="00DB0C78" w:rsidRDefault="00CA2A61" w:rsidP="00CA2A61">
            <w:pPr>
              <w:spacing w:line="276" w:lineRule="auto"/>
              <w:jc w:val="center"/>
              <w:rPr>
                <w:rFonts w:eastAsia="Times New Roman" w:cs="Times New Roman"/>
                <w:color w:val="000000"/>
                <w:lang w:eastAsia="pl-PL"/>
              </w:rPr>
            </w:pPr>
          </w:p>
        </w:tc>
        <w:tc>
          <w:tcPr>
            <w:tcW w:w="1830" w:type="dxa"/>
            <w:gridSpan w:val="4"/>
            <w:tcBorders>
              <w:top w:val="nil"/>
              <w:left w:val="nil"/>
              <w:bottom w:val="nil"/>
              <w:right w:val="nil"/>
            </w:tcBorders>
            <w:shd w:val="clear" w:color="auto" w:fill="auto"/>
            <w:noWrap/>
            <w:vAlign w:val="bottom"/>
            <w:hideMark/>
          </w:tcPr>
          <w:p w14:paraId="1363C7DC" w14:textId="77777777" w:rsidR="00CA2A61" w:rsidRPr="00DB0C78" w:rsidRDefault="00CA2A61" w:rsidP="00CA2A61">
            <w:pPr>
              <w:spacing w:line="276" w:lineRule="auto"/>
              <w:rPr>
                <w:rFonts w:eastAsia="Times New Roman" w:cs="Times New Roman"/>
                <w:sz w:val="20"/>
                <w:szCs w:val="20"/>
                <w:lang w:eastAsia="pl-PL"/>
              </w:rPr>
            </w:pPr>
          </w:p>
        </w:tc>
        <w:tc>
          <w:tcPr>
            <w:tcW w:w="1276" w:type="dxa"/>
            <w:gridSpan w:val="2"/>
            <w:tcBorders>
              <w:top w:val="nil"/>
              <w:left w:val="nil"/>
              <w:bottom w:val="nil"/>
              <w:right w:val="nil"/>
            </w:tcBorders>
            <w:shd w:val="clear" w:color="auto" w:fill="auto"/>
            <w:noWrap/>
            <w:vAlign w:val="bottom"/>
            <w:hideMark/>
          </w:tcPr>
          <w:p w14:paraId="75F6FB9A" w14:textId="77777777" w:rsidR="00CA2A61" w:rsidRPr="00DB0C78" w:rsidRDefault="00CA2A61" w:rsidP="00CA2A61">
            <w:pPr>
              <w:spacing w:line="276" w:lineRule="auto"/>
              <w:rPr>
                <w:rFonts w:eastAsia="Times New Roman" w:cs="Times New Roman"/>
                <w:sz w:val="20"/>
                <w:szCs w:val="20"/>
                <w:lang w:eastAsia="pl-PL"/>
              </w:rPr>
            </w:pPr>
          </w:p>
        </w:tc>
        <w:tc>
          <w:tcPr>
            <w:tcW w:w="1710" w:type="dxa"/>
            <w:gridSpan w:val="2"/>
            <w:tcBorders>
              <w:top w:val="nil"/>
              <w:left w:val="nil"/>
              <w:bottom w:val="nil"/>
              <w:right w:val="nil"/>
            </w:tcBorders>
            <w:shd w:val="clear" w:color="auto" w:fill="auto"/>
            <w:noWrap/>
            <w:vAlign w:val="bottom"/>
            <w:hideMark/>
          </w:tcPr>
          <w:p w14:paraId="1F1F3FBE" w14:textId="77777777" w:rsidR="00CA2A61" w:rsidRPr="00DB0C78" w:rsidRDefault="00CA2A61" w:rsidP="00CA2A61">
            <w:pPr>
              <w:spacing w:line="276" w:lineRule="auto"/>
              <w:rPr>
                <w:rFonts w:eastAsia="Times New Roman" w:cs="Times New Roman"/>
                <w:sz w:val="20"/>
                <w:szCs w:val="20"/>
                <w:lang w:eastAsia="pl-PL"/>
              </w:rPr>
            </w:pPr>
          </w:p>
        </w:tc>
      </w:tr>
      <w:tr w:rsidR="00CA2A61" w:rsidRPr="00DB0C78" w14:paraId="339A297D" w14:textId="77777777" w:rsidTr="00561969">
        <w:trPr>
          <w:trHeight w:val="280"/>
          <w:jc w:val="center"/>
        </w:trPr>
        <w:tc>
          <w:tcPr>
            <w:tcW w:w="1284" w:type="dxa"/>
            <w:tcBorders>
              <w:top w:val="nil"/>
              <w:left w:val="nil"/>
              <w:bottom w:val="nil"/>
              <w:right w:val="nil"/>
            </w:tcBorders>
            <w:shd w:val="clear" w:color="auto" w:fill="auto"/>
            <w:noWrap/>
            <w:vAlign w:val="center"/>
          </w:tcPr>
          <w:p w14:paraId="093B4FA4" w14:textId="77777777" w:rsidR="00CA2A61" w:rsidRPr="00DB0C78" w:rsidRDefault="00CA2A61" w:rsidP="00495819">
            <w:pPr>
              <w:spacing w:line="276" w:lineRule="auto"/>
              <w:rPr>
                <w:rFonts w:eastAsia="Times New Roman" w:cs="Times New Roman"/>
                <w:color w:val="000000"/>
                <w:lang w:eastAsia="pl-PL"/>
              </w:rPr>
            </w:pPr>
          </w:p>
        </w:tc>
        <w:tc>
          <w:tcPr>
            <w:tcW w:w="1830" w:type="dxa"/>
            <w:gridSpan w:val="4"/>
            <w:tcBorders>
              <w:top w:val="nil"/>
              <w:left w:val="nil"/>
              <w:bottom w:val="nil"/>
              <w:right w:val="nil"/>
            </w:tcBorders>
            <w:shd w:val="clear" w:color="auto" w:fill="auto"/>
            <w:noWrap/>
            <w:vAlign w:val="bottom"/>
          </w:tcPr>
          <w:p w14:paraId="436AF868" w14:textId="77777777" w:rsidR="00CA2A61" w:rsidRPr="00DB0C78" w:rsidRDefault="00CA2A61" w:rsidP="00CA2A61">
            <w:pPr>
              <w:spacing w:line="276" w:lineRule="auto"/>
              <w:rPr>
                <w:rFonts w:eastAsia="Times New Roman" w:cs="Times New Roman"/>
                <w:sz w:val="20"/>
                <w:szCs w:val="20"/>
                <w:lang w:eastAsia="pl-PL"/>
              </w:rPr>
            </w:pPr>
          </w:p>
        </w:tc>
        <w:tc>
          <w:tcPr>
            <w:tcW w:w="1276" w:type="dxa"/>
            <w:gridSpan w:val="2"/>
            <w:tcBorders>
              <w:top w:val="nil"/>
              <w:left w:val="nil"/>
              <w:bottom w:val="nil"/>
              <w:right w:val="nil"/>
            </w:tcBorders>
            <w:shd w:val="clear" w:color="auto" w:fill="auto"/>
            <w:noWrap/>
            <w:vAlign w:val="bottom"/>
          </w:tcPr>
          <w:p w14:paraId="79C87F9A" w14:textId="77777777" w:rsidR="00CA2A61" w:rsidRPr="00DB0C78" w:rsidRDefault="00CA2A61" w:rsidP="00CA2A61">
            <w:pPr>
              <w:spacing w:line="276" w:lineRule="auto"/>
              <w:rPr>
                <w:rFonts w:eastAsia="Times New Roman" w:cs="Times New Roman"/>
                <w:sz w:val="20"/>
                <w:szCs w:val="20"/>
                <w:lang w:eastAsia="pl-PL"/>
              </w:rPr>
            </w:pPr>
          </w:p>
        </w:tc>
        <w:tc>
          <w:tcPr>
            <w:tcW w:w="1710" w:type="dxa"/>
            <w:gridSpan w:val="2"/>
            <w:tcBorders>
              <w:top w:val="nil"/>
              <w:left w:val="nil"/>
              <w:bottom w:val="nil"/>
              <w:right w:val="nil"/>
            </w:tcBorders>
            <w:shd w:val="clear" w:color="auto" w:fill="auto"/>
            <w:noWrap/>
            <w:vAlign w:val="bottom"/>
          </w:tcPr>
          <w:p w14:paraId="1BD41E46" w14:textId="77777777" w:rsidR="00CA2A61" w:rsidRPr="00DB0C78" w:rsidRDefault="00CA2A61" w:rsidP="00CA2A61">
            <w:pPr>
              <w:spacing w:line="276" w:lineRule="auto"/>
              <w:rPr>
                <w:rFonts w:eastAsia="Times New Roman" w:cs="Times New Roman"/>
                <w:sz w:val="20"/>
                <w:szCs w:val="20"/>
                <w:lang w:eastAsia="pl-PL"/>
              </w:rPr>
            </w:pPr>
          </w:p>
        </w:tc>
      </w:tr>
    </w:tbl>
    <w:p w14:paraId="17CAF19F" w14:textId="77777777" w:rsidR="00117278" w:rsidRPr="00DB0C78" w:rsidRDefault="00117278" w:rsidP="0022159B">
      <w:pPr>
        <w:widowControl w:val="0"/>
        <w:autoSpaceDE w:val="0"/>
        <w:autoSpaceDN w:val="0"/>
        <w:adjustRightInd w:val="0"/>
        <w:spacing w:line="276" w:lineRule="auto"/>
        <w:ind w:right="-428"/>
        <w:rPr>
          <w:rFonts w:eastAsia="Times New Roman" w:cs="Times New Roman"/>
          <w:b/>
          <w:sz w:val="28"/>
          <w:szCs w:val="28"/>
          <w:u w:val="single"/>
          <w:lang w:eastAsia="pl-PL"/>
        </w:rPr>
      </w:pPr>
      <w:r w:rsidRPr="00DB0C78">
        <w:rPr>
          <w:rFonts w:eastAsia="Times New Roman" w:cs="Times New Roman"/>
          <w:b/>
          <w:sz w:val="28"/>
          <w:szCs w:val="28"/>
          <w:u w:val="single"/>
          <w:lang w:eastAsia="pl-PL"/>
        </w:rPr>
        <w:t>UWAGI:</w:t>
      </w:r>
    </w:p>
    <w:p w14:paraId="5FA42F0F" w14:textId="77777777" w:rsidR="00117278" w:rsidRPr="00DB0C78" w:rsidRDefault="00117278">
      <w:pPr>
        <w:pStyle w:val="Akapitzlist"/>
        <w:widowControl w:val="0"/>
        <w:numPr>
          <w:ilvl w:val="0"/>
          <w:numId w:val="14"/>
        </w:numPr>
        <w:autoSpaceDE w:val="0"/>
        <w:autoSpaceDN w:val="0"/>
        <w:adjustRightInd w:val="0"/>
        <w:spacing w:line="276" w:lineRule="auto"/>
        <w:rPr>
          <w:rFonts w:eastAsia="Times New Roman" w:cs="Times New Roman"/>
          <w:b/>
          <w:color w:val="000000"/>
          <w:szCs w:val="24"/>
          <w:lang w:eastAsia="pl-PL"/>
        </w:rPr>
      </w:pPr>
      <w:r w:rsidRPr="00DB0C78">
        <w:rPr>
          <w:rFonts w:eastAsia="Times New Roman" w:cs="Times New Roman"/>
          <w:b/>
          <w:szCs w:val="24"/>
          <w:lang w:eastAsia="pl-PL"/>
        </w:rPr>
        <w:t>PRZED ZAMÓWIENIEM RĘKAWA WYKONAWCA WINIEN DOKONAĆ POMIARU PRZEKROJÓW  KOLEKTORA Z NATURY</w:t>
      </w:r>
    </w:p>
    <w:p w14:paraId="38AE4B89" w14:textId="77777777" w:rsidR="00117278" w:rsidRPr="00DB0C78" w:rsidRDefault="00117278" w:rsidP="0022159B">
      <w:pPr>
        <w:widowControl w:val="0"/>
        <w:autoSpaceDE w:val="0"/>
        <w:autoSpaceDN w:val="0"/>
        <w:adjustRightInd w:val="0"/>
        <w:spacing w:line="276" w:lineRule="auto"/>
        <w:ind w:right="-428"/>
        <w:rPr>
          <w:rFonts w:eastAsia="Times New Roman" w:cs="Times New Roman"/>
          <w:b/>
          <w:lang w:eastAsia="pl-PL"/>
        </w:rPr>
      </w:pPr>
    </w:p>
    <w:p w14:paraId="0B307163" w14:textId="77EFBB60" w:rsidR="00117278" w:rsidRPr="00DB0C78" w:rsidRDefault="00117278" w:rsidP="0022159B">
      <w:pPr>
        <w:spacing w:line="276" w:lineRule="auto"/>
        <w:jc w:val="left"/>
        <w:rPr>
          <w:lang w:eastAsia="pl-PL"/>
        </w:rPr>
      </w:pPr>
      <w:r w:rsidRPr="00DB0C78">
        <w:rPr>
          <w:b/>
          <w:lang w:eastAsia="pl-PL"/>
        </w:rPr>
        <w:t>Renowację kolektora</w:t>
      </w:r>
      <w:r w:rsidRPr="00DB0C78">
        <w:rPr>
          <w:lang w:eastAsia="pl-PL"/>
        </w:rPr>
        <w:t xml:space="preserve"> należy wykonać przy zastosowaniu technologii wykładziny z rur utwardzanych na miejscu zgodnie z obowiązującą normą PN-EN ISO 11296 -4</w:t>
      </w:r>
      <w:r w:rsidR="00956B48">
        <w:rPr>
          <w:lang w:eastAsia="pl-PL"/>
        </w:rPr>
        <w:t xml:space="preserve">                       </w:t>
      </w:r>
      <w:r w:rsidRPr="00DB0C78">
        <w:rPr>
          <w:lang w:eastAsia="pl-PL"/>
        </w:rPr>
        <w:t xml:space="preserve">Rękaw powinien być wykonany z </w:t>
      </w:r>
      <w:r w:rsidRPr="008259BB">
        <w:rPr>
          <w:lang w:eastAsia="pl-PL"/>
        </w:rPr>
        <w:t xml:space="preserve">włókna szklanego lub </w:t>
      </w:r>
      <w:r w:rsidR="004A7838">
        <w:rPr>
          <w:lang w:eastAsia="pl-PL"/>
        </w:rPr>
        <w:t>poliestrowego</w:t>
      </w:r>
      <w:r w:rsidRPr="008259BB">
        <w:rPr>
          <w:lang w:eastAsia="pl-PL"/>
        </w:rPr>
        <w:t>.</w:t>
      </w:r>
      <w:r w:rsidRPr="00DB0C78">
        <w:rPr>
          <w:lang w:eastAsia="pl-PL"/>
        </w:rPr>
        <w:t xml:space="preserve"> </w:t>
      </w:r>
    </w:p>
    <w:p w14:paraId="64970DFB" w14:textId="77777777" w:rsidR="00117278" w:rsidRPr="00DB0C78" w:rsidRDefault="00117278" w:rsidP="0022159B">
      <w:pPr>
        <w:widowControl w:val="0"/>
        <w:autoSpaceDE w:val="0"/>
        <w:autoSpaceDN w:val="0"/>
        <w:adjustRightInd w:val="0"/>
        <w:spacing w:line="276" w:lineRule="auto"/>
        <w:rPr>
          <w:rFonts w:eastAsia="Times New Roman" w:cs="Times New Roman"/>
          <w:color w:val="000000"/>
          <w:szCs w:val="24"/>
          <w:lang w:eastAsia="pl-PL"/>
        </w:rPr>
      </w:pPr>
    </w:p>
    <w:p w14:paraId="12004980" w14:textId="77777777" w:rsidR="00117278" w:rsidRPr="00B351F4" w:rsidRDefault="00117278" w:rsidP="0022159B">
      <w:pPr>
        <w:spacing w:line="276" w:lineRule="auto"/>
        <w:rPr>
          <w:b/>
          <w:lang w:eastAsia="pl-PL"/>
        </w:rPr>
      </w:pPr>
      <w:r w:rsidRPr="00B351F4">
        <w:rPr>
          <w:b/>
          <w:lang w:eastAsia="pl-PL"/>
        </w:rPr>
        <w:t xml:space="preserve">Naprawa komór </w:t>
      </w:r>
    </w:p>
    <w:p w14:paraId="117AFD07" w14:textId="52E88CB1" w:rsidR="006B1636" w:rsidRPr="00956B48" w:rsidRDefault="00117278" w:rsidP="0022159B">
      <w:pPr>
        <w:spacing w:line="276" w:lineRule="auto"/>
        <w:rPr>
          <w:b/>
          <w:bCs/>
          <w:lang w:eastAsia="pl-PL"/>
        </w:rPr>
      </w:pPr>
      <w:r w:rsidRPr="00DB0C78">
        <w:rPr>
          <w:lang w:eastAsia="pl-PL"/>
        </w:rPr>
        <w:t xml:space="preserve">W przypadkach koniecznych przewiduje się uzupełnienie ubytków na powierzchni kinety przy zastosowaniu systemu napraw betonów typu PCC (zaprawy modyfikowane polimerami). </w:t>
      </w:r>
      <w:r w:rsidRPr="00956B48">
        <w:rPr>
          <w:lang w:eastAsia="pl-PL"/>
        </w:rPr>
        <w:t xml:space="preserve">Renowację kinet wykonać przy zastosowaniu </w:t>
      </w:r>
      <w:r w:rsidR="006B1636">
        <w:rPr>
          <w:lang w:eastAsia="pl-PL"/>
        </w:rPr>
        <w:t xml:space="preserve">chemii budowlanej </w:t>
      </w:r>
      <w:r w:rsidR="00702CDD">
        <w:rPr>
          <w:lang w:eastAsia="pl-PL"/>
        </w:rPr>
        <w:t xml:space="preserve"> -</w:t>
      </w:r>
      <w:r w:rsidR="006B1636">
        <w:rPr>
          <w:lang w:eastAsia="pl-PL"/>
        </w:rPr>
        <w:t xml:space="preserve"> gruboś</w:t>
      </w:r>
      <w:r w:rsidR="00702CDD">
        <w:rPr>
          <w:lang w:eastAsia="pl-PL"/>
        </w:rPr>
        <w:t>ć</w:t>
      </w:r>
      <w:r w:rsidR="006B1636">
        <w:rPr>
          <w:lang w:eastAsia="pl-PL"/>
        </w:rPr>
        <w:t xml:space="preserve"> warstwy </w:t>
      </w:r>
      <w:r w:rsidR="00702CDD">
        <w:rPr>
          <w:lang w:eastAsia="pl-PL"/>
        </w:rPr>
        <w:t>kinety poddanej renowacji ma być taka</w:t>
      </w:r>
      <w:r w:rsidR="006B1636">
        <w:rPr>
          <w:lang w:eastAsia="pl-PL"/>
        </w:rPr>
        <w:t xml:space="preserve"> jak </w:t>
      </w:r>
      <w:r w:rsidR="00702CDD">
        <w:rPr>
          <w:lang w:eastAsia="pl-PL"/>
        </w:rPr>
        <w:t xml:space="preserve">grubość </w:t>
      </w:r>
      <w:r w:rsidR="006B1636">
        <w:rPr>
          <w:lang w:eastAsia="pl-PL"/>
        </w:rPr>
        <w:t>zamontowane</w:t>
      </w:r>
      <w:r w:rsidR="00702CDD">
        <w:rPr>
          <w:lang w:eastAsia="pl-PL"/>
        </w:rPr>
        <w:t>go</w:t>
      </w:r>
      <w:r w:rsidR="006B1636">
        <w:rPr>
          <w:lang w:eastAsia="pl-PL"/>
        </w:rPr>
        <w:t xml:space="preserve"> rękaw</w:t>
      </w:r>
      <w:r w:rsidR="00702CDD">
        <w:rPr>
          <w:lang w:eastAsia="pl-PL"/>
        </w:rPr>
        <w:t>a</w:t>
      </w:r>
      <w:r w:rsidR="006B1636">
        <w:rPr>
          <w:lang w:eastAsia="pl-PL"/>
        </w:rPr>
        <w:t>.</w:t>
      </w:r>
    </w:p>
    <w:p w14:paraId="13FF60A9" w14:textId="07FF0212" w:rsidR="00117278" w:rsidRPr="00DB0C78" w:rsidRDefault="00117278" w:rsidP="0022159B">
      <w:pPr>
        <w:spacing w:line="276" w:lineRule="auto"/>
        <w:rPr>
          <w:lang w:eastAsia="pl-PL"/>
        </w:rPr>
      </w:pPr>
      <w:r w:rsidRPr="00DB0C78">
        <w:rPr>
          <w:lang w:eastAsia="pl-PL"/>
        </w:rPr>
        <w:t>Brakujące stopnie włazowe należy uzupełnić stosując stopnie w otulinie z tworzywa sztucznego.</w:t>
      </w:r>
    </w:p>
    <w:p w14:paraId="472BF70E" w14:textId="252449B7" w:rsidR="00117278" w:rsidRPr="00DB0C78" w:rsidRDefault="00117278" w:rsidP="0022159B">
      <w:pPr>
        <w:spacing w:line="276" w:lineRule="auto"/>
        <w:rPr>
          <w:lang w:eastAsia="pl-PL"/>
        </w:rPr>
      </w:pPr>
      <w:r w:rsidRPr="00DB0C78">
        <w:rPr>
          <w:lang w:eastAsia="pl-PL"/>
        </w:rPr>
        <w:t>Lokalizacj</w:t>
      </w:r>
      <w:r w:rsidR="00E36DFC">
        <w:rPr>
          <w:lang w:eastAsia="pl-PL"/>
        </w:rPr>
        <w:t>e</w:t>
      </w:r>
      <w:r w:rsidRPr="00DB0C78">
        <w:rPr>
          <w:lang w:eastAsia="pl-PL"/>
        </w:rPr>
        <w:t xml:space="preserve"> odcinków k</w:t>
      </w:r>
      <w:r w:rsidR="00E36DFC">
        <w:rPr>
          <w:lang w:eastAsia="pl-PL"/>
        </w:rPr>
        <w:t>anałów</w:t>
      </w:r>
      <w:r w:rsidRPr="00DB0C78">
        <w:rPr>
          <w:lang w:eastAsia="pl-PL"/>
        </w:rPr>
        <w:t>, któr</w:t>
      </w:r>
      <w:r w:rsidR="00E36DFC">
        <w:rPr>
          <w:lang w:eastAsia="pl-PL"/>
        </w:rPr>
        <w:t>e</w:t>
      </w:r>
      <w:r w:rsidRPr="00DB0C78">
        <w:rPr>
          <w:lang w:eastAsia="pl-PL"/>
        </w:rPr>
        <w:t xml:space="preserve"> będ</w:t>
      </w:r>
      <w:r w:rsidR="00E36DFC">
        <w:rPr>
          <w:lang w:eastAsia="pl-PL"/>
        </w:rPr>
        <w:t>ą</w:t>
      </w:r>
      <w:r w:rsidRPr="00DB0C78">
        <w:rPr>
          <w:lang w:eastAsia="pl-PL"/>
        </w:rPr>
        <w:t xml:space="preserve"> poddan</w:t>
      </w:r>
      <w:r w:rsidR="00E36DFC">
        <w:rPr>
          <w:lang w:eastAsia="pl-PL"/>
        </w:rPr>
        <w:t>e</w:t>
      </w:r>
      <w:r w:rsidRPr="00DB0C78">
        <w:rPr>
          <w:lang w:eastAsia="pl-PL"/>
        </w:rPr>
        <w:t xml:space="preserve"> renowacji został</w:t>
      </w:r>
      <w:r w:rsidR="00E36DFC">
        <w:rPr>
          <w:lang w:eastAsia="pl-PL"/>
        </w:rPr>
        <w:t>y</w:t>
      </w:r>
      <w:r w:rsidRPr="00DB0C78">
        <w:rPr>
          <w:lang w:eastAsia="pl-PL"/>
        </w:rPr>
        <w:t xml:space="preserve"> przedstawion</w:t>
      </w:r>
      <w:r w:rsidR="00E36DFC">
        <w:rPr>
          <w:lang w:eastAsia="pl-PL"/>
        </w:rPr>
        <w:t>e</w:t>
      </w:r>
      <w:r w:rsidRPr="00DB0C78">
        <w:rPr>
          <w:lang w:eastAsia="pl-PL"/>
        </w:rPr>
        <w:t xml:space="preserve"> na załączonych planach sytuacyjnym  - Rysunki nr 1, nr 2</w:t>
      </w:r>
      <w:r w:rsidR="00FD5E4A">
        <w:rPr>
          <w:lang w:eastAsia="pl-PL"/>
        </w:rPr>
        <w:t>.1</w:t>
      </w:r>
      <w:r w:rsidRPr="00DB0C78">
        <w:rPr>
          <w:lang w:eastAsia="pl-PL"/>
        </w:rPr>
        <w:t xml:space="preserve">, nr </w:t>
      </w:r>
      <w:r w:rsidR="00FD5E4A">
        <w:rPr>
          <w:lang w:eastAsia="pl-PL"/>
        </w:rPr>
        <w:t>2.2</w:t>
      </w:r>
      <w:r w:rsidRPr="00DB0C78">
        <w:rPr>
          <w:lang w:eastAsia="pl-PL"/>
        </w:rPr>
        <w:t xml:space="preserve">, nr </w:t>
      </w:r>
      <w:r w:rsidR="00FD5E4A">
        <w:rPr>
          <w:lang w:eastAsia="pl-PL"/>
        </w:rPr>
        <w:t>3</w:t>
      </w:r>
      <w:r w:rsidRPr="00DB0C78">
        <w:rPr>
          <w:lang w:eastAsia="pl-PL"/>
        </w:rPr>
        <w:t xml:space="preserve">, nr </w:t>
      </w:r>
      <w:r w:rsidR="00FD5E4A">
        <w:rPr>
          <w:lang w:eastAsia="pl-PL"/>
        </w:rPr>
        <w:t>4</w:t>
      </w:r>
      <w:r w:rsidRPr="00DB0C78">
        <w:rPr>
          <w:lang w:eastAsia="pl-PL"/>
        </w:rPr>
        <w:t xml:space="preserve">, nr </w:t>
      </w:r>
      <w:r w:rsidR="00FD5E4A">
        <w:rPr>
          <w:lang w:eastAsia="pl-PL"/>
        </w:rPr>
        <w:t>5.</w:t>
      </w:r>
    </w:p>
    <w:p w14:paraId="7CB1AEBF" w14:textId="77777777" w:rsidR="00117278" w:rsidRPr="00DB0C78" w:rsidRDefault="00117278" w:rsidP="0022159B">
      <w:pPr>
        <w:spacing w:line="276" w:lineRule="auto"/>
        <w:rPr>
          <w:szCs w:val="24"/>
          <w:lang w:eastAsia="pl-PL"/>
        </w:rPr>
      </w:pPr>
      <w:r w:rsidRPr="00DB0C78">
        <w:rPr>
          <w:lang w:eastAsia="pl-PL"/>
        </w:rPr>
        <w:t>Koszty spełnienia wymagań postawionych w warunkach ST będą uważane za uwzględnione w Cenie Oferty</w:t>
      </w:r>
      <w:r w:rsidRPr="00DB0C78">
        <w:rPr>
          <w:szCs w:val="24"/>
          <w:lang w:eastAsia="pl-PL"/>
        </w:rPr>
        <w:t>.</w:t>
      </w:r>
    </w:p>
    <w:p w14:paraId="4789CD59" w14:textId="77777777" w:rsidR="00117278" w:rsidRPr="00DB0C78" w:rsidRDefault="00117278">
      <w:pPr>
        <w:keepNext/>
        <w:numPr>
          <w:ilvl w:val="0"/>
          <w:numId w:val="4"/>
        </w:numPr>
        <w:spacing w:line="276" w:lineRule="auto"/>
        <w:ind w:left="720" w:hanging="720"/>
        <w:outlineLvl w:val="1"/>
        <w:rPr>
          <w:rFonts w:eastAsia="Times New Roman" w:cs="Times New Roman"/>
          <w:b/>
          <w:lang w:eastAsia="pl-PL"/>
        </w:rPr>
      </w:pPr>
    </w:p>
    <w:p w14:paraId="0C97A1D5" w14:textId="383FBCE0" w:rsidR="00117278" w:rsidRPr="00F5184C" w:rsidRDefault="009D76CA">
      <w:pPr>
        <w:pStyle w:val="Nagwek4"/>
        <w:numPr>
          <w:ilvl w:val="1"/>
          <w:numId w:val="34"/>
        </w:numPr>
        <w:spacing w:line="276" w:lineRule="auto"/>
      </w:pPr>
      <w:bookmarkStart w:id="3" w:name="_Toc129351665"/>
      <w:r>
        <w:rPr>
          <w:rStyle w:val="Nagwek3Znak"/>
          <w:b/>
          <w:u w:val="none"/>
        </w:rPr>
        <w:t xml:space="preserve">    </w:t>
      </w:r>
      <w:r w:rsidR="00117278" w:rsidRPr="00F5184C">
        <w:rPr>
          <w:rStyle w:val="Nagwek3Znak"/>
          <w:b/>
          <w:u w:val="none"/>
        </w:rPr>
        <w:t>Cel</w:t>
      </w:r>
      <w:r w:rsidR="00117278" w:rsidRPr="00F5184C">
        <w:t xml:space="preserve">  umowy.</w:t>
      </w:r>
      <w:bookmarkEnd w:id="3"/>
    </w:p>
    <w:p w14:paraId="30281B55" w14:textId="77777777" w:rsidR="00117278" w:rsidRPr="00DB0C78" w:rsidRDefault="00117278">
      <w:pPr>
        <w:keepNext/>
        <w:numPr>
          <w:ilvl w:val="0"/>
          <w:numId w:val="4"/>
        </w:numPr>
        <w:spacing w:line="276" w:lineRule="auto"/>
        <w:ind w:left="720" w:hanging="720"/>
        <w:outlineLvl w:val="1"/>
        <w:rPr>
          <w:rFonts w:eastAsia="Times New Roman" w:cs="Times New Roman"/>
          <w:b/>
          <w:lang w:eastAsia="pl-PL"/>
        </w:rPr>
      </w:pPr>
      <w:r w:rsidRPr="00DB0C78">
        <w:rPr>
          <w:rFonts w:eastAsia="Times New Roman" w:cs="Times New Roman"/>
          <w:b/>
          <w:lang w:eastAsia="pl-PL"/>
        </w:rPr>
        <w:t xml:space="preserve"> </w:t>
      </w:r>
    </w:p>
    <w:p w14:paraId="0DAD5324" w14:textId="3812963F" w:rsidR="00117278" w:rsidRPr="00DB0C78" w:rsidRDefault="00117278" w:rsidP="0022159B">
      <w:pPr>
        <w:spacing w:line="276" w:lineRule="auto"/>
        <w:rPr>
          <w:lang w:eastAsia="pl-PL"/>
        </w:rPr>
      </w:pPr>
      <w:r w:rsidRPr="00DB0C78">
        <w:rPr>
          <w:lang w:eastAsia="pl-PL"/>
        </w:rPr>
        <w:t>Celem umowy  jest wzmocnienie i uszczelnienie   istniejących  k</w:t>
      </w:r>
      <w:r w:rsidR="00E36DFC">
        <w:rPr>
          <w:lang w:eastAsia="pl-PL"/>
        </w:rPr>
        <w:t>anałów sanitarnych i deszczowych</w:t>
      </w:r>
      <w:r w:rsidRPr="00DB0C78">
        <w:rPr>
          <w:lang w:eastAsia="pl-PL"/>
        </w:rPr>
        <w:t xml:space="preserve"> w Bydgoszczy.</w:t>
      </w:r>
    </w:p>
    <w:p w14:paraId="4D5B3597" w14:textId="77777777" w:rsidR="00117278" w:rsidRPr="00DB0C78" w:rsidRDefault="00117278" w:rsidP="0022159B">
      <w:pPr>
        <w:spacing w:line="276" w:lineRule="auto"/>
        <w:rPr>
          <w:lang w:eastAsia="pl-PL"/>
        </w:rPr>
      </w:pPr>
      <w:r w:rsidRPr="00DB0C78">
        <w:rPr>
          <w:lang w:eastAsia="pl-PL"/>
        </w:rPr>
        <w:t>Realizacja umowy  spowoduje:</w:t>
      </w:r>
    </w:p>
    <w:p w14:paraId="3F23AD75" w14:textId="77777777" w:rsidR="00117278" w:rsidRPr="00DB0C78" w:rsidRDefault="00117278">
      <w:pPr>
        <w:pStyle w:val="Akapitzlist"/>
        <w:numPr>
          <w:ilvl w:val="0"/>
          <w:numId w:val="14"/>
        </w:numPr>
        <w:spacing w:line="276" w:lineRule="auto"/>
        <w:rPr>
          <w:lang w:eastAsia="pl-PL"/>
        </w:rPr>
      </w:pPr>
      <w:r w:rsidRPr="00DB0C78">
        <w:rPr>
          <w:lang w:eastAsia="pl-PL"/>
        </w:rPr>
        <w:t>poprawę parametrów hydraulicznych sieci,</w:t>
      </w:r>
    </w:p>
    <w:p w14:paraId="56C245E8" w14:textId="77777777" w:rsidR="00117278" w:rsidRDefault="00117278">
      <w:pPr>
        <w:pStyle w:val="Akapitzlist"/>
        <w:numPr>
          <w:ilvl w:val="0"/>
          <w:numId w:val="14"/>
        </w:numPr>
        <w:spacing w:line="276" w:lineRule="auto"/>
        <w:rPr>
          <w:lang w:eastAsia="pl-PL"/>
        </w:rPr>
      </w:pPr>
      <w:r w:rsidRPr="00DB0C78">
        <w:rPr>
          <w:lang w:eastAsia="pl-PL"/>
        </w:rPr>
        <w:t>poprawę stanu środowiska naturalnego poprzez eliminację eksfiltracji i infiltracji</w:t>
      </w:r>
    </w:p>
    <w:p w14:paraId="7600BE67" w14:textId="77777777" w:rsidR="00117278" w:rsidRPr="00373487" w:rsidRDefault="00117278" w:rsidP="0022159B">
      <w:pPr>
        <w:widowControl w:val="0"/>
        <w:autoSpaceDE w:val="0"/>
        <w:autoSpaceDN w:val="0"/>
        <w:adjustRightInd w:val="0"/>
        <w:spacing w:line="276" w:lineRule="auto"/>
        <w:ind w:left="1276"/>
        <w:rPr>
          <w:rFonts w:eastAsia="Times New Roman" w:cs="Times New Roman"/>
          <w:lang w:eastAsia="pl-PL"/>
        </w:rPr>
      </w:pPr>
    </w:p>
    <w:p w14:paraId="15956F8E" w14:textId="49E2A669" w:rsidR="00117278" w:rsidRDefault="00C879DF">
      <w:pPr>
        <w:pStyle w:val="Nagwek4"/>
        <w:numPr>
          <w:ilvl w:val="1"/>
          <w:numId w:val="34"/>
        </w:numPr>
        <w:spacing w:line="276" w:lineRule="auto"/>
      </w:pPr>
      <w:bookmarkStart w:id="4" w:name="_Toc128517516"/>
      <w:bookmarkStart w:id="5" w:name="_Toc129351666"/>
      <w:bookmarkEnd w:id="4"/>
      <w:r>
        <w:t xml:space="preserve">  </w:t>
      </w:r>
      <w:r w:rsidR="00117278" w:rsidRPr="00DB0C78">
        <w:t>Zakres Robót</w:t>
      </w:r>
      <w:bookmarkEnd w:id="5"/>
    </w:p>
    <w:p w14:paraId="18638850" w14:textId="77777777" w:rsidR="00117278" w:rsidRPr="00DB0C78" w:rsidRDefault="00117278" w:rsidP="006F0D10">
      <w:pPr>
        <w:widowControl w:val="0"/>
        <w:tabs>
          <w:tab w:val="left" w:pos="1418"/>
          <w:tab w:val="left" w:pos="2694"/>
        </w:tabs>
        <w:autoSpaceDE w:val="0"/>
        <w:autoSpaceDN w:val="0"/>
        <w:adjustRightInd w:val="0"/>
        <w:spacing w:line="276" w:lineRule="auto"/>
        <w:rPr>
          <w:rFonts w:eastAsia="Times New Roman" w:cs="Times New Roman"/>
          <w:b/>
          <w:bCs/>
          <w:lang w:eastAsia="pl-PL"/>
        </w:rPr>
      </w:pPr>
    </w:p>
    <w:p w14:paraId="3D713310" w14:textId="77777777" w:rsidR="00117278" w:rsidRPr="00DB0C78" w:rsidRDefault="00117278" w:rsidP="0022159B">
      <w:pPr>
        <w:widowControl w:val="0"/>
        <w:tabs>
          <w:tab w:val="left" w:pos="1418"/>
          <w:tab w:val="left" w:pos="2694"/>
        </w:tabs>
        <w:autoSpaceDE w:val="0"/>
        <w:autoSpaceDN w:val="0"/>
        <w:adjustRightInd w:val="0"/>
        <w:spacing w:line="276" w:lineRule="auto"/>
        <w:ind w:left="709"/>
        <w:rPr>
          <w:rFonts w:eastAsia="Times New Roman" w:cs="Times New Roman"/>
          <w:bCs/>
          <w:u w:val="single"/>
          <w:lang w:eastAsia="pl-PL"/>
        </w:rPr>
      </w:pPr>
      <w:r w:rsidRPr="00DB0C78">
        <w:rPr>
          <w:rFonts w:eastAsia="Times New Roman" w:cs="Times New Roman"/>
          <w:bCs/>
          <w:u w:val="single"/>
          <w:lang w:eastAsia="pl-PL"/>
        </w:rPr>
        <w:t>Przedmiot zamówienia obejmuje wykonanie:</w:t>
      </w:r>
    </w:p>
    <w:p w14:paraId="3AC0CA06" w14:textId="77777777" w:rsidR="00117278" w:rsidRDefault="00117278" w:rsidP="0022159B">
      <w:pPr>
        <w:widowControl w:val="0"/>
        <w:tabs>
          <w:tab w:val="left" w:pos="1418"/>
          <w:tab w:val="left" w:pos="2694"/>
        </w:tabs>
        <w:autoSpaceDE w:val="0"/>
        <w:autoSpaceDN w:val="0"/>
        <w:adjustRightInd w:val="0"/>
        <w:spacing w:line="276" w:lineRule="auto"/>
        <w:ind w:left="709"/>
        <w:rPr>
          <w:rFonts w:eastAsia="Times New Roman" w:cs="Times New Roman"/>
          <w:bCs/>
          <w:u w:val="single"/>
          <w:lang w:eastAsia="pl-PL"/>
        </w:rPr>
      </w:pPr>
    </w:p>
    <w:p w14:paraId="3450755F" w14:textId="77777777" w:rsidR="00585004" w:rsidRPr="00DB0C78" w:rsidRDefault="00585004" w:rsidP="0022159B">
      <w:pPr>
        <w:widowControl w:val="0"/>
        <w:tabs>
          <w:tab w:val="left" w:pos="1418"/>
          <w:tab w:val="left" w:pos="2694"/>
        </w:tabs>
        <w:autoSpaceDE w:val="0"/>
        <w:autoSpaceDN w:val="0"/>
        <w:adjustRightInd w:val="0"/>
        <w:spacing w:line="276" w:lineRule="auto"/>
        <w:ind w:left="709"/>
        <w:rPr>
          <w:rFonts w:eastAsia="Times New Roman" w:cs="Times New Roman"/>
          <w:bCs/>
          <w:u w:val="single"/>
          <w:lang w:eastAsia="pl-PL"/>
        </w:rPr>
      </w:pPr>
    </w:p>
    <w:p w14:paraId="11132086" w14:textId="05378517" w:rsidR="00117278" w:rsidRDefault="00C879DF">
      <w:pPr>
        <w:pStyle w:val="Nagwek4"/>
        <w:numPr>
          <w:ilvl w:val="2"/>
          <w:numId w:val="34"/>
        </w:numPr>
        <w:spacing w:line="276" w:lineRule="auto"/>
      </w:pPr>
      <w:bookmarkStart w:id="6" w:name="_Toc129351667"/>
      <w:r>
        <w:lastRenderedPageBreak/>
        <w:t xml:space="preserve"> </w:t>
      </w:r>
      <w:r w:rsidR="00117278" w:rsidRPr="00DB0C78">
        <w:t>Renowacja kanalizacji sanitarnej</w:t>
      </w:r>
      <w:bookmarkEnd w:id="6"/>
      <w:r w:rsidR="00117278" w:rsidRPr="00DB0C78">
        <w:t xml:space="preserve"> </w:t>
      </w:r>
    </w:p>
    <w:p w14:paraId="25D36E14" w14:textId="77777777" w:rsidR="00117278" w:rsidRPr="00B351F4" w:rsidRDefault="00117278" w:rsidP="0022159B">
      <w:pPr>
        <w:spacing w:line="276" w:lineRule="auto"/>
        <w:rPr>
          <w:lang w:eastAsia="pl-PL"/>
        </w:rPr>
      </w:pPr>
    </w:p>
    <w:p w14:paraId="3B32ADFD" w14:textId="6FBF6E5C" w:rsidR="00117278" w:rsidRPr="00DB0C78" w:rsidRDefault="00117278" w:rsidP="0022159B">
      <w:pPr>
        <w:tabs>
          <w:tab w:val="left" w:pos="1701"/>
          <w:tab w:val="left" w:pos="3402"/>
        </w:tabs>
        <w:spacing w:line="276" w:lineRule="auto"/>
      </w:pPr>
      <w:r>
        <w:tab/>
      </w:r>
      <w:r w:rsidRPr="00DB0C78">
        <w:t>Ø 200 mm</w:t>
      </w:r>
      <w:r w:rsidRPr="00DB0C78">
        <w:tab/>
        <w:t xml:space="preserve">- </w:t>
      </w:r>
      <w:r w:rsidR="00FD5E4A">
        <w:t>1.856,55</w:t>
      </w:r>
      <w:r w:rsidRPr="00DB0C78">
        <w:t xml:space="preserve"> m</w:t>
      </w:r>
    </w:p>
    <w:p w14:paraId="224989A5" w14:textId="79450CE5" w:rsidR="00117278" w:rsidRDefault="00117278" w:rsidP="0022159B">
      <w:pPr>
        <w:tabs>
          <w:tab w:val="left" w:pos="1701"/>
          <w:tab w:val="left" w:pos="3402"/>
        </w:tabs>
        <w:spacing w:line="276" w:lineRule="auto"/>
      </w:pPr>
      <w:r>
        <w:tab/>
      </w:r>
      <w:bookmarkStart w:id="7" w:name="_Hlk173146819"/>
      <w:r>
        <w:t>Ø300mm</w:t>
      </w:r>
      <w:r>
        <w:tab/>
      </w:r>
      <w:r w:rsidRPr="00DB0C78">
        <w:t xml:space="preserve">- </w:t>
      </w:r>
      <w:r w:rsidR="00FD5E4A">
        <w:t>920,28</w:t>
      </w:r>
      <w:r w:rsidRPr="00DB0C78">
        <w:t xml:space="preserve"> m</w:t>
      </w:r>
      <w:bookmarkEnd w:id="7"/>
    </w:p>
    <w:p w14:paraId="6D2A7EF1" w14:textId="09743129" w:rsidR="00FD5E4A" w:rsidRDefault="00FD5E4A" w:rsidP="0022159B">
      <w:pPr>
        <w:tabs>
          <w:tab w:val="left" w:pos="1701"/>
          <w:tab w:val="left" w:pos="3402"/>
        </w:tabs>
        <w:spacing w:line="276" w:lineRule="auto"/>
      </w:pPr>
      <w:r>
        <w:tab/>
        <w:t>Ø400mm</w:t>
      </w:r>
      <w:r>
        <w:tab/>
      </w:r>
      <w:r w:rsidRPr="00DB0C78">
        <w:t xml:space="preserve">- </w:t>
      </w:r>
      <w:r w:rsidR="00C90B2C">
        <w:t>75</w:t>
      </w:r>
      <w:r w:rsidR="00585004">
        <w:t>1,00</w:t>
      </w:r>
      <w:r w:rsidRPr="00DB0C78">
        <w:t xml:space="preserve"> m</w:t>
      </w:r>
    </w:p>
    <w:p w14:paraId="7B303320" w14:textId="06F61EED" w:rsidR="00FD5E4A" w:rsidRDefault="00FD5E4A" w:rsidP="0022159B">
      <w:pPr>
        <w:tabs>
          <w:tab w:val="left" w:pos="1701"/>
          <w:tab w:val="left" w:pos="3402"/>
        </w:tabs>
        <w:spacing w:line="276" w:lineRule="auto"/>
      </w:pPr>
      <w:r>
        <w:tab/>
        <w:t>Ø600mm</w:t>
      </w:r>
      <w:r>
        <w:tab/>
      </w:r>
      <w:r w:rsidRPr="00DB0C78">
        <w:t xml:space="preserve">- </w:t>
      </w:r>
      <w:r>
        <w:t>559,90</w:t>
      </w:r>
      <w:r w:rsidRPr="00DB0C78">
        <w:t xml:space="preserve"> m</w:t>
      </w:r>
    </w:p>
    <w:p w14:paraId="259B967E" w14:textId="77777777" w:rsidR="00FD5E4A" w:rsidRDefault="00FD5E4A" w:rsidP="0022159B">
      <w:pPr>
        <w:tabs>
          <w:tab w:val="left" w:pos="1701"/>
          <w:tab w:val="left" w:pos="3402"/>
        </w:tabs>
        <w:spacing w:line="276" w:lineRule="auto"/>
      </w:pPr>
    </w:p>
    <w:p w14:paraId="7A324466" w14:textId="77777777" w:rsidR="00117278" w:rsidRPr="00DB0C78" w:rsidRDefault="00117278" w:rsidP="0022159B">
      <w:pPr>
        <w:pStyle w:val="Default"/>
        <w:spacing w:line="276" w:lineRule="auto"/>
        <w:ind w:left="851"/>
        <w:jc w:val="both"/>
        <w:rPr>
          <w:color w:val="auto"/>
          <w:sz w:val="22"/>
          <w:szCs w:val="22"/>
        </w:rPr>
      </w:pPr>
    </w:p>
    <w:p w14:paraId="7576E580" w14:textId="77777777" w:rsidR="00117278" w:rsidRDefault="00117278">
      <w:pPr>
        <w:pStyle w:val="Nagwek4"/>
        <w:numPr>
          <w:ilvl w:val="2"/>
          <w:numId w:val="34"/>
        </w:numPr>
        <w:spacing w:line="276" w:lineRule="auto"/>
      </w:pPr>
      <w:bookmarkStart w:id="8" w:name="_Toc129351668"/>
      <w:r w:rsidRPr="00DB0C78">
        <w:t>Renowacja kanalizacji deszczowej</w:t>
      </w:r>
      <w:bookmarkEnd w:id="8"/>
    </w:p>
    <w:p w14:paraId="33D22157" w14:textId="31DDFA72" w:rsidR="00117278" w:rsidRPr="00DB0C78" w:rsidRDefault="00117278" w:rsidP="00FD5E4A">
      <w:pPr>
        <w:tabs>
          <w:tab w:val="left" w:pos="1701"/>
          <w:tab w:val="left" w:pos="3402"/>
        </w:tabs>
        <w:spacing w:line="276" w:lineRule="auto"/>
      </w:pPr>
    </w:p>
    <w:p w14:paraId="1F55D9C7" w14:textId="4B60BC18" w:rsidR="00117278" w:rsidRPr="00DB0C78" w:rsidRDefault="00117278" w:rsidP="0022159B">
      <w:pPr>
        <w:tabs>
          <w:tab w:val="left" w:pos="1701"/>
          <w:tab w:val="left" w:pos="3402"/>
        </w:tabs>
        <w:spacing w:line="276" w:lineRule="auto"/>
      </w:pPr>
      <w:bookmarkStart w:id="9" w:name="_Hlk128119800"/>
      <w:r>
        <w:tab/>
      </w:r>
      <w:r w:rsidRPr="00DB0C78">
        <w:t>Ø3</w:t>
      </w:r>
      <w:r>
        <w:t>00mm</w:t>
      </w:r>
      <w:r>
        <w:tab/>
      </w:r>
      <w:r w:rsidRPr="00DB0C78">
        <w:t xml:space="preserve">- </w:t>
      </w:r>
      <w:r w:rsidR="00FD5E4A">
        <w:t>268,00</w:t>
      </w:r>
      <w:r w:rsidRPr="00DB0C78">
        <w:t xml:space="preserve"> m</w:t>
      </w:r>
    </w:p>
    <w:bookmarkEnd w:id="9"/>
    <w:p w14:paraId="3B907299" w14:textId="5F30B6B4" w:rsidR="00117278" w:rsidRDefault="00117278" w:rsidP="0022159B">
      <w:pPr>
        <w:tabs>
          <w:tab w:val="left" w:pos="1701"/>
          <w:tab w:val="left" w:pos="3402"/>
        </w:tabs>
        <w:spacing w:line="276" w:lineRule="auto"/>
      </w:pPr>
      <w:r>
        <w:tab/>
      </w:r>
      <w:r w:rsidRPr="00DB0C78">
        <w:t>Ø4</w:t>
      </w:r>
      <w:r>
        <w:t>00mm</w:t>
      </w:r>
      <w:r>
        <w:tab/>
      </w:r>
      <w:r w:rsidRPr="00DB0C78">
        <w:t xml:space="preserve">- </w:t>
      </w:r>
      <w:r w:rsidR="00FD5E4A">
        <w:t>193,00</w:t>
      </w:r>
      <w:r w:rsidRPr="00DB0C78">
        <w:t xml:space="preserve"> m</w:t>
      </w:r>
    </w:p>
    <w:p w14:paraId="0EE6D552" w14:textId="34EDB4A6" w:rsidR="00397F9D" w:rsidRPr="00DB0C78" w:rsidRDefault="00397F9D" w:rsidP="0022159B">
      <w:pPr>
        <w:tabs>
          <w:tab w:val="left" w:pos="1701"/>
          <w:tab w:val="left" w:pos="3402"/>
        </w:tabs>
        <w:spacing w:line="276" w:lineRule="auto"/>
      </w:pPr>
      <w:r>
        <w:tab/>
      </w:r>
      <w:r w:rsidRPr="00DB0C78">
        <w:t>Ø</w:t>
      </w:r>
      <w:r>
        <w:t>500mm</w:t>
      </w:r>
      <w:r>
        <w:tab/>
        <w:t xml:space="preserve">- </w:t>
      </w:r>
      <w:r w:rsidR="00C90B2C">
        <w:t>84,50</w:t>
      </w:r>
    </w:p>
    <w:p w14:paraId="2A95C5B5" w14:textId="4E5ECE6A" w:rsidR="00117278" w:rsidRDefault="00117278" w:rsidP="00FD5E4A">
      <w:pPr>
        <w:tabs>
          <w:tab w:val="left" w:pos="1701"/>
          <w:tab w:val="left" w:pos="3402"/>
        </w:tabs>
        <w:spacing w:line="276" w:lineRule="auto"/>
      </w:pPr>
      <w:r>
        <w:tab/>
      </w:r>
      <w:r w:rsidRPr="00DB0C78">
        <w:t>Ø</w:t>
      </w:r>
      <w:r w:rsidR="00C90B2C">
        <w:t>8</w:t>
      </w:r>
      <w:r w:rsidRPr="00DB0C78">
        <w:t>00mm</w:t>
      </w:r>
      <w:r w:rsidRPr="00DB0C78">
        <w:tab/>
        <w:t xml:space="preserve">- </w:t>
      </w:r>
      <w:r w:rsidR="00C90B2C">
        <w:t>1107</w:t>
      </w:r>
      <w:r w:rsidR="00FD5E4A">
        <w:t>,00</w:t>
      </w:r>
      <w:r w:rsidRPr="00DB0C78">
        <w:t xml:space="preserve"> m</w:t>
      </w:r>
    </w:p>
    <w:p w14:paraId="2A805405" w14:textId="6F6E63B8" w:rsidR="00397F9D" w:rsidRPr="00DB0C78" w:rsidRDefault="00397F9D" w:rsidP="00FD5E4A">
      <w:pPr>
        <w:tabs>
          <w:tab w:val="left" w:pos="1701"/>
          <w:tab w:val="left" w:pos="3402"/>
        </w:tabs>
        <w:spacing w:line="276" w:lineRule="auto"/>
      </w:pPr>
      <w:r>
        <w:tab/>
      </w:r>
      <w:r w:rsidRPr="00DB0C78">
        <w:t>Ø</w:t>
      </w:r>
      <w:r>
        <w:t>1000mm</w:t>
      </w:r>
      <w:r>
        <w:tab/>
        <w:t>- 291</w:t>
      </w:r>
      <w:r w:rsidR="003021A7">
        <w:t>,</w:t>
      </w:r>
      <w:r w:rsidR="00C90B2C">
        <w:t>5</w:t>
      </w:r>
      <w:r w:rsidR="003021A7">
        <w:t>0</w:t>
      </w:r>
    </w:p>
    <w:p w14:paraId="4ECE8679" w14:textId="77777777" w:rsidR="00117278" w:rsidRPr="00DB0C78" w:rsidRDefault="00117278" w:rsidP="0022159B">
      <w:pPr>
        <w:pStyle w:val="Default"/>
        <w:spacing w:line="276" w:lineRule="auto"/>
        <w:jc w:val="both"/>
        <w:rPr>
          <w:color w:val="auto"/>
          <w:sz w:val="22"/>
          <w:szCs w:val="22"/>
        </w:rPr>
      </w:pPr>
    </w:p>
    <w:p w14:paraId="6409A200" w14:textId="4145700A" w:rsidR="00117278" w:rsidRPr="00DB0C78" w:rsidRDefault="00117278" w:rsidP="006F0D10">
      <w:pPr>
        <w:spacing w:after="0" w:line="276" w:lineRule="auto"/>
      </w:pPr>
      <w:r w:rsidRPr="00DB0C78">
        <w:t xml:space="preserve">Zestawienie długości kanałów w poszczególnych ulicach z podziałem na odcinki , rodzaj kanału, średnicę, oraz ilości  przykanalików do otwarcia zawierają  załączniki </w:t>
      </w:r>
      <w:bookmarkStart w:id="10" w:name="_Hlk36625212"/>
      <w:r w:rsidRPr="00DB0C78">
        <w:t>1Z ÷</w:t>
      </w:r>
      <w:bookmarkEnd w:id="10"/>
      <w:r w:rsidRPr="00DB0C78">
        <w:t xml:space="preserve"> </w:t>
      </w:r>
      <w:r w:rsidR="00EA7C4B">
        <w:t>5</w:t>
      </w:r>
      <w:r w:rsidRPr="00DB0C78">
        <w:t>Z</w:t>
      </w:r>
      <w:r w:rsidR="00941326">
        <w:t>.</w:t>
      </w:r>
    </w:p>
    <w:p w14:paraId="6098D63B" w14:textId="77777777" w:rsidR="00117278" w:rsidRPr="00DB0C78" w:rsidRDefault="00117278" w:rsidP="0022159B">
      <w:pPr>
        <w:pStyle w:val="Default"/>
        <w:spacing w:line="276" w:lineRule="auto"/>
        <w:ind w:firstLine="709"/>
        <w:jc w:val="both"/>
        <w:rPr>
          <w:sz w:val="22"/>
          <w:szCs w:val="22"/>
        </w:rPr>
      </w:pPr>
    </w:p>
    <w:p w14:paraId="625F756A" w14:textId="77777777" w:rsidR="00117278" w:rsidRPr="00DB0C78" w:rsidRDefault="00117278" w:rsidP="0022159B">
      <w:pPr>
        <w:spacing w:line="276" w:lineRule="auto"/>
      </w:pPr>
      <w:r w:rsidRPr="006345DA">
        <w:t>Renowacja kanalizacji obejmuje:</w:t>
      </w:r>
    </w:p>
    <w:p w14:paraId="03285780" w14:textId="77777777" w:rsidR="00117278" w:rsidRPr="00DB0C78" w:rsidRDefault="00117278" w:rsidP="0022159B">
      <w:pPr>
        <w:spacing w:line="276" w:lineRule="auto"/>
        <w:ind w:left="1134"/>
      </w:pPr>
      <w:r w:rsidRPr="00DB0C78">
        <w:t>- przygotowanie studni startowych</w:t>
      </w:r>
    </w:p>
    <w:p w14:paraId="3DB183DF" w14:textId="77777777" w:rsidR="00117278" w:rsidRPr="00DB0C78" w:rsidRDefault="00117278" w:rsidP="0022159B">
      <w:pPr>
        <w:spacing w:line="276" w:lineRule="auto"/>
        <w:ind w:left="1134"/>
      </w:pPr>
      <w:r w:rsidRPr="00DB0C78">
        <w:t>- przepompowanie ścieków na czas renowacji</w:t>
      </w:r>
    </w:p>
    <w:p w14:paraId="5E1CC898" w14:textId="77777777" w:rsidR="00117278" w:rsidRPr="00DB0C78" w:rsidRDefault="00117278" w:rsidP="0022159B">
      <w:pPr>
        <w:spacing w:line="276" w:lineRule="auto"/>
        <w:ind w:left="1134"/>
      </w:pPr>
      <w:r w:rsidRPr="00DB0C78">
        <w:t>- czyszczenie i monitoring przed renowacją</w:t>
      </w:r>
    </w:p>
    <w:p w14:paraId="1148641C" w14:textId="77777777" w:rsidR="00117278" w:rsidRPr="008817D8" w:rsidRDefault="00117278" w:rsidP="0022159B">
      <w:pPr>
        <w:spacing w:line="276" w:lineRule="auto"/>
        <w:ind w:left="1134"/>
        <w:rPr>
          <w:rFonts w:eastAsia="Times New Roman" w:cs="Times New Roman"/>
          <w:color w:val="000000"/>
          <w:lang w:eastAsia="pl-PL"/>
        </w:rPr>
      </w:pPr>
      <w:r w:rsidRPr="008817D8">
        <w:rPr>
          <w:rFonts w:cs="Times New Roman"/>
        </w:rPr>
        <w:t xml:space="preserve">- </w:t>
      </w:r>
      <w:r w:rsidRPr="008817D8">
        <w:rPr>
          <w:rFonts w:eastAsia="Times New Roman" w:cs="Times New Roman"/>
          <w:color w:val="000000"/>
          <w:lang w:eastAsia="pl-PL"/>
        </w:rPr>
        <w:t>demontaż i montaż kominów studni oraz kaskad wewnętrznych</w:t>
      </w:r>
    </w:p>
    <w:p w14:paraId="21354770" w14:textId="77777777" w:rsidR="00117278" w:rsidRPr="00DB0C78" w:rsidRDefault="00117278" w:rsidP="0022159B">
      <w:pPr>
        <w:spacing w:line="276" w:lineRule="auto"/>
        <w:ind w:left="1134"/>
      </w:pPr>
      <w:r w:rsidRPr="00DB0C78">
        <w:t xml:space="preserve">- poddanie kolektorów deszczowych i sanitarnych renowacji </w:t>
      </w:r>
    </w:p>
    <w:p w14:paraId="14024F2F" w14:textId="77777777" w:rsidR="00117278" w:rsidRPr="00DB0C78" w:rsidRDefault="00117278" w:rsidP="0022159B">
      <w:pPr>
        <w:spacing w:line="276" w:lineRule="auto"/>
        <w:ind w:left="1134"/>
      </w:pPr>
      <w:r w:rsidRPr="00DB0C78">
        <w:t>- renowację kinet komór</w:t>
      </w:r>
    </w:p>
    <w:p w14:paraId="37A47A18" w14:textId="77777777" w:rsidR="00117278" w:rsidRPr="00DB0C78" w:rsidRDefault="00117278" w:rsidP="0022159B">
      <w:pPr>
        <w:spacing w:line="276" w:lineRule="auto"/>
        <w:ind w:left="1134"/>
      </w:pPr>
      <w:r w:rsidRPr="00DB0C78">
        <w:t>- wykonanie prób szczelności</w:t>
      </w:r>
    </w:p>
    <w:p w14:paraId="3BECB127" w14:textId="77777777" w:rsidR="00117278" w:rsidRPr="00DB0C78" w:rsidRDefault="00117278" w:rsidP="0022159B">
      <w:pPr>
        <w:spacing w:line="276" w:lineRule="auto"/>
        <w:ind w:left="1134"/>
      </w:pPr>
      <w:r w:rsidRPr="00DB0C78">
        <w:t>- inspekcję przed i powykonawczą kamerą tv</w:t>
      </w:r>
    </w:p>
    <w:p w14:paraId="0254F51F" w14:textId="77777777" w:rsidR="00117278" w:rsidRPr="006345DA" w:rsidRDefault="00117278" w:rsidP="0022159B">
      <w:pPr>
        <w:spacing w:line="276" w:lineRule="auto"/>
        <w:ind w:left="1134"/>
      </w:pPr>
      <w:r w:rsidRPr="00DB0C78">
        <w:t>- przywróceniu terenu do stanu pierwotn</w:t>
      </w:r>
      <w:r>
        <w:t xml:space="preserve">ego terenów zajętych pod roboty </w:t>
      </w:r>
      <w:r w:rsidRPr="00DB0C78">
        <w:t>w tym odtworzenie nawierzchni dróg, chodników i zieleni</w:t>
      </w:r>
    </w:p>
    <w:p w14:paraId="104C5279" w14:textId="77777777" w:rsidR="00117278" w:rsidRPr="00DB0C78" w:rsidRDefault="00117278" w:rsidP="0022159B">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wykonanie inwentaryzacji geodezyjnej odcinków kolektora poddanych renowacji</w:t>
      </w:r>
    </w:p>
    <w:p w14:paraId="5B04A5E1" w14:textId="77777777" w:rsidR="00117278" w:rsidRPr="00DB0C78" w:rsidRDefault="00117278" w:rsidP="0022159B">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uzyskanie zgody na czasowe zajęcie gruntów gminy Bydgoszcz oraz wpłacenie kaucji zwrotnej</w:t>
      </w:r>
    </w:p>
    <w:p w14:paraId="5C5C82E0" w14:textId="77777777" w:rsidR="00117278" w:rsidRPr="00DB0C78" w:rsidRDefault="00117278" w:rsidP="0022159B">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uzyskanie zgody na zajęcie innych gruntów związanych z wykonywaniem renowacji</w:t>
      </w:r>
    </w:p>
    <w:p w14:paraId="6415B8EB" w14:textId="77777777" w:rsidR="00117278" w:rsidRPr="00DB0C78" w:rsidRDefault="00117278" w:rsidP="0022159B">
      <w:pPr>
        <w:spacing w:line="276" w:lineRule="auto"/>
        <w:ind w:left="1134"/>
        <w:rPr>
          <w:rFonts w:eastAsia="Times New Roman" w:cs="Times New Roman"/>
          <w:bCs/>
          <w:lang w:eastAsia="pl-PL"/>
        </w:rPr>
      </w:pPr>
      <w:r w:rsidRPr="00DB0C78">
        <w:rPr>
          <w:rFonts w:eastAsia="Times New Roman" w:cs="Times New Roman"/>
          <w:bCs/>
          <w:lang w:eastAsia="pl-PL"/>
        </w:rPr>
        <w:t>- opracowanie i zastosowanie projektu  organizacji ruchu na czas budowy</w:t>
      </w:r>
    </w:p>
    <w:p w14:paraId="3063FEA4" w14:textId="77777777" w:rsidR="00117278" w:rsidRPr="00DB0C78" w:rsidRDefault="00117278" w:rsidP="0022159B">
      <w:pPr>
        <w:spacing w:line="276" w:lineRule="auto"/>
      </w:pPr>
    </w:p>
    <w:p w14:paraId="072CA94E" w14:textId="2CC5B275" w:rsidR="00117278" w:rsidRDefault="00117278">
      <w:pPr>
        <w:pStyle w:val="Nagwek4"/>
        <w:numPr>
          <w:ilvl w:val="2"/>
          <w:numId w:val="34"/>
        </w:numPr>
        <w:spacing w:line="276" w:lineRule="auto"/>
      </w:pPr>
      <w:bookmarkStart w:id="11" w:name="_Toc129351669"/>
      <w:r>
        <w:t>O</w:t>
      </w:r>
      <w:r w:rsidRPr="00DB0C78">
        <w:t xml:space="preserve">twarcie przykanalików ( bez kapeluszy) w ilości – </w:t>
      </w:r>
      <w:r w:rsidR="00585004">
        <w:t>55</w:t>
      </w:r>
      <w:r w:rsidRPr="00DB0C78">
        <w:t xml:space="preserve"> szt.</w:t>
      </w:r>
      <w:bookmarkEnd w:id="11"/>
    </w:p>
    <w:p w14:paraId="5767D300" w14:textId="77777777" w:rsidR="00117278" w:rsidRPr="00F5184C" w:rsidRDefault="00117278" w:rsidP="0022159B">
      <w:pPr>
        <w:spacing w:line="276" w:lineRule="auto"/>
        <w:rPr>
          <w:lang w:eastAsia="pl-PL"/>
        </w:rPr>
      </w:pPr>
    </w:p>
    <w:p w14:paraId="451693A5" w14:textId="5EC01B41" w:rsidR="00117278" w:rsidRDefault="00117278">
      <w:pPr>
        <w:pStyle w:val="Nagwek4"/>
        <w:numPr>
          <w:ilvl w:val="2"/>
          <w:numId w:val="34"/>
        </w:numPr>
        <w:spacing w:line="276" w:lineRule="auto"/>
      </w:pPr>
      <w:bookmarkStart w:id="12" w:name="_Toc129351670"/>
      <w:r>
        <w:t>O</w:t>
      </w:r>
      <w:r w:rsidRPr="00DB0C78">
        <w:t xml:space="preserve">twarcie przykanalików ( z kapeluszami) w ilości – </w:t>
      </w:r>
      <w:r w:rsidR="00FD5E4A">
        <w:t>9</w:t>
      </w:r>
      <w:r w:rsidR="00585004">
        <w:t>2</w:t>
      </w:r>
      <w:r w:rsidRPr="00DB0C78">
        <w:t xml:space="preserve"> szt.</w:t>
      </w:r>
      <w:bookmarkEnd w:id="12"/>
    </w:p>
    <w:p w14:paraId="0E2B0952" w14:textId="77777777" w:rsidR="00117278" w:rsidRPr="00DB0C78" w:rsidRDefault="00117278" w:rsidP="0022159B">
      <w:pPr>
        <w:pStyle w:val="Default"/>
        <w:spacing w:line="276" w:lineRule="auto"/>
        <w:jc w:val="both"/>
        <w:rPr>
          <w:color w:val="auto"/>
          <w:sz w:val="22"/>
          <w:szCs w:val="22"/>
        </w:rPr>
      </w:pPr>
    </w:p>
    <w:p w14:paraId="2411433E" w14:textId="77777777" w:rsidR="00117278" w:rsidRDefault="00117278" w:rsidP="0022159B">
      <w:pPr>
        <w:spacing w:line="276" w:lineRule="auto"/>
      </w:pPr>
      <w:r w:rsidRPr="00DB0C78">
        <w:t>W przypadku, gdy po wyczyszczeniu kanału zostanie wykazany  przykanalik  nie ujęty  ilościowo w załącznikach  nr 1Z ÷ 17Z Wykonawca winien fakt ten zgłosić inspektorowi nadzoru w celu podjęcia odpowiedniej decyzji.</w:t>
      </w:r>
      <w:bookmarkStart w:id="13" w:name="_Toc68628622"/>
      <w:bookmarkStart w:id="14" w:name="_Toc58402235"/>
      <w:bookmarkEnd w:id="1"/>
    </w:p>
    <w:p w14:paraId="5314801F" w14:textId="77777777" w:rsidR="00FD3719" w:rsidRDefault="00FD3719" w:rsidP="0022159B">
      <w:pPr>
        <w:spacing w:line="276" w:lineRule="auto"/>
      </w:pPr>
    </w:p>
    <w:p w14:paraId="04EAFEA0" w14:textId="6BC073EA" w:rsidR="00FD3719" w:rsidRPr="00FD3719" w:rsidRDefault="00FD3719" w:rsidP="0022159B">
      <w:pPr>
        <w:spacing w:line="276" w:lineRule="auto"/>
        <w:rPr>
          <w:b/>
          <w:bCs/>
          <w:sz w:val="28"/>
          <w:szCs w:val="28"/>
        </w:rPr>
      </w:pPr>
      <w:r w:rsidRPr="00FD3719">
        <w:rPr>
          <w:b/>
          <w:bCs/>
          <w:sz w:val="28"/>
          <w:szCs w:val="28"/>
        </w:rPr>
        <w:t>Część II</w:t>
      </w:r>
    </w:p>
    <w:p w14:paraId="23EE4280" w14:textId="0E10B465" w:rsidR="00FD3719" w:rsidRDefault="00FD3719">
      <w:pPr>
        <w:pStyle w:val="Nagwek3"/>
        <w:numPr>
          <w:ilvl w:val="0"/>
          <w:numId w:val="39"/>
        </w:numPr>
        <w:spacing w:line="276" w:lineRule="auto"/>
      </w:pPr>
      <w:r w:rsidRPr="00DB0C78">
        <w:t>Informacje ogólne</w:t>
      </w:r>
    </w:p>
    <w:p w14:paraId="13F62EC8" w14:textId="77777777" w:rsidR="006A2CC6" w:rsidRPr="006A2CC6" w:rsidRDefault="006A2CC6" w:rsidP="006A2CC6">
      <w:pPr>
        <w:pStyle w:val="Akapitzlist"/>
        <w:ind w:left="704"/>
        <w:rPr>
          <w:lang w:eastAsia="pl-PL"/>
        </w:rPr>
      </w:pPr>
    </w:p>
    <w:p w14:paraId="35F521AC" w14:textId="77777777" w:rsidR="00FD3719" w:rsidRDefault="00FD3719" w:rsidP="00FD3719">
      <w:pPr>
        <w:spacing w:line="276" w:lineRule="auto"/>
        <w:rPr>
          <w:lang w:eastAsia="pl-PL"/>
        </w:rPr>
      </w:pPr>
      <w:r w:rsidRPr="00DB0C78">
        <w:rPr>
          <w:lang w:eastAsia="pl-PL"/>
        </w:rPr>
        <w:t xml:space="preserve">Zakres robót obejmuje renowację kolektorów w ulicach: </w:t>
      </w:r>
      <w:r w:rsidRPr="00527BB0">
        <w:rPr>
          <w:szCs w:val="24"/>
        </w:rPr>
        <w:t>Floriana/Bernardyńska, Maciaszka/Tragerów, Fordonska 24, Królowej Jadwigi 21, Ryńskiego, Zakładowa, Igrzyskowa , Wyścigowa, Startowa, Przemysłowa, (zlewnia) Lenartowicza, Witebska</w:t>
      </w:r>
      <w:r>
        <w:rPr>
          <w:b/>
          <w:bCs/>
          <w:sz w:val="32"/>
          <w:szCs w:val="32"/>
        </w:rPr>
        <w:t xml:space="preserve"> </w:t>
      </w:r>
      <w:r w:rsidRPr="00DB0C78">
        <w:rPr>
          <w:lang w:eastAsia="pl-PL"/>
        </w:rPr>
        <w:t>w Bydgoszczy wg poniższego zestawienia:</w:t>
      </w:r>
    </w:p>
    <w:p w14:paraId="18198277" w14:textId="77777777" w:rsidR="00FD3719" w:rsidRPr="00DB0C78" w:rsidRDefault="00FD3719" w:rsidP="00FD3719">
      <w:pPr>
        <w:spacing w:line="276" w:lineRule="auto"/>
        <w:rPr>
          <w:rFonts w:eastAsia="Times New Roman" w:cs="Times New Roman"/>
          <w:lang w:eastAsia="pl-PL"/>
        </w:rPr>
      </w:pPr>
    </w:p>
    <w:tbl>
      <w:tblPr>
        <w:tblW w:w="9345" w:type="dxa"/>
        <w:jc w:val="center"/>
        <w:tblCellMar>
          <w:left w:w="70" w:type="dxa"/>
          <w:right w:w="70" w:type="dxa"/>
        </w:tblCellMar>
        <w:tblLook w:val="04A0" w:firstRow="1" w:lastRow="0" w:firstColumn="1" w:lastColumn="0" w:noHBand="0" w:noVBand="1"/>
      </w:tblPr>
      <w:tblGrid>
        <w:gridCol w:w="3396"/>
        <w:gridCol w:w="2836"/>
        <w:gridCol w:w="1560"/>
        <w:gridCol w:w="1553"/>
      </w:tblGrid>
      <w:tr w:rsidR="00FD3719" w:rsidRPr="00DB0C78" w14:paraId="30D2B2C7" w14:textId="77777777" w:rsidTr="00D45D55">
        <w:trPr>
          <w:trHeight w:val="280"/>
          <w:jc w:val="center"/>
        </w:trPr>
        <w:tc>
          <w:tcPr>
            <w:tcW w:w="62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EC93A" w14:textId="77777777" w:rsidR="00FD3719" w:rsidRPr="00DB0C78" w:rsidRDefault="00FD3719" w:rsidP="00D45D55">
            <w:pPr>
              <w:spacing w:line="276" w:lineRule="auto"/>
              <w:jc w:val="center"/>
              <w:rPr>
                <w:rFonts w:eastAsia="Times New Roman" w:cs="Times New Roman"/>
                <w:b/>
                <w:bCs/>
                <w:color w:val="000000"/>
                <w:lang w:eastAsia="pl-PL"/>
              </w:rPr>
            </w:pPr>
            <w:r w:rsidRPr="00DB0C78">
              <w:rPr>
                <w:rFonts w:eastAsia="Times New Roman" w:cs="Times New Roman"/>
                <w:b/>
                <w:bCs/>
                <w:color w:val="000000"/>
                <w:lang w:eastAsia="pl-PL"/>
              </w:rPr>
              <w:t>Studnie</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3D6A802D" w14:textId="77777777" w:rsidR="00FD3719" w:rsidRPr="00DB0C78" w:rsidRDefault="00FD3719" w:rsidP="00D45D55">
            <w:pPr>
              <w:spacing w:line="276" w:lineRule="auto"/>
              <w:jc w:val="center"/>
              <w:rPr>
                <w:rFonts w:eastAsia="Times New Roman" w:cs="Times New Roman"/>
                <w:b/>
                <w:bCs/>
                <w:color w:val="000000"/>
                <w:lang w:eastAsia="pl-PL"/>
              </w:rPr>
            </w:pPr>
            <w:r w:rsidRPr="00DB0C78">
              <w:rPr>
                <w:rFonts w:eastAsia="Times New Roman" w:cs="Times New Roman"/>
                <w:b/>
                <w:bCs/>
                <w:color w:val="000000"/>
                <w:lang w:eastAsia="pl-PL"/>
              </w:rPr>
              <w:t>Średnica [mm]</w:t>
            </w:r>
          </w:p>
        </w:tc>
        <w:tc>
          <w:tcPr>
            <w:tcW w:w="1553" w:type="dxa"/>
            <w:tcBorders>
              <w:top w:val="single" w:sz="4" w:space="0" w:color="auto"/>
              <w:left w:val="nil"/>
              <w:bottom w:val="single" w:sz="4" w:space="0" w:color="auto"/>
              <w:right w:val="single" w:sz="4" w:space="0" w:color="auto"/>
            </w:tcBorders>
            <w:shd w:val="clear" w:color="auto" w:fill="auto"/>
            <w:noWrap/>
            <w:vAlign w:val="bottom"/>
            <w:hideMark/>
          </w:tcPr>
          <w:p w14:paraId="39C40A7A" w14:textId="77777777" w:rsidR="00FD3719" w:rsidRPr="00DB0C78" w:rsidRDefault="00FD3719" w:rsidP="00D45D55">
            <w:pPr>
              <w:spacing w:line="276" w:lineRule="auto"/>
              <w:jc w:val="center"/>
              <w:rPr>
                <w:rFonts w:eastAsia="Times New Roman" w:cs="Times New Roman"/>
                <w:b/>
                <w:bCs/>
                <w:color w:val="000000"/>
                <w:lang w:eastAsia="pl-PL"/>
              </w:rPr>
            </w:pPr>
            <w:r w:rsidRPr="00DB0C78">
              <w:rPr>
                <w:rFonts w:eastAsia="Times New Roman" w:cs="Times New Roman"/>
                <w:b/>
                <w:bCs/>
                <w:color w:val="000000"/>
                <w:lang w:eastAsia="pl-PL"/>
              </w:rPr>
              <w:t>Metry</w:t>
            </w:r>
          </w:p>
        </w:tc>
      </w:tr>
      <w:tr w:rsidR="00FD3719" w:rsidRPr="00DB0C78" w14:paraId="7DE9DF6E" w14:textId="77777777" w:rsidTr="00D45D55">
        <w:trPr>
          <w:trHeight w:val="285"/>
          <w:jc w:val="center"/>
        </w:trPr>
        <w:tc>
          <w:tcPr>
            <w:tcW w:w="9345" w:type="dxa"/>
            <w:gridSpan w:val="4"/>
            <w:tcBorders>
              <w:top w:val="nil"/>
              <w:left w:val="single" w:sz="4" w:space="0" w:color="auto"/>
              <w:bottom w:val="single" w:sz="4" w:space="0" w:color="auto"/>
              <w:right w:val="single" w:sz="4" w:space="0" w:color="auto"/>
            </w:tcBorders>
            <w:shd w:val="clear" w:color="auto" w:fill="auto"/>
            <w:noWrap/>
            <w:vAlign w:val="center"/>
          </w:tcPr>
          <w:p w14:paraId="1E214893" w14:textId="77777777" w:rsidR="00FD3719" w:rsidRPr="00255ED0" w:rsidRDefault="00FD3719" w:rsidP="00D45D55">
            <w:pPr>
              <w:spacing w:line="276" w:lineRule="auto"/>
              <w:jc w:val="center"/>
              <w:rPr>
                <w:rFonts w:eastAsia="Times New Roman" w:cs="Times New Roman"/>
                <w:b/>
                <w:bCs/>
                <w:color w:val="000000"/>
                <w:szCs w:val="24"/>
                <w:lang w:eastAsia="pl-PL"/>
              </w:rPr>
            </w:pPr>
            <w:r>
              <w:rPr>
                <w:rFonts w:eastAsia="Times New Roman" w:cs="Times New Roman"/>
                <w:b/>
                <w:bCs/>
                <w:color w:val="000000"/>
                <w:szCs w:val="24"/>
                <w:lang w:eastAsia="pl-PL"/>
              </w:rPr>
              <w:t>Floriana/Bernardyńska</w:t>
            </w:r>
            <w:r w:rsidRPr="00255ED0">
              <w:rPr>
                <w:rFonts w:eastAsia="Times New Roman" w:cs="Times New Roman"/>
                <w:b/>
                <w:bCs/>
                <w:color w:val="000000"/>
                <w:szCs w:val="24"/>
                <w:lang w:eastAsia="pl-PL"/>
              </w:rPr>
              <w:t xml:space="preserve"> ks.</w:t>
            </w:r>
          </w:p>
        </w:tc>
      </w:tr>
      <w:tr w:rsidR="00FD3719" w:rsidRPr="00DB0C78" w14:paraId="050E35B0" w14:textId="77777777" w:rsidTr="00D45D55">
        <w:trPr>
          <w:trHeight w:val="285"/>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102D695D" w14:textId="77777777" w:rsidR="00FD3719" w:rsidRPr="00255ED0" w:rsidRDefault="00FD3719" w:rsidP="00D45D55">
            <w:pPr>
              <w:spacing w:line="276" w:lineRule="auto"/>
              <w:jc w:val="left"/>
              <w:rPr>
                <w:rFonts w:eastAsia="Times New Roman" w:cs="Times New Roman"/>
                <w:b/>
                <w:bCs/>
                <w:color w:val="000000"/>
                <w:szCs w:val="24"/>
                <w:lang w:eastAsia="pl-PL"/>
              </w:rPr>
            </w:pPr>
            <w:r>
              <w:rPr>
                <w:rFonts w:cs="Times New Roman"/>
                <w:color w:val="000000"/>
                <w:szCs w:val="24"/>
              </w:rPr>
              <w:t>ŚWF_4P</w:t>
            </w:r>
          </w:p>
        </w:tc>
        <w:tc>
          <w:tcPr>
            <w:tcW w:w="2836" w:type="dxa"/>
            <w:tcBorders>
              <w:top w:val="nil"/>
              <w:left w:val="single" w:sz="4" w:space="0" w:color="auto"/>
              <w:bottom w:val="single" w:sz="4" w:space="0" w:color="auto"/>
              <w:right w:val="single" w:sz="4" w:space="0" w:color="auto"/>
            </w:tcBorders>
            <w:shd w:val="clear" w:color="auto" w:fill="auto"/>
            <w:vAlign w:val="center"/>
          </w:tcPr>
          <w:p w14:paraId="392FC590" w14:textId="77777777" w:rsidR="00FD3719" w:rsidRPr="00255ED0" w:rsidRDefault="00FD3719" w:rsidP="00D45D55">
            <w:pPr>
              <w:spacing w:line="276" w:lineRule="auto"/>
              <w:jc w:val="left"/>
              <w:rPr>
                <w:rFonts w:eastAsia="Times New Roman" w:cs="Times New Roman"/>
                <w:b/>
                <w:bCs/>
                <w:color w:val="000000"/>
                <w:szCs w:val="24"/>
                <w:lang w:eastAsia="pl-PL"/>
              </w:rPr>
            </w:pPr>
            <w:r>
              <w:rPr>
                <w:rFonts w:cs="Times New Roman"/>
                <w:color w:val="000000"/>
                <w:szCs w:val="24"/>
              </w:rPr>
              <w:t>ŚWF_5P</w:t>
            </w:r>
          </w:p>
        </w:tc>
        <w:tc>
          <w:tcPr>
            <w:tcW w:w="1560" w:type="dxa"/>
            <w:tcBorders>
              <w:top w:val="nil"/>
              <w:left w:val="single" w:sz="4" w:space="0" w:color="auto"/>
              <w:bottom w:val="single" w:sz="4" w:space="0" w:color="auto"/>
              <w:right w:val="single" w:sz="4" w:space="0" w:color="auto"/>
            </w:tcBorders>
            <w:shd w:val="clear" w:color="auto" w:fill="auto"/>
            <w:vAlign w:val="bottom"/>
          </w:tcPr>
          <w:p w14:paraId="78BB08AA" w14:textId="77777777" w:rsidR="00FD3719" w:rsidRPr="00255ED0" w:rsidRDefault="00FD3719" w:rsidP="00D45D55">
            <w:pPr>
              <w:spacing w:line="276" w:lineRule="auto"/>
              <w:jc w:val="center"/>
              <w:rPr>
                <w:rFonts w:eastAsia="Times New Roman" w:cs="Times New Roman"/>
                <w:b/>
                <w:bCs/>
                <w:color w:val="000000"/>
                <w:szCs w:val="24"/>
                <w:lang w:eastAsia="pl-PL"/>
              </w:rPr>
            </w:pPr>
            <w:r>
              <w:rPr>
                <w:rFonts w:cs="Times New Roman"/>
                <w:color w:val="000000"/>
                <w:szCs w:val="24"/>
              </w:rPr>
              <w:t>200 Profil I</w:t>
            </w:r>
          </w:p>
        </w:tc>
        <w:tc>
          <w:tcPr>
            <w:tcW w:w="1553" w:type="dxa"/>
            <w:tcBorders>
              <w:top w:val="nil"/>
              <w:left w:val="single" w:sz="4" w:space="0" w:color="auto"/>
              <w:bottom w:val="single" w:sz="4" w:space="0" w:color="auto"/>
              <w:right w:val="single" w:sz="4" w:space="0" w:color="auto"/>
            </w:tcBorders>
            <w:shd w:val="clear" w:color="auto" w:fill="auto"/>
            <w:vAlign w:val="bottom"/>
          </w:tcPr>
          <w:p w14:paraId="3A485C6B" w14:textId="77777777" w:rsidR="00FD3719" w:rsidRPr="00FA6087" w:rsidRDefault="00FD3719" w:rsidP="00D45D55">
            <w:pPr>
              <w:spacing w:line="276" w:lineRule="auto"/>
              <w:jc w:val="center"/>
              <w:rPr>
                <w:rFonts w:eastAsia="Times New Roman" w:cs="Times New Roman"/>
                <w:b/>
                <w:bCs/>
                <w:color w:val="000000"/>
                <w:szCs w:val="24"/>
                <w:lang w:eastAsia="pl-PL"/>
              </w:rPr>
            </w:pPr>
            <w:r w:rsidRPr="00FA6087">
              <w:rPr>
                <w:rFonts w:cs="Times New Roman"/>
                <w:color w:val="000000"/>
                <w:szCs w:val="24"/>
              </w:rPr>
              <w:t>30,00</w:t>
            </w:r>
          </w:p>
        </w:tc>
      </w:tr>
      <w:tr w:rsidR="00FD3719" w:rsidRPr="00DB0C78" w14:paraId="4DB130BF" w14:textId="77777777" w:rsidTr="00D45D55">
        <w:trPr>
          <w:trHeight w:val="285"/>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0D2E58FD" w14:textId="77777777" w:rsidR="00FD3719" w:rsidRPr="00255ED0" w:rsidRDefault="00FD3719" w:rsidP="00D45D55">
            <w:pPr>
              <w:spacing w:line="276" w:lineRule="auto"/>
              <w:jc w:val="left"/>
              <w:rPr>
                <w:rFonts w:eastAsia="Times New Roman" w:cs="Times New Roman"/>
                <w:b/>
                <w:bCs/>
                <w:color w:val="000000"/>
                <w:szCs w:val="24"/>
                <w:lang w:eastAsia="pl-PL"/>
              </w:rPr>
            </w:pPr>
            <w:r>
              <w:rPr>
                <w:rFonts w:cs="Times New Roman"/>
                <w:color w:val="000000"/>
                <w:szCs w:val="24"/>
              </w:rPr>
              <w:t>ŚWF_5P</w:t>
            </w:r>
          </w:p>
        </w:tc>
        <w:tc>
          <w:tcPr>
            <w:tcW w:w="2836" w:type="dxa"/>
            <w:tcBorders>
              <w:top w:val="nil"/>
              <w:left w:val="single" w:sz="4" w:space="0" w:color="auto"/>
              <w:bottom w:val="single" w:sz="4" w:space="0" w:color="auto"/>
              <w:right w:val="single" w:sz="4" w:space="0" w:color="auto"/>
            </w:tcBorders>
            <w:shd w:val="clear" w:color="auto" w:fill="auto"/>
            <w:vAlign w:val="center"/>
          </w:tcPr>
          <w:p w14:paraId="4618904A" w14:textId="77777777" w:rsidR="00FD3719" w:rsidRPr="00255ED0" w:rsidRDefault="00FD3719" w:rsidP="00D45D55">
            <w:pPr>
              <w:spacing w:line="276" w:lineRule="auto"/>
              <w:jc w:val="left"/>
              <w:rPr>
                <w:rFonts w:eastAsia="Times New Roman" w:cs="Times New Roman"/>
                <w:b/>
                <w:bCs/>
                <w:color w:val="000000"/>
                <w:szCs w:val="24"/>
                <w:lang w:eastAsia="pl-PL"/>
              </w:rPr>
            </w:pPr>
            <w:r>
              <w:rPr>
                <w:rFonts w:cs="Times New Roman"/>
                <w:color w:val="000000"/>
                <w:szCs w:val="24"/>
              </w:rPr>
              <w:t>BEN_27P</w:t>
            </w:r>
          </w:p>
        </w:tc>
        <w:tc>
          <w:tcPr>
            <w:tcW w:w="1560" w:type="dxa"/>
            <w:tcBorders>
              <w:top w:val="nil"/>
              <w:left w:val="single" w:sz="4" w:space="0" w:color="auto"/>
              <w:bottom w:val="single" w:sz="4" w:space="0" w:color="auto"/>
              <w:right w:val="single" w:sz="4" w:space="0" w:color="auto"/>
            </w:tcBorders>
            <w:shd w:val="clear" w:color="auto" w:fill="auto"/>
            <w:vAlign w:val="bottom"/>
          </w:tcPr>
          <w:p w14:paraId="3764516F" w14:textId="77777777" w:rsidR="00FD3719" w:rsidRPr="00255ED0" w:rsidRDefault="00FD3719" w:rsidP="00D45D55">
            <w:pPr>
              <w:spacing w:line="276" w:lineRule="auto"/>
              <w:jc w:val="center"/>
              <w:rPr>
                <w:rFonts w:eastAsia="Times New Roman" w:cs="Times New Roman"/>
                <w:b/>
                <w:bCs/>
                <w:color w:val="000000"/>
                <w:szCs w:val="24"/>
                <w:lang w:eastAsia="pl-PL"/>
              </w:rPr>
            </w:pPr>
            <w:r>
              <w:rPr>
                <w:rFonts w:cs="Times New Roman"/>
                <w:color w:val="000000"/>
                <w:szCs w:val="24"/>
              </w:rPr>
              <w:t>200 Profil I</w:t>
            </w:r>
          </w:p>
        </w:tc>
        <w:tc>
          <w:tcPr>
            <w:tcW w:w="1553" w:type="dxa"/>
            <w:tcBorders>
              <w:top w:val="nil"/>
              <w:left w:val="single" w:sz="4" w:space="0" w:color="auto"/>
              <w:bottom w:val="single" w:sz="4" w:space="0" w:color="auto"/>
              <w:right w:val="single" w:sz="4" w:space="0" w:color="auto"/>
            </w:tcBorders>
            <w:shd w:val="clear" w:color="auto" w:fill="auto"/>
            <w:vAlign w:val="bottom"/>
          </w:tcPr>
          <w:p w14:paraId="1E94CE0B" w14:textId="77777777" w:rsidR="00FD3719" w:rsidRPr="00FA6087" w:rsidRDefault="00FD3719" w:rsidP="00D45D55">
            <w:pPr>
              <w:spacing w:line="276" w:lineRule="auto"/>
              <w:jc w:val="center"/>
              <w:rPr>
                <w:rFonts w:eastAsia="Times New Roman" w:cs="Times New Roman"/>
                <w:b/>
                <w:bCs/>
                <w:color w:val="000000"/>
                <w:szCs w:val="24"/>
                <w:lang w:eastAsia="pl-PL"/>
              </w:rPr>
            </w:pPr>
            <w:r w:rsidRPr="00FA6087">
              <w:rPr>
                <w:rFonts w:cs="Times New Roman"/>
                <w:color w:val="000000"/>
                <w:szCs w:val="24"/>
              </w:rPr>
              <w:t>52,50</w:t>
            </w:r>
          </w:p>
        </w:tc>
      </w:tr>
      <w:tr w:rsidR="00FD3719" w:rsidRPr="00DB0C78" w14:paraId="354A356F" w14:textId="77777777" w:rsidTr="00D45D55">
        <w:trPr>
          <w:trHeight w:val="285"/>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21A7E46F" w14:textId="77777777" w:rsidR="00FD3719" w:rsidRPr="00255ED0" w:rsidRDefault="00FD3719" w:rsidP="00D45D55">
            <w:pPr>
              <w:spacing w:line="276" w:lineRule="auto"/>
              <w:jc w:val="left"/>
              <w:rPr>
                <w:rFonts w:eastAsia="Times New Roman" w:cs="Times New Roman"/>
                <w:b/>
                <w:bCs/>
                <w:color w:val="000000"/>
                <w:szCs w:val="24"/>
                <w:lang w:eastAsia="pl-PL"/>
              </w:rPr>
            </w:pPr>
            <w:r>
              <w:rPr>
                <w:rFonts w:cs="Times New Roman"/>
                <w:color w:val="000000"/>
                <w:szCs w:val="24"/>
              </w:rPr>
              <w:t>BEN_27P</w:t>
            </w:r>
          </w:p>
        </w:tc>
        <w:tc>
          <w:tcPr>
            <w:tcW w:w="2836" w:type="dxa"/>
            <w:tcBorders>
              <w:top w:val="nil"/>
              <w:left w:val="single" w:sz="4" w:space="0" w:color="auto"/>
              <w:bottom w:val="single" w:sz="4" w:space="0" w:color="auto"/>
              <w:right w:val="single" w:sz="4" w:space="0" w:color="auto"/>
            </w:tcBorders>
            <w:shd w:val="clear" w:color="auto" w:fill="auto"/>
            <w:vAlign w:val="center"/>
          </w:tcPr>
          <w:p w14:paraId="40F33005" w14:textId="77777777" w:rsidR="00FD3719" w:rsidRPr="00255ED0" w:rsidRDefault="00FD3719" w:rsidP="00D45D55">
            <w:pPr>
              <w:spacing w:line="276" w:lineRule="auto"/>
              <w:jc w:val="left"/>
              <w:rPr>
                <w:rFonts w:eastAsia="Times New Roman" w:cs="Times New Roman"/>
                <w:b/>
                <w:bCs/>
                <w:color w:val="000000"/>
                <w:szCs w:val="24"/>
                <w:lang w:eastAsia="pl-PL"/>
              </w:rPr>
            </w:pPr>
            <w:r>
              <w:rPr>
                <w:rFonts w:cs="Times New Roman"/>
                <w:color w:val="000000"/>
                <w:szCs w:val="24"/>
              </w:rPr>
              <w:t>BEN_28P</w:t>
            </w:r>
          </w:p>
        </w:tc>
        <w:tc>
          <w:tcPr>
            <w:tcW w:w="1560" w:type="dxa"/>
            <w:tcBorders>
              <w:top w:val="nil"/>
              <w:left w:val="single" w:sz="4" w:space="0" w:color="auto"/>
              <w:bottom w:val="single" w:sz="4" w:space="0" w:color="auto"/>
              <w:right w:val="single" w:sz="4" w:space="0" w:color="auto"/>
            </w:tcBorders>
            <w:shd w:val="clear" w:color="auto" w:fill="auto"/>
            <w:vAlign w:val="bottom"/>
          </w:tcPr>
          <w:p w14:paraId="4C860469" w14:textId="77777777" w:rsidR="00FD3719" w:rsidRPr="00255ED0" w:rsidRDefault="00FD3719" w:rsidP="00D45D55">
            <w:pPr>
              <w:spacing w:line="276" w:lineRule="auto"/>
              <w:jc w:val="center"/>
              <w:rPr>
                <w:rFonts w:eastAsia="Times New Roman" w:cs="Times New Roman"/>
                <w:b/>
                <w:bCs/>
                <w:color w:val="000000"/>
                <w:szCs w:val="24"/>
                <w:lang w:eastAsia="pl-PL"/>
              </w:rPr>
            </w:pPr>
            <w:r>
              <w:rPr>
                <w:rFonts w:cs="Times New Roman"/>
                <w:color w:val="000000"/>
                <w:szCs w:val="24"/>
              </w:rPr>
              <w:t>200 Profil I</w:t>
            </w:r>
          </w:p>
        </w:tc>
        <w:tc>
          <w:tcPr>
            <w:tcW w:w="1553" w:type="dxa"/>
            <w:tcBorders>
              <w:top w:val="nil"/>
              <w:left w:val="single" w:sz="4" w:space="0" w:color="auto"/>
              <w:bottom w:val="single" w:sz="4" w:space="0" w:color="auto"/>
              <w:right w:val="single" w:sz="4" w:space="0" w:color="auto"/>
            </w:tcBorders>
            <w:shd w:val="clear" w:color="auto" w:fill="auto"/>
            <w:vAlign w:val="bottom"/>
          </w:tcPr>
          <w:p w14:paraId="4C640CC1" w14:textId="77777777" w:rsidR="00FD3719" w:rsidRPr="00FA6087" w:rsidRDefault="00FD3719" w:rsidP="00D45D55">
            <w:pPr>
              <w:spacing w:line="276" w:lineRule="auto"/>
              <w:jc w:val="center"/>
              <w:rPr>
                <w:rFonts w:eastAsia="Times New Roman" w:cs="Times New Roman"/>
                <w:b/>
                <w:bCs/>
                <w:color w:val="000000"/>
                <w:szCs w:val="24"/>
                <w:lang w:eastAsia="pl-PL"/>
              </w:rPr>
            </w:pPr>
            <w:r w:rsidRPr="00FA6087">
              <w:rPr>
                <w:rFonts w:cs="Times New Roman"/>
                <w:color w:val="000000"/>
                <w:szCs w:val="24"/>
              </w:rPr>
              <w:t>24,50</w:t>
            </w:r>
          </w:p>
        </w:tc>
      </w:tr>
      <w:tr w:rsidR="00FD3719" w:rsidRPr="00DB0C78" w14:paraId="21E6FCF7" w14:textId="77777777" w:rsidTr="00D45D55">
        <w:trPr>
          <w:trHeight w:val="285"/>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7AF0BDAF" w14:textId="77777777" w:rsidR="00FD3719" w:rsidRPr="00255ED0" w:rsidRDefault="00FD3719" w:rsidP="00D45D55">
            <w:pPr>
              <w:spacing w:line="276" w:lineRule="auto"/>
              <w:jc w:val="left"/>
              <w:rPr>
                <w:rFonts w:eastAsia="Times New Roman" w:cs="Times New Roman"/>
                <w:b/>
                <w:bCs/>
                <w:color w:val="000000"/>
                <w:szCs w:val="24"/>
                <w:lang w:eastAsia="pl-PL"/>
              </w:rPr>
            </w:pPr>
            <w:r>
              <w:rPr>
                <w:rFonts w:cs="Times New Roman"/>
                <w:color w:val="000000"/>
                <w:szCs w:val="24"/>
              </w:rPr>
              <w:t>BEN_28P</w:t>
            </w:r>
          </w:p>
        </w:tc>
        <w:tc>
          <w:tcPr>
            <w:tcW w:w="2836" w:type="dxa"/>
            <w:tcBorders>
              <w:top w:val="nil"/>
              <w:left w:val="single" w:sz="4" w:space="0" w:color="auto"/>
              <w:bottom w:val="single" w:sz="4" w:space="0" w:color="auto"/>
              <w:right w:val="single" w:sz="4" w:space="0" w:color="auto"/>
            </w:tcBorders>
            <w:shd w:val="clear" w:color="auto" w:fill="auto"/>
            <w:vAlign w:val="center"/>
          </w:tcPr>
          <w:p w14:paraId="00A9E507" w14:textId="77777777" w:rsidR="00FD3719" w:rsidRPr="00255ED0" w:rsidRDefault="00FD3719" w:rsidP="00D45D55">
            <w:pPr>
              <w:spacing w:line="276" w:lineRule="auto"/>
              <w:jc w:val="left"/>
              <w:rPr>
                <w:rFonts w:eastAsia="Times New Roman" w:cs="Times New Roman"/>
                <w:b/>
                <w:bCs/>
                <w:color w:val="000000"/>
                <w:szCs w:val="24"/>
                <w:lang w:eastAsia="pl-PL"/>
              </w:rPr>
            </w:pPr>
            <w:r>
              <w:rPr>
                <w:rFonts w:cs="Times New Roman"/>
                <w:color w:val="000000"/>
                <w:szCs w:val="24"/>
              </w:rPr>
              <w:t>BEN_6D</w:t>
            </w:r>
          </w:p>
        </w:tc>
        <w:tc>
          <w:tcPr>
            <w:tcW w:w="1560" w:type="dxa"/>
            <w:tcBorders>
              <w:top w:val="nil"/>
              <w:left w:val="single" w:sz="4" w:space="0" w:color="auto"/>
              <w:bottom w:val="single" w:sz="4" w:space="0" w:color="auto"/>
              <w:right w:val="single" w:sz="4" w:space="0" w:color="auto"/>
            </w:tcBorders>
            <w:shd w:val="clear" w:color="auto" w:fill="auto"/>
            <w:vAlign w:val="bottom"/>
          </w:tcPr>
          <w:p w14:paraId="10C3FA2A" w14:textId="77777777" w:rsidR="00FD3719" w:rsidRPr="00255ED0" w:rsidRDefault="00FD3719" w:rsidP="00D45D55">
            <w:pPr>
              <w:spacing w:line="276" w:lineRule="auto"/>
              <w:jc w:val="center"/>
              <w:rPr>
                <w:rFonts w:eastAsia="Times New Roman" w:cs="Times New Roman"/>
                <w:b/>
                <w:bCs/>
                <w:color w:val="000000"/>
                <w:szCs w:val="24"/>
                <w:lang w:eastAsia="pl-PL"/>
              </w:rPr>
            </w:pPr>
            <w:r>
              <w:rPr>
                <w:rFonts w:cs="Times New Roman"/>
                <w:color w:val="000000"/>
                <w:szCs w:val="24"/>
              </w:rPr>
              <w:t>200 Profil I</w:t>
            </w:r>
          </w:p>
        </w:tc>
        <w:tc>
          <w:tcPr>
            <w:tcW w:w="1553" w:type="dxa"/>
            <w:tcBorders>
              <w:top w:val="nil"/>
              <w:left w:val="single" w:sz="4" w:space="0" w:color="auto"/>
              <w:bottom w:val="single" w:sz="4" w:space="0" w:color="auto"/>
              <w:right w:val="single" w:sz="4" w:space="0" w:color="auto"/>
            </w:tcBorders>
            <w:shd w:val="clear" w:color="auto" w:fill="auto"/>
            <w:vAlign w:val="bottom"/>
          </w:tcPr>
          <w:p w14:paraId="4960CEB6" w14:textId="77777777" w:rsidR="00FD3719" w:rsidRPr="00FA6087" w:rsidRDefault="00FD3719" w:rsidP="00D45D55">
            <w:pPr>
              <w:spacing w:line="276" w:lineRule="auto"/>
              <w:jc w:val="center"/>
              <w:rPr>
                <w:rFonts w:eastAsia="Times New Roman" w:cs="Times New Roman"/>
                <w:b/>
                <w:bCs/>
                <w:color w:val="000000"/>
                <w:szCs w:val="24"/>
                <w:lang w:eastAsia="pl-PL"/>
              </w:rPr>
            </w:pPr>
            <w:r w:rsidRPr="00FA6087">
              <w:rPr>
                <w:rFonts w:cs="Times New Roman"/>
                <w:color w:val="000000"/>
                <w:szCs w:val="24"/>
              </w:rPr>
              <w:t xml:space="preserve"> 7,50</w:t>
            </w:r>
          </w:p>
        </w:tc>
      </w:tr>
      <w:tr w:rsidR="00FD3719" w:rsidRPr="00DB0C78" w14:paraId="0945A7F4" w14:textId="77777777" w:rsidTr="00D45D55">
        <w:trPr>
          <w:trHeight w:val="280"/>
          <w:jc w:val="center"/>
        </w:trPr>
        <w:tc>
          <w:tcPr>
            <w:tcW w:w="9345" w:type="dxa"/>
            <w:gridSpan w:val="4"/>
            <w:tcBorders>
              <w:top w:val="nil"/>
              <w:left w:val="single" w:sz="4" w:space="0" w:color="auto"/>
              <w:bottom w:val="single" w:sz="4" w:space="0" w:color="auto"/>
              <w:right w:val="single" w:sz="4" w:space="0" w:color="auto"/>
            </w:tcBorders>
            <w:shd w:val="clear" w:color="auto" w:fill="auto"/>
            <w:noWrap/>
            <w:vAlign w:val="center"/>
          </w:tcPr>
          <w:p w14:paraId="35834D9F" w14:textId="77777777" w:rsidR="00FD3719" w:rsidRPr="00FA6087" w:rsidRDefault="00FD3719" w:rsidP="00D45D55">
            <w:pPr>
              <w:spacing w:line="276" w:lineRule="auto"/>
              <w:jc w:val="center"/>
              <w:rPr>
                <w:rFonts w:eastAsia="Times New Roman" w:cs="Times New Roman"/>
                <w:b/>
                <w:bCs/>
                <w:color w:val="000000"/>
                <w:szCs w:val="24"/>
                <w:lang w:eastAsia="pl-PL"/>
              </w:rPr>
            </w:pPr>
            <w:r w:rsidRPr="00FA6087">
              <w:rPr>
                <w:rFonts w:eastAsia="Times New Roman" w:cs="Times New Roman"/>
                <w:b/>
                <w:bCs/>
                <w:color w:val="000000"/>
                <w:szCs w:val="24"/>
                <w:lang w:eastAsia="pl-PL"/>
              </w:rPr>
              <w:t>Maciaszka/Tragerów ks.</w:t>
            </w:r>
          </w:p>
        </w:tc>
      </w:tr>
      <w:tr w:rsidR="00FD3719" w:rsidRPr="00DB0C78" w14:paraId="070CFDE5"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5048F14A"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MAC1</w:t>
            </w:r>
          </w:p>
        </w:tc>
        <w:tc>
          <w:tcPr>
            <w:tcW w:w="2836" w:type="dxa"/>
            <w:tcBorders>
              <w:top w:val="nil"/>
              <w:left w:val="nil"/>
              <w:bottom w:val="single" w:sz="4" w:space="0" w:color="auto"/>
              <w:right w:val="single" w:sz="4" w:space="0" w:color="auto"/>
            </w:tcBorders>
            <w:shd w:val="clear" w:color="auto" w:fill="auto"/>
            <w:noWrap/>
            <w:vAlign w:val="center"/>
          </w:tcPr>
          <w:p w14:paraId="195D7FD3"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NAK1</w:t>
            </w:r>
          </w:p>
        </w:tc>
        <w:tc>
          <w:tcPr>
            <w:tcW w:w="1560" w:type="dxa"/>
            <w:tcBorders>
              <w:top w:val="nil"/>
              <w:left w:val="nil"/>
              <w:bottom w:val="single" w:sz="4" w:space="0" w:color="auto"/>
              <w:right w:val="single" w:sz="4" w:space="0" w:color="auto"/>
            </w:tcBorders>
            <w:shd w:val="clear" w:color="auto" w:fill="auto"/>
            <w:noWrap/>
            <w:vAlign w:val="bottom"/>
          </w:tcPr>
          <w:p w14:paraId="32FD7042"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p>
        </w:tc>
        <w:tc>
          <w:tcPr>
            <w:tcW w:w="1553" w:type="dxa"/>
            <w:tcBorders>
              <w:top w:val="nil"/>
              <w:left w:val="nil"/>
              <w:bottom w:val="single" w:sz="4" w:space="0" w:color="auto"/>
              <w:right w:val="single" w:sz="4" w:space="0" w:color="auto"/>
            </w:tcBorders>
            <w:shd w:val="clear" w:color="auto" w:fill="auto"/>
            <w:noWrap/>
            <w:vAlign w:val="bottom"/>
          </w:tcPr>
          <w:p w14:paraId="3FC86D11"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16,02</w:t>
            </w:r>
          </w:p>
        </w:tc>
      </w:tr>
      <w:tr w:rsidR="00FD3719" w:rsidRPr="00DB0C78" w14:paraId="0A65101D"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1874F011" w14:textId="77777777" w:rsidR="00FD3719" w:rsidRDefault="00FD3719" w:rsidP="00D45D55">
            <w:pPr>
              <w:spacing w:line="276" w:lineRule="auto"/>
              <w:rPr>
                <w:rFonts w:cs="Times New Roman"/>
                <w:color w:val="000000"/>
                <w:szCs w:val="24"/>
              </w:rPr>
            </w:pPr>
            <w:r>
              <w:rPr>
                <w:rFonts w:cs="Times New Roman"/>
                <w:color w:val="000000"/>
                <w:szCs w:val="24"/>
              </w:rPr>
              <w:t>MAC2</w:t>
            </w:r>
          </w:p>
        </w:tc>
        <w:tc>
          <w:tcPr>
            <w:tcW w:w="2836" w:type="dxa"/>
            <w:tcBorders>
              <w:top w:val="nil"/>
              <w:left w:val="nil"/>
              <w:bottom w:val="single" w:sz="4" w:space="0" w:color="auto"/>
              <w:right w:val="single" w:sz="4" w:space="0" w:color="auto"/>
            </w:tcBorders>
            <w:shd w:val="clear" w:color="auto" w:fill="auto"/>
            <w:noWrap/>
            <w:vAlign w:val="center"/>
          </w:tcPr>
          <w:p w14:paraId="592A86A7" w14:textId="77777777" w:rsidR="00FD3719" w:rsidRDefault="00FD3719" w:rsidP="00D45D55">
            <w:pPr>
              <w:spacing w:line="276" w:lineRule="auto"/>
              <w:rPr>
                <w:rFonts w:cs="Times New Roman"/>
                <w:color w:val="000000"/>
                <w:szCs w:val="24"/>
              </w:rPr>
            </w:pPr>
            <w:r>
              <w:rPr>
                <w:rFonts w:cs="Times New Roman"/>
                <w:color w:val="000000"/>
                <w:szCs w:val="24"/>
              </w:rPr>
              <w:t>MAC1</w:t>
            </w:r>
          </w:p>
        </w:tc>
        <w:tc>
          <w:tcPr>
            <w:tcW w:w="1560" w:type="dxa"/>
            <w:tcBorders>
              <w:top w:val="nil"/>
              <w:left w:val="nil"/>
              <w:bottom w:val="single" w:sz="4" w:space="0" w:color="auto"/>
              <w:right w:val="single" w:sz="4" w:space="0" w:color="auto"/>
            </w:tcBorders>
            <w:shd w:val="clear" w:color="auto" w:fill="auto"/>
            <w:noWrap/>
            <w:vAlign w:val="bottom"/>
          </w:tcPr>
          <w:p w14:paraId="4F7CA3A3" w14:textId="77777777" w:rsidR="00FD3719" w:rsidRPr="00255ED0" w:rsidRDefault="00FD3719" w:rsidP="00D45D55">
            <w:pPr>
              <w:spacing w:line="276" w:lineRule="auto"/>
              <w:jc w:val="center"/>
              <w:rPr>
                <w:rFonts w:cs="Times New Roman"/>
                <w:color w:val="000000"/>
                <w:szCs w:val="24"/>
              </w:rPr>
            </w:pPr>
            <w:r>
              <w:rPr>
                <w:rFonts w:cs="Times New Roman"/>
                <w:color w:val="000000"/>
                <w:szCs w:val="24"/>
              </w:rPr>
              <w:t>300</w:t>
            </w:r>
          </w:p>
        </w:tc>
        <w:tc>
          <w:tcPr>
            <w:tcW w:w="1553" w:type="dxa"/>
            <w:tcBorders>
              <w:top w:val="nil"/>
              <w:left w:val="nil"/>
              <w:bottom w:val="single" w:sz="4" w:space="0" w:color="auto"/>
              <w:right w:val="single" w:sz="4" w:space="0" w:color="auto"/>
            </w:tcBorders>
            <w:shd w:val="clear" w:color="auto" w:fill="auto"/>
            <w:noWrap/>
            <w:vAlign w:val="bottom"/>
          </w:tcPr>
          <w:p w14:paraId="7B9E7E6D"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60,16</w:t>
            </w:r>
          </w:p>
        </w:tc>
      </w:tr>
      <w:tr w:rsidR="00FD3719" w:rsidRPr="00DB0C78" w14:paraId="18074FC2"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6227ED64"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MAC2</w:t>
            </w:r>
          </w:p>
        </w:tc>
        <w:tc>
          <w:tcPr>
            <w:tcW w:w="2836" w:type="dxa"/>
            <w:tcBorders>
              <w:top w:val="nil"/>
              <w:left w:val="nil"/>
              <w:bottom w:val="single" w:sz="4" w:space="0" w:color="auto"/>
              <w:right w:val="single" w:sz="4" w:space="0" w:color="auto"/>
            </w:tcBorders>
            <w:shd w:val="clear" w:color="auto" w:fill="auto"/>
            <w:noWrap/>
            <w:vAlign w:val="center"/>
          </w:tcPr>
          <w:p w14:paraId="30CB12C2"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MAC3</w:t>
            </w:r>
          </w:p>
        </w:tc>
        <w:tc>
          <w:tcPr>
            <w:tcW w:w="1560" w:type="dxa"/>
            <w:tcBorders>
              <w:top w:val="nil"/>
              <w:left w:val="nil"/>
              <w:bottom w:val="single" w:sz="4" w:space="0" w:color="auto"/>
              <w:right w:val="single" w:sz="4" w:space="0" w:color="auto"/>
            </w:tcBorders>
            <w:shd w:val="clear" w:color="auto" w:fill="auto"/>
            <w:noWrap/>
            <w:vAlign w:val="bottom"/>
          </w:tcPr>
          <w:p w14:paraId="799B78DC"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p>
        </w:tc>
        <w:tc>
          <w:tcPr>
            <w:tcW w:w="1553" w:type="dxa"/>
            <w:tcBorders>
              <w:top w:val="nil"/>
              <w:left w:val="nil"/>
              <w:bottom w:val="single" w:sz="4" w:space="0" w:color="auto"/>
              <w:right w:val="single" w:sz="4" w:space="0" w:color="auto"/>
            </w:tcBorders>
            <w:shd w:val="clear" w:color="auto" w:fill="auto"/>
            <w:noWrap/>
            <w:vAlign w:val="bottom"/>
          </w:tcPr>
          <w:p w14:paraId="5C788EB3"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50,76</w:t>
            </w:r>
          </w:p>
        </w:tc>
      </w:tr>
      <w:tr w:rsidR="00FD3719" w:rsidRPr="00DB0C78" w14:paraId="550F4253" w14:textId="77777777" w:rsidTr="007365CB">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6B8B7A13"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MAC4</w:t>
            </w:r>
          </w:p>
        </w:tc>
        <w:tc>
          <w:tcPr>
            <w:tcW w:w="2836" w:type="dxa"/>
            <w:tcBorders>
              <w:top w:val="nil"/>
              <w:left w:val="nil"/>
              <w:bottom w:val="single" w:sz="4" w:space="0" w:color="auto"/>
              <w:right w:val="single" w:sz="4" w:space="0" w:color="auto"/>
            </w:tcBorders>
            <w:shd w:val="clear" w:color="auto" w:fill="auto"/>
            <w:noWrap/>
            <w:vAlign w:val="center"/>
          </w:tcPr>
          <w:p w14:paraId="60D7185F"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MAC3</w:t>
            </w:r>
          </w:p>
        </w:tc>
        <w:tc>
          <w:tcPr>
            <w:tcW w:w="1560" w:type="dxa"/>
            <w:tcBorders>
              <w:top w:val="nil"/>
              <w:left w:val="nil"/>
              <w:bottom w:val="single" w:sz="4" w:space="0" w:color="auto"/>
              <w:right w:val="single" w:sz="4" w:space="0" w:color="auto"/>
            </w:tcBorders>
            <w:shd w:val="clear" w:color="auto" w:fill="auto"/>
            <w:noWrap/>
            <w:vAlign w:val="bottom"/>
          </w:tcPr>
          <w:p w14:paraId="36CEDCE3"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p>
        </w:tc>
        <w:tc>
          <w:tcPr>
            <w:tcW w:w="1553" w:type="dxa"/>
            <w:tcBorders>
              <w:top w:val="nil"/>
              <w:left w:val="nil"/>
              <w:bottom w:val="single" w:sz="4" w:space="0" w:color="auto"/>
              <w:right w:val="single" w:sz="4" w:space="0" w:color="auto"/>
            </w:tcBorders>
            <w:shd w:val="clear" w:color="auto" w:fill="auto"/>
            <w:noWrap/>
            <w:vAlign w:val="bottom"/>
          </w:tcPr>
          <w:p w14:paraId="38FCCB47"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51,52</w:t>
            </w:r>
          </w:p>
        </w:tc>
      </w:tr>
      <w:tr w:rsidR="00FD3719" w:rsidRPr="00DB0C78" w14:paraId="237602E0" w14:textId="77777777" w:rsidTr="007365CB">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05AB2"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MAC5</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025431C3"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MAC4</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7305CA2C"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4029ED01"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51,16</w:t>
            </w:r>
          </w:p>
        </w:tc>
      </w:tr>
      <w:tr w:rsidR="00FD3719" w:rsidRPr="00DB0C78" w14:paraId="7C39643C" w14:textId="77777777" w:rsidTr="002E1310">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0159181B" w14:textId="77777777" w:rsidR="00FD3719" w:rsidRDefault="00FD3719" w:rsidP="00D45D55">
            <w:pPr>
              <w:spacing w:line="276" w:lineRule="auto"/>
              <w:rPr>
                <w:rFonts w:cs="Times New Roman"/>
                <w:color w:val="000000"/>
                <w:szCs w:val="24"/>
              </w:rPr>
            </w:pPr>
            <w:r>
              <w:rPr>
                <w:rFonts w:cs="Times New Roman"/>
                <w:color w:val="000000"/>
                <w:szCs w:val="24"/>
              </w:rPr>
              <w:t>MAC5</w:t>
            </w:r>
          </w:p>
        </w:tc>
        <w:tc>
          <w:tcPr>
            <w:tcW w:w="2836" w:type="dxa"/>
            <w:tcBorders>
              <w:top w:val="nil"/>
              <w:left w:val="nil"/>
              <w:bottom w:val="single" w:sz="4" w:space="0" w:color="auto"/>
              <w:right w:val="single" w:sz="4" w:space="0" w:color="auto"/>
            </w:tcBorders>
            <w:shd w:val="clear" w:color="auto" w:fill="auto"/>
            <w:noWrap/>
            <w:vAlign w:val="center"/>
          </w:tcPr>
          <w:p w14:paraId="51FE7749" w14:textId="77777777" w:rsidR="00FD3719" w:rsidRDefault="00FD3719" w:rsidP="00D45D55">
            <w:pPr>
              <w:spacing w:line="276" w:lineRule="auto"/>
              <w:rPr>
                <w:rFonts w:cs="Times New Roman"/>
                <w:color w:val="000000"/>
                <w:szCs w:val="24"/>
              </w:rPr>
            </w:pPr>
            <w:r>
              <w:rPr>
                <w:rFonts w:cs="Times New Roman"/>
                <w:color w:val="000000"/>
                <w:szCs w:val="24"/>
              </w:rPr>
              <w:t>MAC6</w:t>
            </w:r>
          </w:p>
        </w:tc>
        <w:tc>
          <w:tcPr>
            <w:tcW w:w="1560" w:type="dxa"/>
            <w:tcBorders>
              <w:top w:val="nil"/>
              <w:left w:val="nil"/>
              <w:bottom w:val="single" w:sz="4" w:space="0" w:color="auto"/>
              <w:right w:val="single" w:sz="4" w:space="0" w:color="auto"/>
            </w:tcBorders>
            <w:shd w:val="clear" w:color="auto" w:fill="auto"/>
            <w:noWrap/>
            <w:vAlign w:val="bottom"/>
          </w:tcPr>
          <w:p w14:paraId="2A32FD32" w14:textId="77777777" w:rsidR="00FD3719" w:rsidRPr="00255ED0" w:rsidRDefault="00FD3719" w:rsidP="00D45D55">
            <w:pPr>
              <w:spacing w:line="276" w:lineRule="auto"/>
              <w:jc w:val="center"/>
              <w:rPr>
                <w:rFonts w:cs="Times New Roman"/>
                <w:color w:val="000000"/>
                <w:szCs w:val="24"/>
              </w:rPr>
            </w:pPr>
            <w:r w:rsidRPr="00255ED0">
              <w:rPr>
                <w:rFonts w:cs="Times New Roman"/>
                <w:color w:val="000000"/>
                <w:szCs w:val="24"/>
              </w:rPr>
              <w:t>300</w:t>
            </w:r>
          </w:p>
        </w:tc>
        <w:tc>
          <w:tcPr>
            <w:tcW w:w="1553" w:type="dxa"/>
            <w:tcBorders>
              <w:top w:val="nil"/>
              <w:left w:val="nil"/>
              <w:bottom w:val="single" w:sz="4" w:space="0" w:color="auto"/>
              <w:right w:val="single" w:sz="4" w:space="0" w:color="auto"/>
            </w:tcBorders>
            <w:shd w:val="clear" w:color="auto" w:fill="auto"/>
            <w:noWrap/>
            <w:vAlign w:val="bottom"/>
          </w:tcPr>
          <w:p w14:paraId="012825A9"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30,43</w:t>
            </w:r>
          </w:p>
        </w:tc>
      </w:tr>
      <w:tr w:rsidR="00FD3719" w:rsidRPr="00DB0C78" w14:paraId="0E697832" w14:textId="77777777" w:rsidTr="002E1310">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75992" w14:textId="77777777" w:rsidR="00FD3719" w:rsidRDefault="00FD3719" w:rsidP="00D45D55">
            <w:pPr>
              <w:spacing w:line="276" w:lineRule="auto"/>
              <w:rPr>
                <w:rFonts w:cs="Times New Roman"/>
                <w:color w:val="000000"/>
                <w:szCs w:val="24"/>
              </w:rPr>
            </w:pPr>
            <w:r>
              <w:rPr>
                <w:rFonts w:cs="Times New Roman"/>
                <w:color w:val="000000"/>
                <w:szCs w:val="24"/>
              </w:rPr>
              <w:t>MAC6</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3AC3FA26" w14:textId="77777777" w:rsidR="00FD3719" w:rsidRDefault="00FD3719" w:rsidP="00D45D55">
            <w:pPr>
              <w:spacing w:line="276" w:lineRule="auto"/>
              <w:rPr>
                <w:rFonts w:cs="Times New Roman"/>
                <w:color w:val="000000"/>
                <w:szCs w:val="24"/>
              </w:rPr>
            </w:pPr>
            <w:r>
              <w:rPr>
                <w:rFonts w:cs="Times New Roman"/>
                <w:color w:val="000000"/>
                <w:szCs w:val="24"/>
              </w:rPr>
              <w:t>MAC7</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0B6061EB" w14:textId="77777777" w:rsidR="00FD3719" w:rsidRPr="00255ED0" w:rsidRDefault="00FD3719" w:rsidP="00D45D55">
            <w:pPr>
              <w:spacing w:line="276" w:lineRule="auto"/>
              <w:jc w:val="center"/>
              <w:rPr>
                <w:rFonts w:cs="Times New Roman"/>
                <w:color w:val="000000"/>
                <w:szCs w:val="24"/>
              </w:rPr>
            </w:pPr>
            <w:r>
              <w:rPr>
                <w:rFonts w:cs="Times New Roman"/>
                <w:color w:val="000000"/>
                <w:szCs w:val="24"/>
              </w:rPr>
              <w:t>3</w:t>
            </w:r>
            <w:r w:rsidRPr="00255ED0">
              <w:rPr>
                <w:rFonts w:cs="Times New Roman"/>
                <w:color w:val="000000"/>
                <w:szCs w:val="24"/>
              </w:rPr>
              <w:t>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0B992D3F"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19,44</w:t>
            </w:r>
          </w:p>
        </w:tc>
      </w:tr>
      <w:tr w:rsidR="00FD3719" w:rsidRPr="00DB0C78" w14:paraId="7BBB478E" w14:textId="77777777" w:rsidTr="00FD3719">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4D360" w14:textId="77777777" w:rsidR="00FD3719" w:rsidRDefault="00FD3719" w:rsidP="00D45D55">
            <w:pPr>
              <w:spacing w:line="276" w:lineRule="auto"/>
              <w:rPr>
                <w:rFonts w:cs="Times New Roman"/>
                <w:color w:val="000000"/>
                <w:szCs w:val="24"/>
              </w:rPr>
            </w:pPr>
            <w:r>
              <w:rPr>
                <w:rFonts w:cs="Times New Roman"/>
                <w:color w:val="000000"/>
                <w:szCs w:val="24"/>
              </w:rPr>
              <w:t>MAC8</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289E1970" w14:textId="77777777" w:rsidR="00FD3719" w:rsidRDefault="00FD3719" w:rsidP="00D45D55">
            <w:pPr>
              <w:spacing w:line="276" w:lineRule="auto"/>
              <w:rPr>
                <w:rFonts w:cs="Times New Roman"/>
                <w:color w:val="000000"/>
                <w:szCs w:val="24"/>
              </w:rPr>
            </w:pPr>
            <w:r>
              <w:rPr>
                <w:rFonts w:cs="Times New Roman"/>
                <w:color w:val="000000"/>
                <w:szCs w:val="24"/>
              </w:rPr>
              <w:t>MAC7</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5442B86D" w14:textId="77777777" w:rsidR="00FD3719" w:rsidRPr="00255ED0" w:rsidRDefault="00FD3719" w:rsidP="00D45D55">
            <w:pPr>
              <w:spacing w:line="276" w:lineRule="auto"/>
              <w:jc w:val="center"/>
              <w:rPr>
                <w:rFonts w:cs="Times New Roman"/>
                <w:color w:val="000000"/>
                <w:szCs w:val="24"/>
              </w:rPr>
            </w:pPr>
            <w:r>
              <w:rPr>
                <w:rFonts w:cs="Times New Roman"/>
                <w:color w:val="000000"/>
                <w:szCs w:val="24"/>
              </w:rPr>
              <w:t>2</w:t>
            </w:r>
            <w:r w:rsidRPr="00255ED0">
              <w:rPr>
                <w:rFonts w:cs="Times New Roman"/>
                <w:color w:val="000000"/>
                <w:szCs w:val="24"/>
              </w:rPr>
              <w:t>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1EAA062A"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59,69</w:t>
            </w:r>
          </w:p>
        </w:tc>
      </w:tr>
      <w:tr w:rsidR="00FD3719" w:rsidRPr="00DB0C78" w14:paraId="414DBF4D"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5AB50BAB" w14:textId="77777777" w:rsidR="00FD3719" w:rsidRDefault="00FD3719" w:rsidP="00D45D55">
            <w:pPr>
              <w:spacing w:line="276" w:lineRule="auto"/>
              <w:rPr>
                <w:rFonts w:cs="Times New Roman"/>
                <w:color w:val="000000"/>
                <w:szCs w:val="24"/>
              </w:rPr>
            </w:pPr>
            <w:r>
              <w:rPr>
                <w:rFonts w:cs="Times New Roman"/>
                <w:color w:val="000000"/>
                <w:szCs w:val="24"/>
              </w:rPr>
              <w:lastRenderedPageBreak/>
              <w:t>MAC9</w:t>
            </w:r>
          </w:p>
        </w:tc>
        <w:tc>
          <w:tcPr>
            <w:tcW w:w="2836" w:type="dxa"/>
            <w:tcBorders>
              <w:top w:val="nil"/>
              <w:left w:val="nil"/>
              <w:bottom w:val="single" w:sz="4" w:space="0" w:color="auto"/>
              <w:right w:val="single" w:sz="4" w:space="0" w:color="auto"/>
            </w:tcBorders>
            <w:shd w:val="clear" w:color="auto" w:fill="auto"/>
            <w:noWrap/>
            <w:vAlign w:val="center"/>
          </w:tcPr>
          <w:p w14:paraId="6E8D8D57" w14:textId="77777777" w:rsidR="00FD3719" w:rsidRDefault="00FD3719" w:rsidP="00D45D55">
            <w:pPr>
              <w:spacing w:line="276" w:lineRule="auto"/>
              <w:rPr>
                <w:rFonts w:cs="Times New Roman"/>
                <w:color w:val="000000"/>
                <w:szCs w:val="24"/>
              </w:rPr>
            </w:pPr>
            <w:r>
              <w:rPr>
                <w:rFonts w:cs="Times New Roman"/>
                <w:color w:val="000000"/>
                <w:szCs w:val="24"/>
              </w:rPr>
              <w:t>MAC8</w:t>
            </w:r>
          </w:p>
        </w:tc>
        <w:tc>
          <w:tcPr>
            <w:tcW w:w="1560" w:type="dxa"/>
            <w:tcBorders>
              <w:top w:val="nil"/>
              <w:left w:val="nil"/>
              <w:bottom w:val="single" w:sz="4" w:space="0" w:color="auto"/>
              <w:right w:val="single" w:sz="4" w:space="0" w:color="auto"/>
            </w:tcBorders>
            <w:shd w:val="clear" w:color="auto" w:fill="auto"/>
            <w:noWrap/>
            <w:vAlign w:val="bottom"/>
          </w:tcPr>
          <w:p w14:paraId="477423DD" w14:textId="77777777" w:rsidR="00FD3719" w:rsidRDefault="00FD3719" w:rsidP="00D45D55">
            <w:pPr>
              <w:spacing w:line="276" w:lineRule="auto"/>
              <w:jc w:val="center"/>
              <w:rPr>
                <w:rFonts w:cs="Times New Roman"/>
                <w:color w:val="000000"/>
                <w:szCs w:val="24"/>
              </w:rPr>
            </w:pPr>
            <w:r>
              <w:rPr>
                <w:rFonts w:cs="Times New Roman"/>
                <w:color w:val="000000"/>
                <w:szCs w:val="24"/>
              </w:rPr>
              <w:t>2</w:t>
            </w:r>
            <w:r w:rsidRPr="00255ED0">
              <w:rPr>
                <w:rFonts w:cs="Times New Roman"/>
                <w:color w:val="000000"/>
                <w:szCs w:val="24"/>
              </w:rPr>
              <w:t>00</w:t>
            </w:r>
          </w:p>
        </w:tc>
        <w:tc>
          <w:tcPr>
            <w:tcW w:w="1553" w:type="dxa"/>
            <w:tcBorders>
              <w:top w:val="nil"/>
              <w:left w:val="nil"/>
              <w:bottom w:val="single" w:sz="4" w:space="0" w:color="auto"/>
              <w:right w:val="single" w:sz="4" w:space="0" w:color="auto"/>
            </w:tcBorders>
            <w:shd w:val="clear" w:color="auto" w:fill="auto"/>
            <w:noWrap/>
            <w:vAlign w:val="bottom"/>
          </w:tcPr>
          <w:p w14:paraId="4D90A66F"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56,51</w:t>
            </w:r>
          </w:p>
        </w:tc>
      </w:tr>
      <w:tr w:rsidR="00FD3719" w:rsidRPr="00DB0C78" w14:paraId="03771075"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5EB0B1AE" w14:textId="77777777" w:rsidR="00FD3719" w:rsidRDefault="00FD3719" w:rsidP="00D45D55">
            <w:pPr>
              <w:spacing w:line="276" w:lineRule="auto"/>
              <w:rPr>
                <w:rFonts w:cs="Times New Roman"/>
                <w:color w:val="000000"/>
                <w:szCs w:val="24"/>
              </w:rPr>
            </w:pPr>
            <w:r>
              <w:rPr>
                <w:rFonts w:cs="Times New Roman"/>
                <w:color w:val="000000"/>
                <w:szCs w:val="24"/>
              </w:rPr>
              <w:t>MAC10</w:t>
            </w:r>
          </w:p>
        </w:tc>
        <w:tc>
          <w:tcPr>
            <w:tcW w:w="2836" w:type="dxa"/>
            <w:tcBorders>
              <w:top w:val="nil"/>
              <w:left w:val="nil"/>
              <w:bottom w:val="single" w:sz="4" w:space="0" w:color="auto"/>
              <w:right w:val="single" w:sz="4" w:space="0" w:color="auto"/>
            </w:tcBorders>
            <w:shd w:val="clear" w:color="auto" w:fill="auto"/>
            <w:noWrap/>
            <w:vAlign w:val="center"/>
          </w:tcPr>
          <w:p w14:paraId="3B9D4FB4" w14:textId="77777777" w:rsidR="00FD3719" w:rsidRDefault="00FD3719" w:rsidP="00D45D55">
            <w:pPr>
              <w:spacing w:line="276" w:lineRule="auto"/>
              <w:rPr>
                <w:rFonts w:cs="Times New Roman"/>
                <w:color w:val="000000"/>
                <w:szCs w:val="24"/>
              </w:rPr>
            </w:pPr>
            <w:r>
              <w:rPr>
                <w:rFonts w:cs="Times New Roman"/>
                <w:color w:val="000000"/>
                <w:szCs w:val="24"/>
              </w:rPr>
              <w:t>MAC9</w:t>
            </w:r>
          </w:p>
        </w:tc>
        <w:tc>
          <w:tcPr>
            <w:tcW w:w="1560" w:type="dxa"/>
            <w:tcBorders>
              <w:top w:val="nil"/>
              <w:left w:val="nil"/>
              <w:bottom w:val="single" w:sz="4" w:space="0" w:color="auto"/>
              <w:right w:val="single" w:sz="4" w:space="0" w:color="auto"/>
            </w:tcBorders>
            <w:shd w:val="clear" w:color="auto" w:fill="auto"/>
            <w:noWrap/>
            <w:vAlign w:val="bottom"/>
          </w:tcPr>
          <w:p w14:paraId="1D079106" w14:textId="77777777" w:rsidR="00FD3719" w:rsidRDefault="00FD3719" w:rsidP="00D45D55">
            <w:pPr>
              <w:spacing w:line="276" w:lineRule="auto"/>
              <w:jc w:val="center"/>
              <w:rPr>
                <w:rFonts w:cs="Times New Roman"/>
                <w:color w:val="000000"/>
                <w:szCs w:val="24"/>
              </w:rPr>
            </w:pPr>
            <w:r>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bottom"/>
          </w:tcPr>
          <w:p w14:paraId="4653447C"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51,23</w:t>
            </w:r>
          </w:p>
        </w:tc>
      </w:tr>
      <w:tr w:rsidR="00FD3719" w:rsidRPr="00DB0C78" w14:paraId="574BC12D"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09BF0FF4" w14:textId="77777777" w:rsidR="00FD3719" w:rsidRDefault="00FD3719" w:rsidP="00D45D55">
            <w:pPr>
              <w:spacing w:line="276" w:lineRule="auto"/>
              <w:rPr>
                <w:rFonts w:cs="Times New Roman"/>
                <w:color w:val="000000"/>
                <w:szCs w:val="24"/>
              </w:rPr>
            </w:pPr>
            <w:r>
              <w:rPr>
                <w:rFonts w:cs="Times New Roman"/>
                <w:color w:val="000000"/>
                <w:szCs w:val="24"/>
              </w:rPr>
              <w:t>MAC11</w:t>
            </w:r>
          </w:p>
        </w:tc>
        <w:tc>
          <w:tcPr>
            <w:tcW w:w="2836" w:type="dxa"/>
            <w:tcBorders>
              <w:top w:val="nil"/>
              <w:left w:val="nil"/>
              <w:bottom w:val="single" w:sz="4" w:space="0" w:color="auto"/>
              <w:right w:val="single" w:sz="4" w:space="0" w:color="auto"/>
            </w:tcBorders>
            <w:shd w:val="clear" w:color="auto" w:fill="auto"/>
            <w:noWrap/>
            <w:vAlign w:val="center"/>
          </w:tcPr>
          <w:p w14:paraId="01D3C701" w14:textId="77777777" w:rsidR="00FD3719" w:rsidRDefault="00FD3719" w:rsidP="00D45D55">
            <w:pPr>
              <w:spacing w:line="276" w:lineRule="auto"/>
              <w:rPr>
                <w:rFonts w:cs="Times New Roman"/>
                <w:color w:val="000000"/>
                <w:szCs w:val="24"/>
              </w:rPr>
            </w:pPr>
            <w:r>
              <w:rPr>
                <w:rFonts w:cs="Times New Roman"/>
                <w:color w:val="000000"/>
                <w:szCs w:val="24"/>
              </w:rPr>
              <w:t>MAC10</w:t>
            </w:r>
          </w:p>
        </w:tc>
        <w:tc>
          <w:tcPr>
            <w:tcW w:w="1560" w:type="dxa"/>
            <w:tcBorders>
              <w:top w:val="nil"/>
              <w:left w:val="nil"/>
              <w:bottom w:val="single" w:sz="4" w:space="0" w:color="auto"/>
              <w:right w:val="single" w:sz="4" w:space="0" w:color="auto"/>
            </w:tcBorders>
            <w:shd w:val="clear" w:color="auto" w:fill="auto"/>
            <w:noWrap/>
            <w:vAlign w:val="bottom"/>
          </w:tcPr>
          <w:p w14:paraId="34863027" w14:textId="77777777" w:rsidR="00FD3719" w:rsidRDefault="00FD3719" w:rsidP="00D45D55">
            <w:pPr>
              <w:spacing w:line="276" w:lineRule="auto"/>
              <w:jc w:val="center"/>
              <w:rPr>
                <w:rFonts w:cs="Times New Roman"/>
                <w:color w:val="000000"/>
                <w:szCs w:val="24"/>
              </w:rPr>
            </w:pPr>
            <w:r>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bottom"/>
          </w:tcPr>
          <w:p w14:paraId="1AF22A41"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49,22</w:t>
            </w:r>
          </w:p>
        </w:tc>
      </w:tr>
      <w:tr w:rsidR="00FD3719" w:rsidRPr="00DB0C78" w14:paraId="01B0C7B6"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103EB2B8" w14:textId="77777777" w:rsidR="00FD3719" w:rsidRDefault="00FD3719" w:rsidP="00D45D55">
            <w:pPr>
              <w:spacing w:line="276" w:lineRule="auto"/>
              <w:rPr>
                <w:rFonts w:cs="Times New Roman"/>
                <w:color w:val="000000"/>
                <w:szCs w:val="24"/>
              </w:rPr>
            </w:pPr>
            <w:r>
              <w:rPr>
                <w:rFonts w:cs="Times New Roman"/>
                <w:color w:val="000000"/>
                <w:szCs w:val="24"/>
              </w:rPr>
              <w:t>MAC12</w:t>
            </w:r>
          </w:p>
        </w:tc>
        <w:tc>
          <w:tcPr>
            <w:tcW w:w="2836" w:type="dxa"/>
            <w:tcBorders>
              <w:top w:val="nil"/>
              <w:left w:val="nil"/>
              <w:bottom w:val="single" w:sz="4" w:space="0" w:color="auto"/>
              <w:right w:val="single" w:sz="4" w:space="0" w:color="auto"/>
            </w:tcBorders>
            <w:shd w:val="clear" w:color="auto" w:fill="auto"/>
            <w:noWrap/>
            <w:vAlign w:val="center"/>
          </w:tcPr>
          <w:p w14:paraId="505AE860" w14:textId="77777777" w:rsidR="00FD3719" w:rsidRDefault="00FD3719" w:rsidP="00D45D55">
            <w:pPr>
              <w:spacing w:line="276" w:lineRule="auto"/>
              <w:rPr>
                <w:rFonts w:cs="Times New Roman"/>
                <w:color w:val="000000"/>
                <w:szCs w:val="24"/>
              </w:rPr>
            </w:pPr>
            <w:r>
              <w:rPr>
                <w:rFonts w:cs="Times New Roman"/>
                <w:color w:val="000000"/>
                <w:szCs w:val="24"/>
              </w:rPr>
              <w:t>MAC11</w:t>
            </w:r>
          </w:p>
        </w:tc>
        <w:tc>
          <w:tcPr>
            <w:tcW w:w="1560" w:type="dxa"/>
            <w:tcBorders>
              <w:top w:val="nil"/>
              <w:left w:val="nil"/>
              <w:bottom w:val="single" w:sz="4" w:space="0" w:color="auto"/>
              <w:right w:val="single" w:sz="4" w:space="0" w:color="auto"/>
            </w:tcBorders>
            <w:shd w:val="clear" w:color="auto" w:fill="auto"/>
            <w:noWrap/>
            <w:vAlign w:val="bottom"/>
          </w:tcPr>
          <w:p w14:paraId="4A91992B" w14:textId="77777777" w:rsidR="00FD3719" w:rsidRDefault="00FD3719" w:rsidP="00D45D55">
            <w:pPr>
              <w:spacing w:line="276" w:lineRule="auto"/>
              <w:jc w:val="center"/>
              <w:rPr>
                <w:rFonts w:cs="Times New Roman"/>
                <w:color w:val="000000"/>
                <w:szCs w:val="24"/>
              </w:rPr>
            </w:pPr>
            <w:r>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bottom"/>
          </w:tcPr>
          <w:p w14:paraId="4EADEED9"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41,38</w:t>
            </w:r>
          </w:p>
        </w:tc>
      </w:tr>
      <w:tr w:rsidR="00FD3719" w:rsidRPr="00DB0C78" w14:paraId="42C357C0"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75EA5287" w14:textId="77777777" w:rsidR="00FD3719" w:rsidRDefault="00FD3719" w:rsidP="00D45D55">
            <w:pPr>
              <w:spacing w:line="276" w:lineRule="auto"/>
              <w:rPr>
                <w:rFonts w:cs="Times New Roman"/>
                <w:color w:val="000000"/>
                <w:szCs w:val="24"/>
              </w:rPr>
            </w:pPr>
            <w:r>
              <w:rPr>
                <w:rFonts w:cs="Times New Roman"/>
                <w:color w:val="000000"/>
                <w:szCs w:val="24"/>
              </w:rPr>
              <w:t>MAC13</w:t>
            </w:r>
          </w:p>
        </w:tc>
        <w:tc>
          <w:tcPr>
            <w:tcW w:w="2836" w:type="dxa"/>
            <w:tcBorders>
              <w:top w:val="nil"/>
              <w:left w:val="nil"/>
              <w:bottom w:val="single" w:sz="4" w:space="0" w:color="auto"/>
              <w:right w:val="single" w:sz="4" w:space="0" w:color="auto"/>
            </w:tcBorders>
            <w:shd w:val="clear" w:color="auto" w:fill="auto"/>
            <w:noWrap/>
            <w:vAlign w:val="center"/>
          </w:tcPr>
          <w:p w14:paraId="396CF4D7" w14:textId="77777777" w:rsidR="00FD3719" w:rsidRDefault="00FD3719" w:rsidP="00D45D55">
            <w:pPr>
              <w:spacing w:line="276" w:lineRule="auto"/>
              <w:rPr>
                <w:rFonts w:cs="Times New Roman"/>
                <w:color w:val="000000"/>
                <w:szCs w:val="24"/>
              </w:rPr>
            </w:pPr>
            <w:r>
              <w:rPr>
                <w:rFonts w:cs="Times New Roman"/>
                <w:color w:val="000000"/>
                <w:szCs w:val="24"/>
              </w:rPr>
              <w:t>MAC12</w:t>
            </w:r>
          </w:p>
        </w:tc>
        <w:tc>
          <w:tcPr>
            <w:tcW w:w="1560" w:type="dxa"/>
            <w:tcBorders>
              <w:top w:val="nil"/>
              <w:left w:val="nil"/>
              <w:bottom w:val="single" w:sz="4" w:space="0" w:color="auto"/>
              <w:right w:val="single" w:sz="4" w:space="0" w:color="auto"/>
            </w:tcBorders>
            <w:shd w:val="clear" w:color="auto" w:fill="auto"/>
            <w:noWrap/>
            <w:vAlign w:val="bottom"/>
          </w:tcPr>
          <w:p w14:paraId="23F9A6F6" w14:textId="77777777" w:rsidR="00FD3719" w:rsidRDefault="00FD3719" w:rsidP="00D45D55">
            <w:pPr>
              <w:spacing w:line="276" w:lineRule="auto"/>
              <w:jc w:val="center"/>
              <w:rPr>
                <w:rFonts w:cs="Times New Roman"/>
                <w:color w:val="000000"/>
                <w:szCs w:val="24"/>
              </w:rPr>
            </w:pPr>
            <w:r>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bottom"/>
          </w:tcPr>
          <w:p w14:paraId="3B86F074"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12,02</w:t>
            </w:r>
          </w:p>
        </w:tc>
      </w:tr>
      <w:tr w:rsidR="00FD3719" w:rsidRPr="00DB0C78" w14:paraId="7352AFA2"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5B0A30C6" w14:textId="77777777" w:rsidR="00FD3719" w:rsidRDefault="00FD3719" w:rsidP="00D45D55">
            <w:pPr>
              <w:spacing w:line="276" w:lineRule="auto"/>
              <w:rPr>
                <w:rFonts w:cs="Times New Roman"/>
                <w:color w:val="000000"/>
                <w:szCs w:val="24"/>
              </w:rPr>
            </w:pPr>
            <w:r>
              <w:rPr>
                <w:rFonts w:cs="Times New Roman"/>
                <w:color w:val="000000"/>
                <w:szCs w:val="24"/>
              </w:rPr>
              <w:t>MAC14</w:t>
            </w:r>
          </w:p>
        </w:tc>
        <w:tc>
          <w:tcPr>
            <w:tcW w:w="2836" w:type="dxa"/>
            <w:tcBorders>
              <w:top w:val="nil"/>
              <w:left w:val="nil"/>
              <w:bottom w:val="single" w:sz="4" w:space="0" w:color="auto"/>
              <w:right w:val="single" w:sz="4" w:space="0" w:color="auto"/>
            </w:tcBorders>
            <w:shd w:val="clear" w:color="auto" w:fill="auto"/>
            <w:noWrap/>
            <w:vAlign w:val="center"/>
          </w:tcPr>
          <w:p w14:paraId="30FDF578" w14:textId="77777777" w:rsidR="00FD3719" w:rsidRDefault="00FD3719" w:rsidP="00D45D55">
            <w:pPr>
              <w:spacing w:line="276" w:lineRule="auto"/>
              <w:rPr>
                <w:rFonts w:cs="Times New Roman"/>
                <w:color w:val="000000"/>
                <w:szCs w:val="24"/>
              </w:rPr>
            </w:pPr>
            <w:r>
              <w:rPr>
                <w:rFonts w:cs="Times New Roman"/>
                <w:color w:val="000000"/>
                <w:szCs w:val="24"/>
              </w:rPr>
              <w:t>MAC13</w:t>
            </w:r>
          </w:p>
        </w:tc>
        <w:tc>
          <w:tcPr>
            <w:tcW w:w="1560" w:type="dxa"/>
            <w:tcBorders>
              <w:top w:val="nil"/>
              <w:left w:val="nil"/>
              <w:bottom w:val="single" w:sz="4" w:space="0" w:color="auto"/>
              <w:right w:val="single" w:sz="4" w:space="0" w:color="auto"/>
            </w:tcBorders>
            <w:shd w:val="clear" w:color="auto" w:fill="auto"/>
            <w:noWrap/>
            <w:vAlign w:val="bottom"/>
          </w:tcPr>
          <w:p w14:paraId="19BED8C2" w14:textId="77777777" w:rsidR="00FD3719" w:rsidRDefault="00FD3719" w:rsidP="00D45D55">
            <w:pPr>
              <w:spacing w:line="276" w:lineRule="auto"/>
              <w:jc w:val="center"/>
              <w:rPr>
                <w:rFonts w:cs="Times New Roman"/>
                <w:color w:val="000000"/>
                <w:szCs w:val="24"/>
              </w:rPr>
            </w:pPr>
            <w:r>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bottom"/>
          </w:tcPr>
          <w:p w14:paraId="498E4DFD"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49,71</w:t>
            </w:r>
          </w:p>
        </w:tc>
      </w:tr>
      <w:tr w:rsidR="00FD3719" w:rsidRPr="00DB0C78" w14:paraId="28421CD6" w14:textId="77777777" w:rsidTr="00D45D55">
        <w:trPr>
          <w:trHeight w:val="280"/>
          <w:jc w:val="center"/>
        </w:trPr>
        <w:tc>
          <w:tcPr>
            <w:tcW w:w="934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628DA0E" w14:textId="77777777" w:rsidR="00FD3719" w:rsidRPr="00FA6087" w:rsidRDefault="00FD3719" w:rsidP="00D45D55">
            <w:pPr>
              <w:spacing w:line="276" w:lineRule="auto"/>
              <w:jc w:val="center"/>
              <w:rPr>
                <w:rFonts w:eastAsia="Times New Roman" w:cs="Times New Roman"/>
                <w:b/>
                <w:bCs/>
                <w:color w:val="000000"/>
                <w:szCs w:val="24"/>
                <w:lang w:eastAsia="pl-PL"/>
              </w:rPr>
            </w:pPr>
            <w:r w:rsidRPr="00FA6087">
              <w:rPr>
                <w:rFonts w:eastAsia="Times New Roman" w:cs="Times New Roman"/>
                <w:b/>
                <w:bCs/>
                <w:color w:val="000000"/>
                <w:szCs w:val="24"/>
                <w:lang w:eastAsia="pl-PL"/>
              </w:rPr>
              <w:t>Fordonska 24 ks.</w:t>
            </w:r>
          </w:p>
        </w:tc>
      </w:tr>
      <w:tr w:rsidR="00FD3719" w:rsidRPr="00DB0C78" w14:paraId="70A7F697"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8F7BD"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FOR_8P</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6F24D7C3"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FOR_9P</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73764654"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3</w:t>
            </w:r>
            <w:r w:rsidRPr="00255ED0">
              <w:rPr>
                <w:rFonts w:cs="Times New Roman"/>
                <w:color w:val="000000"/>
                <w:szCs w:val="24"/>
              </w:rPr>
              <w:t>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1B74F356"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47,00</w:t>
            </w:r>
          </w:p>
        </w:tc>
      </w:tr>
      <w:tr w:rsidR="00FD3719" w:rsidRPr="00DB0C78" w14:paraId="34252795"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76AC0294"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FOR_9P</w:t>
            </w:r>
          </w:p>
        </w:tc>
        <w:tc>
          <w:tcPr>
            <w:tcW w:w="2836" w:type="dxa"/>
            <w:tcBorders>
              <w:top w:val="nil"/>
              <w:left w:val="nil"/>
              <w:bottom w:val="single" w:sz="4" w:space="0" w:color="auto"/>
              <w:right w:val="single" w:sz="4" w:space="0" w:color="auto"/>
            </w:tcBorders>
            <w:shd w:val="clear" w:color="auto" w:fill="auto"/>
            <w:noWrap/>
            <w:vAlign w:val="center"/>
          </w:tcPr>
          <w:p w14:paraId="3FEBCE31"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FOR_10P</w:t>
            </w:r>
          </w:p>
        </w:tc>
        <w:tc>
          <w:tcPr>
            <w:tcW w:w="1560" w:type="dxa"/>
            <w:tcBorders>
              <w:top w:val="nil"/>
              <w:left w:val="nil"/>
              <w:bottom w:val="single" w:sz="4" w:space="0" w:color="auto"/>
              <w:right w:val="single" w:sz="4" w:space="0" w:color="auto"/>
            </w:tcBorders>
            <w:shd w:val="clear" w:color="auto" w:fill="auto"/>
            <w:noWrap/>
            <w:vAlign w:val="bottom"/>
          </w:tcPr>
          <w:p w14:paraId="54521354"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3</w:t>
            </w:r>
            <w:r w:rsidRPr="00255ED0">
              <w:rPr>
                <w:rFonts w:cs="Times New Roman"/>
                <w:color w:val="000000"/>
                <w:szCs w:val="24"/>
              </w:rPr>
              <w:t>00</w:t>
            </w:r>
          </w:p>
        </w:tc>
        <w:tc>
          <w:tcPr>
            <w:tcW w:w="1553" w:type="dxa"/>
            <w:tcBorders>
              <w:top w:val="nil"/>
              <w:left w:val="nil"/>
              <w:bottom w:val="single" w:sz="4" w:space="0" w:color="auto"/>
              <w:right w:val="single" w:sz="4" w:space="0" w:color="auto"/>
            </w:tcBorders>
            <w:shd w:val="clear" w:color="auto" w:fill="auto"/>
            <w:noWrap/>
            <w:vAlign w:val="bottom"/>
          </w:tcPr>
          <w:p w14:paraId="6BBC5C13"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35,24</w:t>
            </w:r>
          </w:p>
        </w:tc>
      </w:tr>
      <w:tr w:rsidR="00FD3719" w:rsidRPr="00DB0C78" w14:paraId="28E5A506" w14:textId="77777777" w:rsidTr="00D45D55">
        <w:trPr>
          <w:trHeight w:val="280"/>
          <w:jc w:val="center"/>
        </w:trPr>
        <w:tc>
          <w:tcPr>
            <w:tcW w:w="934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06C6183" w14:textId="77777777" w:rsidR="00FD3719" w:rsidRPr="00FA6087" w:rsidRDefault="00FD3719" w:rsidP="00D45D55">
            <w:pPr>
              <w:spacing w:line="276" w:lineRule="auto"/>
              <w:jc w:val="center"/>
              <w:rPr>
                <w:rFonts w:eastAsia="Times New Roman" w:cs="Times New Roman"/>
                <w:b/>
                <w:bCs/>
                <w:color w:val="000000"/>
                <w:szCs w:val="24"/>
                <w:lang w:eastAsia="pl-PL"/>
              </w:rPr>
            </w:pPr>
            <w:r w:rsidRPr="00FA6087">
              <w:rPr>
                <w:rFonts w:eastAsia="Times New Roman" w:cs="Times New Roman"/>
                <w:b/>
                <w:bCs/>
                <w:color w:val="000000"/>
                <w:szCs w:val="24"/>
                <w:lang w:eastAsia="pl-PL"/>
              </w:rPr>
              <w:t>Królowej Jadwigi 21 ks.</w:t>
            </w:r>
          </w:p>
        </w:tc>
      </w:tr>
      <w:tr w:rsidR="00FD3719" w:rsidRPr="00DB0C78" w14:paraId="76C6CA12"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0CF8A722"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KRÓ_16S</w:t>
            </w:r>
          </w:p>
        </w:tc>
        <w:tc>
          <w:tcPr>
            <w:tcW w:w="2836" w:type="dxa"/>
            <w:tcBorders>
              <w:top w:val="nil"/>
              <w:left w:val="nil"/>
              <w:bottom w:val="single" w:sz="4" w:space="0" w:color="auto"/>
              <w:right w:val="single" w:sz="4" w:space="0" w:color="auto"/>
            </w:tcBorders>
            <w:shd w:val="clear" w:color="auto" w:fill="auto"/>
            <w:noWrap/>
            <w:vAlign w:val="center"/>
          </w:tcPr>
          <w:p w14:paraId="3A306F8F"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KRÓ_17S</w:t>
            </w:r>
          </w:p>
        </w:tc>
        <w:tc>
          <w:tcPr>
            <w:tcW w:w="1560" w:type="dxa"/>
            <w:tcBorders>
              <w:top w:val="nil"/>
              <w:left w:val="nil"/>
              <w:bottom w:val="single" w:sz="4" w:space="0" w:color="auto"/>
              <w:right w:val="single" w:sz="4" w:space="0" w:color="auto"/>
            </w:tcBorders>
            <w:shd w:val="clear" w:color="auto" w:fill="auto"/>
            <w:noWrap/>
            <w:vAlign w:val="bottom"/>
          </w:tcPr>
          <w:p w14:paraId="6F34A13B"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300x</w:t>
            </w:r>
            <w:r w:rsidRPr="00255ED0">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bottom"/>
          </w:tcPr>
          <w:p w14:paraId="511A3DEF"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20,50</w:t>
            </w:r>
          </w:p>
        </w:tc>
      </w:tr>
      <w:tr w:rsidR="00FD3719" w:rsidRPr="00DB0C78" w14:paraId="7CD64D7E" w14:textId="77777777" w:rsidTr="00D45D55">
        <w:trPr>
          <w:trHeight w:val="280"/>
          <w:jc w:val="center"/>
        </w:trPr>
        <w:tc>
          <w:tcPr>
            <w:tcW w:w="9345" w:type="dxa"/>
            <w:gridSpan w:val="4"/>
            <w:tcBorders>
              <w:top w:val="nil"/>
              <w:left w:val="single" w:sz="4" w:space="0" w:color="auto"/>
              <w:bottom w:val="single" w:sz="4" w:space="0" w:color="auto"/>
              <w:right w:val="single" w:sz="4" w:space="0" w:color="auto"/>
            </w:tcBorders>
            <w:shd w:val="clear" w:color="auto" w:fill="auto"/>
            <w:noWrap/>
            <w:vAlign w:val="center"/>
          </w:tcPr>
          <w:p w14:paraId="434302FC" w14:textId="77777777" w:rsidR="00FD3719" w:rsidRPr="00FA6087" w:rsidRDefault="00FD3719" w:rsidP="00D45D55">
            <w:pPr>
              <w:spacing w:line="276" w:lineRule="auto"/>
              <w:jc w:val="center"/>
              <w:rPr>
                <w:rFonts w:eastAsia="Times New Roman" w:cs="Times New Roman"/>
                <w:b/>
                <w:bCs/>
                <w:color w:val="000000"/>
                <w:szCs w:val="24"/>
                <w:lang w:eastAsia="pl-PL"/>
              </w:rPr>
            </w:pPr>
            <w:r w:rsidRPr="00FA6087">
              <w:rPr>
                <w:rFonts w:eastAsia="Times New Roman" w:cs="Times New Roman"/>
                <w:b/>
                <w:bCs/>
                <w:color w:val="000000"/>
                <w:szCs w:val="24"/>
                <w:lang w:eastAsia="pl-PL"/>
              </w:rPr>
              <w:t>Ryńskiego ks.</w:t>
            </w:r>
          </w:p>
        </w:tc>
      </w:tr>
      <w:tr w:rsidR="00FD3719" w:rsidRPr="00DB0C78" w14:paraId="121FB06A"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4467D3B5"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SWO_7</w:t>
            </w:r>
          </w:p>
        </w:tc>
        <w:tc>
          <w:tcPr>
            <w:tcW w:w="2836" w:type="dxa"/>
            <w:tcBorders>
              <w:top w:val="nil"/>
              <w:left w:val="nil"/>
              <w:bottom w:val="single" w:sz="4" w:space="0" w:color="auto"/>
              <w:right w:val="single" w:sz="4" w:space="0" w:color="auto"/>
            </w:tcBorders>
            <w:shd w:val="clear" w:color="auto" w:fill="auto"/>
            <w:noWrap/>
            <w:vAlign w:val="center"/>
          </w:tcPr>
          <w:p w14:paraId="5E31A72F"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RYL_1S</w:t>
            </w:r>
          </w:p>
        </w:tc>
        <w:tc>
          <w:tcPr>
            <w:tcW w:w="1560" w:type="dxa"/>
            <w:tcBorders>
              <w:top w:val="nil"/>
              <w:left w:val="nil"/>
              <w:bottom w:val="single" w:sz="4" w:space="0" w:color="auto"/>
              <w:right w:val="single" w:sz="4" w:space="0" w:color="auto"/>
            </w:tcBorders>
            <w:shd w:val="clear" w:color="auto" w:fill="auto"/>
            <w:noWrap/>
            <w:vAlign w:val="bottom"/>
          </w:tcPr>
          <w:p w14:paraId="31E7AD83"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p>
        </w:tc>
        <w:tc>
          <w:tcPr>
            <w:tcW w:w="1553" w:type="dxa"/>
            <w:tcBorders>
              <w:top w:val="nil"/>
              <w:left w:val="nil"/>
              <w:bottom w:val="single" w:sz="4" w:space="0" w:color="auto"/>
              <w:right w:val="single" w:sz="4" w:space="0" w:color="auto"/>
            </w:tcBorders>
            <w:shd w:val="clear" w:color="auto" w:fill="auto"/>
            <w:noWrap/>
            <w:vAlign w:val="center"/>
          </w:tcPr>
          <w:p w14:paraId="1FF84299"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46,60</w:t>
            </w:r>
          </w:p>
        </w:tc>
      </w:tr>
      <w:tr w:rsidR="00FD3719" w:rsidRPr="00DB0C78" w14:paraId="2788023B"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64BF9B43"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RYL_1S</w:t>
            </w:r>
          </w:p>
        </w:tc>
        <w:tc>
          <w:tcPr>
            <w:tcW w:w="2836" w:type="dxa"/>
            <w:tcBorders>
              <w:top w:val="nil"/>
              <w:left w:val="nil"/>
              <w:bottom w:val="single" w:sz="4" w:space="0" w:color="auto"/>
              <w:right w:val="single" w:sz="4" w:space="0" w:color="auto"/>
            </w:tcBorders>
            <w:shd w:val="clear" w:color="auto" w:fill="auto"/>
            <w:noWrap/>
            <w:vAlign w:val="center"/>
          </w:tcPr>
          <w:p w14:paraId="25B4417E"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RYL_2S</w:t>
            </w:r>
          </w:p>
        </w:tc>
        <w:tc>
          <w:tcPr>
            <w:tcW w:w="1560" w:type="dxa"/>
            <w:tcBorders>
              <w:top w:val="nil"/>
              <w:left w:val="nil"/>
              <w:bottom w:val="single" w:sz="4" w:space="0" w:color="auto"/>
              <w:right w:val="single" w:sz="4" w:space="0" w:color="auto"/>
            </w:tcBorders>
            <w:shd w:val="clear" w:color="auto" w:fill="auto"/>
            <w:noWrap/>
            <w:vAlign w:val="bottom"/>
          </w:tcPr>
          <w:p w14:paraId="0F4144AF"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p>
        </w:tc>
        <w:tc>
          <w:tcPr>
            <w:tcW w:w="1553" w:type="dxa"/>
            <w:tcBorders>
              <w:top w:val="nil"/>
              <w:left w:val="nil"/>
              <w:bottom w:val="single" w:sz="4" w:space="0" w:color="auto"/>
              <w:right w:val="single" w:sz="4" w:space="0" w:color="auto"/>
            </w:tcBorders>
            <w:shd w:val="clear" w:color="auto" w:fill="auto"/>
            <w:noWrap/>
            <w:vAlign w:val="center"/>
          </w:tcPr>
          <w:p w14:paraId="55F4B31B"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23,20</w:t>
            </w:r>
          </w:p>
        </w:tc>
      </w:tr>
      <w:tr w:rsidR="00FD3719" w:rsidRPr="00DB0C78" w14:paraId="39DB37BD"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27CA48BC"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RYL_2S</w:t>
            </w:r>
          </w:p>
        </w:tc>
        <w:tc>
          <w:tcPr>
            <w:tcW w:w="2836" w:type="dxa"/>
            <w:tcBorders>
              <w:top w:val="nil"/>
              <w:left w:val="nil"/>
              <w:bottom w:val="single" w:sz="4" w:space="0" w:color="auto"/>
              <w:right w:val="single" w:sz="4" w:space="0" w:color="auto"/>
            </w:tcBorders>
            <w:shd w:val="clear" w:color="auto" w:fill="auto"/>
            <w:noWrap/>
            <w:vAlign w:val="center"/>
          </w:tcPr>
          <w:p w14:paraId="165509B9"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RYL_3S</w:t>
            </w:r>
          </w:p>
        </w:tc>
        <w:tc>
          <w:tcPr>
            <w:tcW w:w="1560" w:type="dxa"/>
            <w:tcBorders>
              <w:top w:val="nil"/>
              <w:left w:val="nil"/>
              <w:bottom w:val="single" w:sz="4" w:space="0" w:color="auto"/>
              <w:right w:val="single" w:sz="4" w:space="0" w:color="auto"/>
            </w:tcBorders>
            <w:shd w:val="clear" w:color="auto" w:fill="auto"/>
            <w:noWrap/>
            <w:vAlign w:val="bottom"/>
          </w:tcPr>
          <w:p w14:paraId="5762C53D"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p>
        </w:tc>
        <w:tc>
          <w:tcPr>
            <w:tcW w:w="1553" w:type="dxa"/>
            <w:tcBorders>
              <w:top w:val="nil"/>
              <w:left w:val="nil"/>
              <w:bottom w:val="single" w:sz="4" w:space="0" w:color="auto"/>
              <w:right w:val="single" w:sz="4" w:space="0" w:color="auto"/>
            </w:tcBorders>
            <w:shd w:val="clear" w:color="auto" w:fill="auto"/>
            <w:noWrap/>
            <w:vAlign w:val="center"/>
          </w:tcPr>
          <w:p w14:paraId="0335967F"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32,50</w:t>
            </w:r>
          </w:p>
        </w:tc>
      </w:tr>
      <w:tr w:rsidR="00FD3719" w:rsidRPr="00DB0C78" w14:paraId="53DD3CF1"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29F630F2"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RYL_3S</w:t>
            </w:r>
          </w:p>
        </w:tc>
        <w:tc>
          <w:tcPr>
            <w:tcW w:w="2836" w:type="dxa"/>
            <w:tcBorders>
              <w:top w:val="nil"/>
              <w:left w:val="nil"/>
              <w:bottom w:val="single" w:sz="4" w:space="0" w:color="auto"/>
              <w:right w:val="single" w:sz="4" w:space="0" w:color="auto"/>
            </w:tcBorders>
            <w:shd w:val="clear" w:color="auto" w:fill="auto"/>
            <w:noWrap/>
            <w:vAlign w:val="center"/>
          </w:tcPr>
          <w:p w14:paraId="64C071E1"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RYL_4S</w:t>
            </w:r>
          </w:p>
        </w:tc>
        <w:tc>
          <w:tcPr>
            <w:tcW w:w="1560" w:type="dxa"/>
            <w:tcBorders>
              <w:top w:val="nil"/>
              <w:left w:val="nil"/>
              <w:bottom w:val="single" w:sz="4" w:space="0" w:color="auto"/>
              <w:right w:val="single" w:sz="4" w:space="0" w:color="auto"/>
            </w:tcBorders>
            <w:shd w:val="clear" w:color="auto" w:fill="auto"/>
            <w:noWrap/>
            <w:vAlign w:val="bottom"/>
          </w:tcPr>
          <w:p w14:paraId="45DDA6E5"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p>
        </w:tc>
        <w:tc>
          <w:tcPr>
            <w:tcW w:w="1553" w:type="dxa"/>
            <w:tcBorders>
              <w:top w:val="nil"/>
              <w:left w:val="nil"/>
              <w:bottom w:val="single" w:sz="4" w:space="0" w:color="auto"/>
              <w:right w:val="single" w:sz="4" w:space="0" w:color="auto"/>
            </w:tcBorders>
            <w:shd w:val="clear" w:color="auto" w:fill="auto"/>
            <w:noWrap/>
            <w:vAlign w:val="center"/>
          </w:tcPr>
          <w:p w14:paraId="63587715"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43,50</w:t>
            </w:r>
          </w:p>
        </w:tc>
      </w:tr>
      <w:tr w:rsidR="00FD3719" w:rsidRPr="00DB0C78" w14:paraId="02D9D604"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6977BAFF"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RYL_4S</w:t>
            </w:r>
          </w:p>
        </w:tc>
        <w:tc>
          <w:tcPr>
            <w:tcW w:w="2836" w:type="dxa"/>
            <w:tcBorders>
              <w:top w:val="nil"/>
              <w:left w:val="nil"/>
              <w:bottom w:val="single" w:sz="4" w:space="0" w:color="auto"/>
              <w:right w:val="single" w:sz="4" w:space="0" w:color="auto"/>
            </w:tcBorders>
            <w:shd w:val="clear" w:color="auto" w:fill="auto"/>
            <w:noWrap/>
            <w:vAlign w:val="center"/>
          </w:tcPr>
          <w:p w14:paraId="314DB37C"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RYL_5S</w:t>
            </w:r>
          </w:p>
        </w:tc>
        <w:tc>
          <w:tcPr>
            <w:tcW w:w="1560" w:type="dxa"/>
            <w:tcBorders>
              <w:top w:val="nil"/>
              <w:left w:val="nil"/>
              <w:bottom w:val="single" w:sz="4" w:space="0" w:color="auto"/>
              <w:right w:val="single" w:sz="4" w:space="0" w:color="auto"/>
            </w:tcBorders>
            <w:shd w:val="clear" w:color="auto" w:fill="auto"/>
            <w:noWrap/>
            <w:vAlign w:val="bottom"/>
          </w:tcPr>
          <w:p w14:paraId="0CEB76A3"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p>
        </w:tc>
        <w:tc>
          <w:tcPr>
            <w:tcW w:w="1553" w:type="dxa"/>
            <w:tcBorders>
              <w:top w:val="nil"/>
              <w:left w:val="nil"/>
              <w:bottom w:val="single" w:sz="4" w:space="0" w:color="auto"/>
              <w:right w:val="single" w:sz="4" w:space="0" w:color="auto"/>
            </w:tcBorders>
            <w:shd w:val="clear" w:color="auto" w:fill="auto"/>
            <w:noWrap/>
            <w:vAlign w:val="center"/>
          </w:tcPr>
          <w:p w14:paraId="403315D8"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24,00</w:t>
            </w:r>
          </w:p>
        </w:tc>
      </w:tr>
      <w:tr w:rsidR="00FD3719" w:rsidRPr="00DB0C78" w14:paraId="0C2FA3B2"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79F4030F" w14:textId="77777777" w:rsidR="00FD3719" w:rsidRDefault="00FD3719" w:rsidP="00D45D55">
            <w:pPr>
              <w:spacing w:line="276" w:lineRule="auto"/>
              <w:rPr>
                <w:rFonts w:cs="Times New Roman"/>
                <w:color w:val="000000"/>
                <w:szCs w:val="24"/>
              </w:rPr>
            </w:pPr>
            <w:r>
              <w:rPr>
                <w:rFonts w:cs="Times New Roman"/>
                <w:color w:val="000000"/>
                <w:szCs w:val="24"/>
              </w:rPr>
              <w:t>RYL_3S</w:t>
            </w:r>
          </w:p>
        </w:tc>
        <w:tc>
          <w:tcPr>
            <w:tcW w:w="2836" w:type="dxa"/>
            <w:tcBorders>
              <w:top w:val="nil"/>
              <w:left w:val="nil"/>
              <w:bottom w:val="single" w:sz="4" w:space="0" w:color="auto"/>
              <w:right w:val="single" w:sz="4" w:space="0" w:color="auto"/>
            </w:tcBorders>
            <w:shd w:val="clear" w:color="auto" w:fill="auto"/>
            <w:noWrap/>
            <w:vAlign w:val="center"/>
          </w:tcPr>
          <w:p w14:paraId="21264BB7" w14:textId="77777777" w:rsidR="00FD3719" w:rsidRDefault="00FD3719" w:rsidP="00D45D55">
            <w:pPr>
              <w:spacing w:line="276" w:lineRule="auto"/>
              <w:rPr>
                <w:rFonts w:cs="Times New Roman"/>
                <w:color w:val="000000"/>
                <w:szCs w:val="24"/>
              </w:rPr>
            </w:pPr>
            <w:r>
              <w:rPr>
                <w:rFonts w:cs="Times New Roman"/>
                <w:color w:val="000000"/>
                <w:szCs w:val="24"/>
              </w:rPr>
              <w:t>RYL_16S</w:t>
            </w:r>
          </w:p>
        </w:tc>
        <w:tc>
          <w:tcPr>
            <w:tcW w:w="1560" w:type="dxa"/>
            <w:tcBorders>
              <w:top w:val="nil"/>
              <w:left w:val="nil"/>
              <w:bottom w:val="single" w:sz="4" w:space="0" w:color="auto"/>
              <w:right w:val="single" w:sz="4" w:space="0" w:color="auto"/>
            </w:tcBorders>
            <w:shd w:val="clear" w:color="auto" w:fill="auto"/>
            <w:noWrap/>
            <w:vAlign w:val="bottom"/>
          </w:tcPr>
          <w:p w14:paraId="55338039" w14:textId="77777777" w:rsidR="00FD3719" w:rsidRPr="00255ED0" w:rsidRDefault="00FD3719" w:rsidP="00D45D55">
            <w:pPr>
              <w:spacing w:line="276" w:lineRule="auto"/>
              <w:jc w:val="center"/>
              <w:rPr>
                <w:rFonts w:cs="Times New Roman"/>
                <w:color w:val="000000"/>
                <w:szCs w:val="24"/>
              </w:rPr>
            </w:pPr>
            <w:r>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center"/>
          </w:tcPr>
          <w:p w14:paraId="33CAF542"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46,50</w:t>
            </w:r>
          </w:p>
        </w:tc>
      </w:tr>
      <w:tr w:rsidR="00FD3719" w:rsidRPr="00DB0C78" w14:paraId="2A8EEF8E" w14:textId="77777777" w:rsidTr="00D45D55">
        <w:trPr>
          <w:trHeight w:val="280"/>
          <w:jc w:val="center"/>
        </w:trPr>
        <w:tc>
          <w:tcPr>
            <w:tcW w:w="9345" w:type="dxa"/>
            <w:gridSpan w:val="4"/>
            <w:tcBorders>
              <w:top w:val="nil"/>
              <w:left w:val="single" w:sz="4" w:space="0" w:color="auto"/>
              <w:bottom w:val="single" w:sz="4" w:space="0" w:color="auto"/>
              <w:right w:val="single" w:sz="4" w:space="0" w:color="auto"/>
            </w:tcBorders>
            <w:shd w:val="clear" w:color="auto" w:fill="auto"/>
            <w:noWrap/>
            <w:vAlign w:val="center"/>
          </w:tcPr>
          <w:p w14:paraId="1AA7986B" w14:textId="77777777" w:rsidR="00FD3719" w:rsidRPr="00FA6087" w:rsidRDefault="00FD3719" w:rsidP="00D45D55">
            <w:pPr>
              <w:spacing w:line="276" w:lineRule="auto"/>
              <w:jc w:val="center"/>
              <w:rPr>
                <w:rFonts w:eastAsia="Times New Roman" w:cs="Times New Roman"/>
                <w:b/>
                <w:bCs/>
                <w:color w:val="000000"/>
                <w:szCs w:val="24"/>
                <w:lang w:eastAsia="pl-PL"/>
              </w:rPr>
            </w:pPr>
            <w:r w:rsidRPr="00FA6087">
              <w:rPr>
                <w:rFonts w:eastAsia="Times New Roman" w:cs="Times New Roman"/>
                <w:b/>
                <w:bCs/>
                <w:color w:val="000000"/>
                <w:szCs w:val="24"/>
                <w:lang w:eastAsia="pl-PL"/>
              </w:rPr>
              <w:t>Zakładowa ks.</w:t>
            </w:r>
          </w:p>
        </w:tc>
      </w:tr>
      <w:tr w:rsidR="00FD3719" w:rsidRPr="00DB0C78" w14:paraId="5312CD63"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4888D448"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SIK_8S</w:t>
            </w:r>
          </w:p>
        </w:tc>
        <w:tc>
          <w:tcPr>
            <w:tcW w:w="2836" w:type="dxa"/>
            <w:tcBorders>
              <w:top w:val="nil"/>
              <w:left w:val="nil"/>
              <w:bottom w:val="single" w:sz="4" w:space="0" w:color="auto"/>
              <w:right w:val="single" w:sz="4" w:space="0" w:color="auto"/>
            </w:tcBorders>
            <w:shd w:val="clear" w:color="auto" w:fill="auto"/>
            <w:noWrap/>
            <w:vAlign w:val="center"/>
          </w:tcPr>
          <w:p w14:paraId="4444A2C0"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ZAK_3S</w:t>
            </w:r>
          </w:p>
        </w:tc>
        <w:tc>
          <w:tcPr>
            <w:tcW w:w="1560" w:type="dxa"/>
            <w:tcBorders>
              <w:top w:val="nil"/>
              <w:left w:val="nil"/>
              <w:bottom w:val="single" w:sz="4" w:space="0" w:color="auto"/>
              <w:right w:val="single" w:sz="4" w:space="0" w:color="auto"/>
            </w:tcBorders>
            <w:shd w:val="clear" w:color="auto" w:fill="auto"/>
            <w:noWrap/>
            <w:vAlign w:val="bottom"/>
          </w:tcPr>
          <w:p w14:paraId="18247C5D"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2</w:t>
            </w:r>
            <w:r w:rsidRPr="00255ED0">
              <w:rPr>
                <w:rFonts w:cs="Times New Roman"/>
                <w:color w:val="000000"/>
                <w:szCs w:val="24"/>
              </w:rPr>
              <w:t>00</w:t>
            </w:r>
          </w:p>
        </w:tc>
        <w:tc>
          <w:tcPr>
            <w:tcW w:w="1553" w:type="dxa"/>
            <w:tcBorders>
              <w:top w:val="nil"/>
              <w:left w:val="nil"/>
              <w:bottom w:val="single" w:sz="4" w:space="0" w:color="auto"/>
              <w:right w:val="single" w:sz="4" w:space="0" w:color="auto"/>
            </w:tcBorders>
            <w:shd w:val="clear" w:color="auto" w:fill="auto"/>
            <w:noWrap/>
            <w:vAlign w:val="center"/>
          </w:tcPr>
          <w:p w14:paraId="4AC3C2BE"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47,50</w:t>
            </w:r>
          </w:p>
        </w:tc>
      </w:tr>
      <w:tr w:rsidR="00FD3719" w:rsidRPr="00DB0C78" w14:paraId="6A37BE18"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135E2B0E"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ZAK_3S</w:t>
            </w:r>
          </w:p>
        </w:tc>
        <w:tc>
          <w:tcPr>
            <w:tcW w:w="2836" w:type="dxa"/>
            <w:tcBorders>
              <w:top w:val="nil"/>
              <w:left w:val="nil"/>
              <w:bottom w:val="single" w:sz="4" w:space="0" w:color="auto"/>
              <w:right w:val="single" w:sz="4" w:space="0" w:color="auto"/>
            </w:tcBorders>
            <w:shd w:val="clear" w:color="auto" w:fill="auto"/>
            <w:noWrap/>
            <w:vAlign w:val="center"/>
          </w:tcPr>
          <w:p w14:paraId="1EA674A1"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ZAK_4S</w:t>
            </w:r>
          </w:p>
        </w:tc>
        <w:tc>
          <w:tcPr>
            <w:tcW w:w="1560" w:type="dxa"/>
            <w:tcBorders>
              <w:top w:val="nil"/>
              <w:left w:val="nil"/>
              <w:bottom w:val="single" w:sz="4" w:space="0" w:color="auto"/>
              <w:right w:val="single" w:sz="4" w:space="0" w:color="auto"/>
            </w:tcBorders>
            <w:shd w:val="clear" w:color="auto" w:fill="auto"/>
            <w:noWrap/>
            <w:vAlign w:val="bottom"/>
          </w:tcPr>
          <w:p w14:paraId="72D51555"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2</w:t>
            </w:r>
            <w:r w:rsidRPr="00255ED0">
              <w:rPr>
                <w:rFonts w:cs="Times New Roman"/>
                <w:color w:val="000000"/>
                <w:szCs w:val="24"/>
              </w:rPr>
              <w:t>00</w:t>
            </w:r>
          </w:p>
        </w:tc>
        <w:tc>
          <w:tcPr>
            <w:tcW w:w="1553" w:type="dxa"/>
            <w:tcBorders>
              <w:top w:val="nil"/>
              <w:left w:val="nil"/>
              <w:bottom w:val="single" w:sz="4" w:space="0" w:color="auto"/>
              <w:right w:val="single" w:sz="4" w:space="0" w:color="auto"/>
            </w:tcBorders>
            <w:shd w:val="clear" w:color="auto" w:fill="auto"/>
            <w:noWrap/>
            <w:vAlign w:val="center"/>
          </w:tcPr>
          <w:p w14:paraId="73A05DB4"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57,30</w:t>
            </w:r>
          </w:p>
        </w:tc>
      </w:tr>
      <w:tr w:rsidR="00FD3719" w:rsidRPr="00DB0C78" w14:paraId="6C68B87C"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77849AB9"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ZAK_4S</w:t>
            </w:r>
          </w:p>
        </w:tc>
        <w:tc>
          <w:tcPr>
            <w:tcW w:w="2836" w:type="dxa"/>
            <w:tcBorders>
              <w:top w:val="nil"/>
              <w:left w:val="nil"/>
              <w:bottom w:val="single" w:sz="4" w:space="0" w:color="auto"/>
              <w:right w:val="single" w:sz="4" w:space="0" w:color="auto"/>
            </w:tcBorders>
            <w:shd w:val="clear" w:color="auto" w:fill="auto"/>
            <w:noWrap/>
            <w:vAlign w:val="center"/>
          </w:tcPr>
          <w:p w14:paraId="35309CA6"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ZAK_5S</w:t>
            </w:r>
          </w:p>
        </w:tc>
        <w:tc>
          <w:tcPr>
            <w:tcW w:w="1560" w:type="dxa"/>
            <w:tcBorders>
              <w:top w:val="nil"/>
              <w:left w:val="nil"/>
              <w:bottom w:val="single" w:sz="4" w:space="0" w:color="auto"/>
              <w:right w:val="single" w:sz="4" w:space="0" w:color="auto"/>
            </w:tcBorders>
            <w:shd w:val="clear" w:color="auto" w:fill="auto"/>
            <w:noWrap/>
            <w:vAlign w:val="bottom"/>
          </w:tcPr>
          <w:p w14:paraId="24F66672"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center"/>
          </w:tcPr>
          <w:p w14:paraId="1BC4EA99"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22,20</w:t>
            </w:r>
          </w:p>
        </w:tc>
      </w:tr>
      <w:tr w:rsidR="00FD3719" w:rsidRPr="00DB0C78" w14:paraId="176AAD36"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A6323"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ZAK_5S</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5A39F361"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ZAK_6S</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7C3ABCE2"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2</w:t>
            </w:r>
            <w:r w:rsidRPr="00255ED0">
              <w:rPr>
                <w:rFonts w:cs="Times New Roman"/>
                <w:color w:val="000000"/>
                <w:szCs w:val="24"/>
              </w:rPr>
              <w:t>00</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746D1279"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31,30</w:t>
            </w:r>
          </w:p>
        </w:tc>
      </w:tr>
      <w:tr w:rsidR="00FD3719" w:rsidRPr="00DB0C78" w14:paraId="4AA1F305"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3B0D4"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ZAK_6S</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4123A868"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ZAK_7S</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10006D22"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2</w:t>
            </w:r>
            <w:r w:rsidRPr="00255ED0">
              <w:rPr>
                <w:rFonts w:cs="Times New Roman"/>
                <w:color w:val="000000"/>
                <w:szCs w:val="24"/>
              </w:rPr>
              <w:t>00</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7B677289"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41,80</w:t>
            </w:r>
          </w:p>
        </w:tc>
      </w:tr>
      <w:tr w:rsidR="00FD3719" w:rsidRPr="00DB0C78" w14:paraId="0F753475"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F4ED65"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ZAK_7S</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6C4408B7"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ZAK_8S</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090F4A32"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2</w:t>
            </w:r>
            <w:r w:rsidRPr="00255ED0">
              <w:rPr>
                <w:rFonts w:cs="Times New Roman"/>
                <w:color w:val="000000"/>
                <w:szCs w:val="24"/>
              </w:rPr>
              <w:t>00</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2A9E216E"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22,10</w:t>
            </w:r>
          </w:p>
        </w:tc>
      </w:tr>
      <w:tr w:rsidR="00FD3719" w:rsidRPr="00DB0C78" w14:paraId="20564FD5"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1E6A2886"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ZAK_8S</w:t>
            </w:r>
          </w:p>
        </w:tc>
        <w:tc>
          <w:tcPr>
            <w:tcW w:w="2836" w:type="dxa"/>
            <w:tcBorders>
              <w:top w:val="nil"/>
              <w:left w:val="nil"/>
              <w:bottom w:val="single" w:sz="4" w:space="0" w:color="auto"/>
              <w:right w:val="single" w:sz="4" w:space="0" w:color="auto"/>
            </w:tcBorders>
            <w:shd w:val="clear" w:color="auto" w:fill="auto"/>
            <w:noWrap/>
            <w:vAlign w:val="center"/>
          </w:tcPr>
          <w:p w14:paraId="69A1631C"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ZAK_9S</w:t>
            </w:r>
          </w:p>
        </w:tc>
        <w:tc>
          <w:tcPr>
            <w:tcW w:w="1560" w:type="dxa"/>
            <w:tcBorders>
              <w:top w:val="nil"/>
              <w:left w:val="nil"/>
              <w:bottom w:val="single" w:sz="4" w:space="0" w:color="auto"/>
              <w:right w:val="single" w:sz="4" w:space="0" w:color="auto"/>
            </w:tcBorders>
            <w:shd w:val="clear" w:color="auto" w:fill="auto"/>
            <w:noWrap/>
            <w:vAlign w:val="bottom"/>
          </w:tcPr>
          <w:p w14:paraId="6F641F7B"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2</w:t>
            </w:r>
            <w:r w:rsidRPr="00255ED0">
              <w:rPr>
                <w:rFonts w:cs="Times New Roman"/>
                <w:color w:val="000000"/>
                <w:szCs w:val="24"/>
              </w:rPr>
              <w:t>00</w:t>
            </w:r>
          </w:p>
        </w:tc>
        <w:tc>
          <w:tcPr>
            <w:tcW w:w="1553" w:type="dxa"/>
            <w:tcBorders>
              <w:top w:val="nil"/>
              <w:left w:val="nil"/>
              <w:bottom w:val="single" w:sz="4" w:space="0" w:color="auto"/>
              <w:right w:val="single" w:sz="4" w:space="0" w:color="auto"/>
            </w:tcBorders>
            <w:shd w:val="clear" w:color="auto" w:fill="auto"/>
            <w:noWrap/>
            <w:vAlign w:val="center"/>
          </w:tcPr>
          <w:p w14:paraId="6F18AA9E"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17,30</w:t>
            </w:r>
          </w:p>
        </w:tc>
      </w:tr>
      <w:tr w:rsidR="00FD3719" w:rsidRPr="00DB0C78" w14:paraId="5944659D" w14:textId="77777777" w:rsidTr="002E1310">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2A416F87"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ZAK_9S</w:t>
            </w:r>
          </w:p>
        </w:tc>
        <w:tc>
          <w:tcPr>
            <w:tcW w:w="2836" w:type="dxa"/>
            <w:tcBorders>
              <w:top w:val="nil"/>
              <w:left w:val="nil"/>
              <w:bottom w:val="single" w:sz="4" w:space="0" w:color="auto"/>
              <w:right w:val="single" w:sz="4" w:space="0" w:color="auto"/>
            </w:tcBorders>
            <w:shd w:val="clear" w:color="auto" w:fill="auto"/>
            <w:noWrap/>
            <w:vAlign w:val="center"/>
          </w:tcPr>
          <w:p w14:paraId="2B605D05"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ZAK_10S</w:t>
            </w:r>
          </w:p>
        </w:tc>
        <w:tc>
          <w:tcPr>
            <w:tcW w:w="1560" w:type="dxa"/>
            <w:tcBorders>
              <w:top w:val="nil"/>
              <w:left w:val="nil"/>
              <w:bottom w:val="single" w:sz="4" w:space="0" w:color="auto"/>
              <w:right w:val="single" w:sz="4" w:space="0" w:color="auto"/>
            </w:tcBorders>
            <w:shd w:val="clear" w:color="auto" w:fill="auto"/>
            <w:noWrap/>
            <w:vAlign w:val="bottom"/>
          </w:tcPr>
          <w:p w14:paraId="2ADD4D87"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2</w:t>
            </w:r>
            <w:r w:rsidRPr="00255ED0">
              <w:rPr>
                <w:rFonts w:cs="Times New Roman"/>
                <w:color w:val="000000"/>
                <w:szCs w:val="24"/>
              </w:rPr>
              <w:t>00</w:t>
            </w:r>
          </w:p>
        </w:tc>
        <w:tc>
          <w:tcPr>
            <w:tcW w:w="1553" w:type="dxa"/>
            <w:tcBorders>
              <w:top w:val="nil"/>
              <w:left w:val="nil"/>
              <w:bottom w:val="single" w:sz="4" w:space="0" w:color="auto"/>
              <w:right w:val="single" w:sz="4" w:space="0" w:color="auto"/>
            </w:tcBorders>
            <w:shd w:val="clear" w:color="auto" w:fill="auto"/>
            <w:noWrap/>
            <w:vAlign w:val="center"/>
          </w:tcPr>
          <w:p w14:paraId="06F3FD2D"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26,20</w:t>
            </w:r>
          </w:p>
        </w:tc>
      </w:tr>
      <w:tr w:rsidR="00FD3719" w:rsidRPr="00DB0C78" w14:paraId="3C46A0DF" w14:textId="77777777" w:rsidTr="002E1310">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FB0FB4"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ZAK_10S</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4D9633CC"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ZAK_11S</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164DF6EC"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2</w:t>
            </w:r>
            <w:r w:rsidRPr="00255ED0">
              <w:rPr>
                <w:rFonts w:cs="Times New Roman"/>
                <w:color w:val="000000"/>
                <w:szCs w:val="24"/>
              </w:rPr>
              <w:t>00</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48067F18"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4,10</w:t>
            </w:r>
          </w:p>
        </w:tc>
      </w:tr>
      <w:tr w:rsidR="00FD3719" w:rsidRPr="00DB0C78" w14:paraId="2B0CE544" w14:textId="77777777" w:rsidTr="00FD3719">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66D17"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ZAK_11S</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31E402A4"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ZAK_12S</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13462E04" w14:textId="77777777" w:rsidR="00FD3719" w:rsidRPr="00255ED0" w:rsidRDefault="00FD3719" w:rsidP="00D45D55">
            <w:pPr>
              <w:spacing w:line="276" w:lineRule="auto"/>
              <w:jc w:val="center"/>
              <w:rPr>
                <w:rFonts w:eastAsia="Times New Roman" w:cs="Times New Roman"/>
                <w:color w:val="000000"/>
                <w:szCs w:val="24"/>
                <w:lang w:eastAsia="pl-PL"/>
              </w:rPr>
            </w:pPr>
            <w:r>
              <w:rPr>
                <w:rFonts w:cs="Times New Roman"/>
                <w:color w:val="000000"/>
                <w:szCs w:val="24"/>
              </w:rPr>
              <w:t>2</w:t>
            </w:r>
            <w:r w:rsidRPr="00255ED0">
              <w:rPr>
                <w:rFonts w:cs="Times New Roman"/>
                <w:color w:val="000000"/>
                <w:szCs w:val="24"/>
              </w:rPr>
              <w:t>00</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065FFA2B"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12,00</w:t>
            </w:r>
          </w:p>
        </w:tc>
      </w:tr>
      <w:tr w:rsidR="00FD3719" w:rsidRPr="00DB0C78" w14:paraId="3ABEDF6B"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28C42A89" w14:textId="77777777" w:rsidR="00FD3719" w:rsidRDefault="00FD3719" w:rsidP="00D45D55">
            <w:pPr>
              <w:spacing w:line="276" w:lineRule="auto"/>
              <w:rPr>
                <w:rFonts w:cs="Times New Roman"/>
                <w:color w:val="000000"/>
                <w:szCs w:val="24"/>
              </w:rPr>
            </w:pPr>
            <w:r>
              <w:rPr>
                <w:rFonts w:cs="Times New Roman"/>
                <w:color w:val="000000"/>
                <w:szCs w:val="24"/>
              </w:rPr>
              <w:lastRenderedPageBreak/>
              <w:t>ZAK_6S</w:t>
            </w:r>
          </w:p>
        </w:tc>
        <w:tc>
          <w:tcPr>
            <w:tcW w:w="2836" w:type="dxa"/>
            <w:tcBorders>
              <w:top w:val="nil"/>
              <w:left w:val="nil"/>
              <w:bottom w:val="single" w:sz="4" w:space="0" w:color="auto"/>
              <w:right w:val="single" w:sz="4" w:space="0" w:color="auto"/>
            </w:tcBorders>
            <w:shd w:val="clear" w:color="auto" w:fill="auto"/>
            <w:noWrap/>
            <w:vAlign w:val="center"/>
          </w:tcPr>
          <w:p w14:paraId="08A09287" w14:textId="77777777" w:rsidR="00FD3719" w:rsidRDefault="00FD3719" w:rsidP="00D45D55">
            <w:pPr>
              <w:spacing w:line="276" w:lineRule="auto"/>
              <w:rPr>
                <w:rFonts w:cs="Times New Roman"/>
                <w:color w:val="000000"/>
                <w:szCs w:val="24"/>
              </w:rPr>
            </w:pPr>
            <w:r>
              <w:rPr>
                <w:rFonts w:cs="Times New Roman"/>
                <w:color w:val="000000"/>
                <w:szCs w:val="24"/>
              </w:rPr>
              <w:t>ZAK_66S</w:t>
            </w:r>
          </w:p>
        </w:tc>
        <w:tc>
          <w:tcPr>
            <w:tcW w:w="1560" w:type="dxa"/>
            <w:tcBorders>
              <w:top w:val="nil"/>
              <w:left w:val="nil"/>
              <w:bottom w:val="single" w:sz="4" w:space="0" w:color="auto"/>
              <w:right w:val="single" w:sz="4" w:space="0" w:color="auto"/>
            </w:tcBorders>
            <w:shd w:val="clear" w:color="auto" w:fill="auto"/>
            <w:noWrap/>
            <w:vAlign w:val="bottom"/>
          </w:tcPr>
          <w:p w14:paraId="132206D5" w14:textId="77777777" w:rsidR="00FD3719" w:rsidRDefault="00FD3719" w:rsidP="00D45D55">
            <w:pPr>
              <w:spacing w:line="276" w:lineRule="auto"/>
              <w:jc w:val="center"/>
              <w:rPr>
                <w:rFonts w:cs="Times New Roman"/>
                <w:color w:val="000000"/>
                <w:szCs w:val="24"/>
              </w:rPr>
            </w:pPr>
            <w:r>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center"/>
          </w:tcPr>
          <w:p w14:paraId="1B6CDF4A" w14:textId="77777777" w:rsidR="00FD3719" w:rsidRPr="00FA6087" w:rsidRDefault="00FD3719" w:rsidP="00D45D55">
            <w:pPr>
              <w:spacing w:line="276" w:lineRule="auto"/>
              <w:jc w:val="center"/>
              <w:rPr>
                <w:rFonts w:cs="Times New Roman"/>
                <w:color w:val="000000"/>
                <w:szCs w:val="24"/>
              </w:rPr>
            </w:pPr>
            <w:r w:rsidRPr="00FA6087">
              <w:rPr>
                <w:rFonts w:cs="Times New Roman"/>
                <w:color w:val="000000"/>
                <w:szCs w:val="24"/>
              </w:rPr>
              <w:t>27,70</w:t>
            </w:r>
          </w:p>
        </w:tc>
      </w:tr>
      <w:tr w:rsidR="00FD3719" w:rsidRPr="00DB0C78" w14:paraId="272E65C3" w14:textId="77777777" w:rsidTr="00D45D55">
        <w:trPr>
          <w:trHeight w:val="280"/>
          <w:jc w:val="center"/>
        </w:trPr>
        <w:tc>
          <w:tcPr>
            <w:tcW w:w="9345" w:type="dxa"/>
            <w:gridSpan w:val="4"/>
            <w:tcBorders>
              <w:top w:val="nil"/>
              <w:left w:val="single" w:sz="4" w:space="0" w:color="auto"/>
              <w:bottom w:val="single" w:sz="4" w:space="0" w:color="auto"/>
              <w:right w:val="single" w:sz="4" w:space="0" w:color="auto"/>
            </w:tcBorders>
            <w:shd w:val="clear" w:color="auto" w:fill="auto"/>
            <w:noWrap/>
            <w:vAlign w:val="center"/>
          </w:tcPr>
          <w:p w14:paraId="478DD4ED"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eastAsia="Times New Roman" w:cs="Times New Roman"/>
                <w:b/>
                <w:bCs/>
                <w:color w:val="000000"/>
                <w:szCs w:val="24"/>
                <w:lang w:eastAsia="pl-PL"/>
              </w:rPr>
              <w:t>Igrzyskowa ks</w:t>
            </w:r>
            <w:r w:rsidRPr="00FA6087">
              <w:rPr>
                <w:rFonts w:eastAsia="Times New Roman" w:cs="Times New Roman"/>
                <w:color w:val="000000"/>
                <w:szCs w:val="24"/>
                <w:lang w:eastAsia="pl-PL"/>
              </w:rPr>
              <w:t>.</w:t>
            </w:r>
          </w:p>
        </w:tc>
      </w:tr>
      <w:tr w:rsidR="00FD3719" w:rsidRPr="00DB0C78" w14:paraId="20B83493"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A029F44" w14:textId="77777777" w:rsidR="00FD3719" w:rsidRPr="00255ED0" w:rsidRDefault="00FD3719" w:rsidP="00D45D55">
            <w:pPr>
              <w:spacing w:line="276" w:lineRule="auto"/>
              <w:ind w:right="2029"/>
              <w:rPr>
                <w:rFonts w:eastAsia="Times New Roman" w:cs="Times New Roman"/>
                <w:color w:val="000000"/>
                <w:szCs w:val="24"/>
                <w:lang w:eastAsia="pl-PL"/>
              </w:rPr>
            </w:pPr>
            <w:r>
              <w:rPr>
                <w:rFonts w:cs="Times New Roman"/>
                <w:color w:val="000000"/>
                <w:szCs w:val="24"/>
              </w:rPr>
              <w:t>IGR_25P</w:t>
            </w:r>
          </w:p>
        </w:tc>
        <w:tc>
          <w:tcPr>
            <w:tcW w:w="2836" w:type="dxa"/>
            <w:tcBorders>
              <w:top w:val="nil"/>
              <w:left w:val="nil"/>
              <w:bottom w:val="single" w:sz="4" w:space="0" w:color="auto"/>
              <w:right w:val="single" w:sz="4" w:space="0" w:color="auto"/>
            </w:tcBorders>
            <w:shd w:val="clear" w:color="auto" w:fill="auto"/>
            <w:noWrap/>
            <w:vAlign w:val="center"/>
          </w:tcPr>
          <w:p w14:paraId="11A4BABD"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IGR_40P</w:t>
            </w:r>
          </w:p>
        </w:tc>
        <w:tc>
          <w:tcPr>
            <w:tcW w:w="1560" w:type="dxa"/>
            <w:tcBorders>
              <w:top w:val="nil"/>
              <w:left w:val="nil"/>
              <w:bottom w:val="single" w:sz="4" w:space="0" w:color="auto"/>
              <w:right w:val="single" w:sz="4" w:space="0" w:color="auto"/>
            </w:tcBorders>
            <w:shd w:val="clear" w:color="auto" w:fill="auto"/>
            <w:noWrap/>
            <w:vAlign w:val="bottom"/>
          </w:tcPr>
          <w:p w14:paraId="779C9FA0"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bottom"/>
          </w:tcPr>
          <w:p w14:paraId="4EA4BB74"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13,50</w:t>
            </w:r>
          </w:p>
        </w:tc>
      </w:tr>
      <w:tr w:rsidR="00FD3719" w:rsidRPr="00DB0C78" w14:paraId="0C278767"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55C5A04D"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IGR_24P</w:t>
            </w:r>
          </w:p>
        </w:tc>
        <w:tc>
          <w:tcPr>
            <w:tcW w:w="2836" w:type="dxa"/>
            <w:tcBorders>
              <w:top w:val="nil"/>
              <w:left w:val="nil"/>
              <w:bottom w:val="single" w:sz="4" w:space="0" w:color="auto"/>
              <w:right w:val="single" w:sz="4" w:space="0" w:color="auto"/>
            </w:tcBorders>
            <w:shd w:val="clear" w:color="auto" w:fill="auto"/>
            <w:noWrap/>
            <w:vAlign w:val="center"/>
          </w:tcPr>
          <w:p w14:paraId="19A38CF5"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IGR_39P</w:t>
            </w:r>
          </w:p>
        </w:tc>
        <w:tc>
          <w:tcPr>
            <w:tcW w:w="1560" w:type="dxa"/>
            <w:tcBorders>
              <w:top w:val="nil"/>
              <w:left w:val="nil"/>
              <w:bottom w:val="single" w:sz="4" w:space="0" w:color="auto"/>
              <w:right w:val="single" w:sz="4" w:space="0" w:color="auto"/>
            </w:tcBorders>
            <w:shd w:val="clear" w:color="auto" w:fill="auto"/>
            <w:noWrap/>
            <w:vAlign w:val="bottom"/>
          </w:tcPr>
          <w:p w14:paraId="32634475"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bottom"/>
          </w:tcPr>
          <w:p w14:paraId="254611D9"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20,00</w:t>
            </w:r>
          </w:p>
        </w:tc>
      </w:tr>
      <w:tr w:rsidR="00FD3719" w:rsidRPr="00DB0C78" w14:paraId="24ADADB9"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63823E87"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IGR_23P</w:t>
            </w:r>
          </w:p>
        </w:tc>
        <w:tc>
          <w:tcPr>
            <w:tcW w:w="2836" w:type="dxa"/>
            <w:tcBorders>
              <w:top w:val="nil"/>
              <w:left w:val="nil"/>
              <w:bottom w:val="single" w:sz="4" w:space="0" w:color="auto"/>
              <w:right w:val="single" w:sz="4" w:space="0" w:color="auto"/>
            </w:tcBorders>
            <w:shd w:val="clear" w:color="auto" w:fill="auto"/>
            <w:noWrap/>
            <w:vAlign w:val="center"/>
          </w:tcPr>
          <w:p w14:paraId="16A59F28"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IGR_38P</w:t>
            </w:r>
          </w:p>
        </w:tc>
        <w:tc>
          <w:tcPr>
            <w:tcW w:w="1560" w:type="dxa"/>
            <w:tcBorders>
              <w:top w:val="nil"/>
              <w:left w:val="nil"/>
              <w:bottom w:val="single" w:sz="4" w:space="0" w:color="auto"/>
              <w:right w:val="single" w:sz="4" w:space="0" w:color="auto"/>
            </w:tcBorders>
            <w:shd w:val="clear" w:color="auto" w:fill="auto"/>
            <w:noWrap/>
            <w:vAlign w:val="bottom"/>
          </w:tcPr>
          <w:p w14:paraId="6AD77A66"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200</w:t>
            </w:r>
          </w:p>
        </w:tc>
        <w:tc>
          <w:tcPr>
            <w:tcW w:w="1553" w:type="dxa"/>
            <w:tcBorders>
              <w:top w:val="nil"/>
              <w:left w:val="nil"/>
              <w:bottom w:val="single" w:sz="4" w:space="0" w:color="auto"/>
              <w:right w:val="single" w:sz="4" w:space="0" w:color="auto"/>
            </w:tcBorders>
            <w:shd w:val="clear" w:color="auto" w:fill="auto"/>
            <w:noWrap/>
            <w:vAlign w:val="bottom"/>
          </w:tcPr>
          <w:p w14:paraId="677F9616"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15,00</w:t>
            </w:r>
          </w:p>
        </w:tc>
      </w:tr>
      <w:tr w:rsidR="00FD3719" w:rsidRPr="00DB0C78" w14:paraId="6D783186" w14:textId="77777777" w:rsidTr="00D45D55">
        <w:trPr>
          <w:trHeight w:val="280"/>
          <w:jc w:val="center"/>
        </w:trPr>
        <w:tc>
          <w:tcPr>
            <w:tcW w:w="7792" w:type="dxa"/>
            <w:gridSpan w:val="3"/>
            <w:tcBorders>
              <w:top w:val="nil"/>
              <w:left w:val="single" w:sz="4" w:space="0" w:color="auto"/>
              <w:bottom w:val="single" w:sz="4" w:space="0" w:color="auto"/>
              <w:right w:val="single" w:sz="4" w:space="0" w:color="auto"/>
            </w:tcBorders>
            <w:shd w:val="clear" w:color="auto" w:fill="auto"/>
            <w:noWrap/>
            <w:vAlign w:val="center"/>
          </w:tcPr>
          <w:p w14:paraId="35EE62FB" w14:textId="77777777" w:rsidR="00FD3719" w:rsidRPr="00407209" w:rsidRDefault="00FD3719" w:rsidP="00D45D55">
            <w:pPr>
              <w:spacing w:line="276" w:lineRule="auto"/>
              <w:jc w:val="center"/>
              <w:rPr>
                <w:rFonts w:cs="Times New Roman"/>
                <w:b/>
                <w:bCs/>
                <w:color w:val="000000"/>
                <w:szCs w:val="24"/>
              </w:rPr>
            </w:pPr>
            <w:r w:rsidRPr="00407209">
              <w:rPr>
                <w:rFonts w:cs="Times New Roman"/>
                <w:b/>
                <w:bCs/>
                <w:color w:val="000000"/>
                <w:szCs w:val="24"/>
              </w:rPr>
              <w:t>Kanalizacja sanitarna</w:t>
            </w:r>
          </w:p>
        </w:tc>
        <w:tc>
          <w:tcPr>
            <w:tcW w:w="1553" w:type="dxa"/>
            <w:tcBorders>
              <w:top w:val="nil"/>
              <w:left w:val="nil"/>
              <w:bottom w:val="single" w:sz="4" w:space="0" w:color="auto"/>
              <w:right w:val="single" w:sz="4" w:space="0" w:color="auto"/>
            </w:tcBorders>
            <w:shd w:val="clear" w:color="auto" w:fill="auto"/>
            <w:noWrap/>
            <w:vAlign w:val="bottom"/>
          </w:tcPr>
          <w:p w14:paraId="155809AF" w14:textId="03777A33" w:rsidR="00FD3719" w:rsidRPr="0073186C" w:rsidRDefault="00FD3719" w:rsidP="00D45D55">
            <w:pPr>
              <w:spacing w:line="276" w:lineRule="auto"/>
              <w:jc w:val="center"/>
              <w:rPr>
                <w:rFonts w:cs="Times New Roman"/>
                <w:b/>
                <w:bCs/>
                <w:color w:val="000000"/>
                <w:szCs w:val="24"/>
              </w:rPr>
            </w:pPr>
            <w:r w:rsidRPr="0073186C">
              <w:rPr>
                <w:rFonts w:cs="Times New Roman"/>
                <w:b/>
                <w:bCs/>
                <w:color w:val="000000"/>
                <w:szCs w:val="24"/>
              </w:rPr>
              <w:t>13</w:t>
            </w:r>
            <w:r w:rsidR="00585004">
              <w:rPr>
                <w:rFonts w:cs="Times New Roman"/>
                <w:b/>
                <w:bCs/>
                <w:color w:val="000000"/>
                <w:szCs w:val="24"/>
              </w:rPr>
              <w:t>89,79</w:t>
            </w:r>
          </w:p>
        </w:tc>
      </w:tr>
      <w:tr w:rsidR="00FD3719" w:rsidRPr="00DB0C78" w14:paraId="1AED8CEC" w14:textId="77777777" w:rsidTr="00D45D55">
        <w:trPr>
          <w:trHeight w:val="280"/>
          <w:jc w:val="center"/>
        </w:trPr>
        <w:tc>
          <w:tcPr>
            <w:tcW w:w="934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710CF4D" w14:textId="77777777" w:rsidR="00FD3719" w:rsidRPr="00FA6087" w:rsidRDefault="00FD3719" w:rsidP="00D45D55">
            <w:pPr>
              <w:spacing w:line="276" w:lineRule="auto"/>
              <w:jc w:val="center"/>
              <w:rPr>
                <w:rFonts w:eastAsia="Times New Roman" w:cs="Times New Roman"/>
                <w:b/>
                <w:bCs/>
                <w:color w:val="000000"/>
                <w:szCs w:val="24"/>
                <w:lang w:eastAsia="pl-PL"/>
              </w:rPr>
            </w:pPr>
            <w:r w:rsidRPr="00FA6087">
              <w:rPr>
                <w:rFonts w:eastAsia="Times New Roman" w:cs="Times New Roman"/>
                <w:b/>
                <w:bCs/>
                <w:color w:val="000000"/>
                <w:szCs w:val="24"/>
                <w:lang w:eastAsia="pl-PL"/>
              </w:rPr>
              <w:t>Floriana/Bernardyńska kd.</w:t>
            </w:r>
          </w:p>
        </w:tc>
      </w:tr>
      <w:tr w:rsidR="00FD3719" w:rsidRPr="00DB0C78" w14:paraId="42B6D3EB"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40C4F"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ŚWF_5P</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1B98EC9F"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BEN_27P</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54BA52E6"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r>
              <w:rPr>
                <w:rFonts w:cs="Times New Roman"/>
                <w:color w:val="000000"/>
                <w:szCs w:val="24"/>
              </w:rPr>
              <w:t xml:space="preserve"> Profil I</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0B0B11CE"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52,50</w:t>
            </w:r>
          </w:p>
        </w:tc>
      </w:tr>
      <w:tr w:rsidR="00FD3719" w:rsidRPr="00DB0C78" w14:paraId="7343B156"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ECAE2B"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BEN_27P</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64E2929E"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BEN_28P</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631F9FEC"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r>
              <w:rPr>
                <w:rFonts w:cs="Times New Roman"/>
                <w:color w:val="000000"/>
                <w:szCs w:val="24"/>
              </w:rPr>
              <w:t xml:space="preserve"> Profil I</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4F47097C"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24,50</w:t>
            </w:r>
          </w:p>
        </w:tc>
      </w:tr>
      <w:tr w:rsidR="00FD3719" w:rsidRPr="00DB0C78" w14:paraId="14D94F6A"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7218A"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BEN_28P</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51CE50D2" w14:textId="77777777" w:rsidR="00FD3719" w:rsidRPr="00255ED0" w:rsidRDefault="00FD3719" w:rsidP="00D45D55">
            <w:pPr>
              <w:spacing w:line="276" w:lineRule="auto"/>
              <w:rPr>
                <w:rFonts w:eastAsia="Times New Roman" w:cs="Times New Roman"/>
                <w:color w:val="000000"/>
                <w:szCs w:val="24"/>
                <w:lang w:eastAsia="pl-PL"/>
              </w:rPr>
            </w:pPr>
            <w:r>
              <w:rPr>
                <w:rFonts w:cs="Times New Roman"/>
                <w:color w:val="000000"/>
                <w:szCs w:val="24"/>
              </w:rPr>
              <w:t>BEN_6D</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72FF7023" w14:textId="77777777" w:rsidR="00FD3719" w:rsidRPr="00255ED0" w:rsidRDefault="00FD3719" w:rsidP="00D45D55">
            <w:pPr>
              <w:spacing w:line="276" w:lineRule="auto"/>
              <w:jc w:val="center"/>
              <w:rPr>
                <w:rFonts w:eastAsia="Times New Roman" w:cs="Times New Roman"/>
                <w:color w:val="000000"/>
                <w:szCs w:val="24"/>
                <w:lang w:eastAsia="pl-PL"/>
              </w:rPr>
            </w:pPr>
            <w:r w:rsidRPr="00255ED0">
              <w:rPr>
                <w:rFonts w:cs="Times New Roman"/>
                <w:color w:val="000000"/>
                <w:szCs w:val="24"/>
              </w:rPr>
              <w:t>300</w:t>
            </w:r>
            <w:r>
              <w:rPr>
                <w:rFonts w:cs="Times New Roman"/>
                <w:color w:val="000000"/>
                <w:szCs w:val="24"/>
              </w:rPr>
              <w:t xml:space="preserve"> Profil I</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4C7DE57A"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cs="Times New Roman"/>
                <w:color w:val="000000"/>
                <w:szCs w:val="24"/>
              </w:rPr>
              <w:t>7,50</w:t>
            </w:r>
          </w:p>
        </w:tc>
      </w:tr>
      <w:tr w:rsidR="00FD3719" w:rsidRPr="00DB0C78" w14:paraId="75B26E87" w14:textId="77777777" w:rsidTr="00D45D55">
        <w:trPr>
          <w:trHeight w:val="280"/>
          <w:jc w:val="center"/>
        </w:trPr>
        <w:tc>
          <w:tcPr>
            <w:tcW w:w="934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FC86408" w14:textId="77777777" w:rsidR="00FD3719" w:rsidRPr="00FA6087" w:rsidRDefault="00FD3719" w:rsidP="00D45D55">
            <w:pPr>
              <w:spacing w:line="276" w:lineRule="auto"/>
              <w:jc w:val="center"/>
              <w:rPr>
                <w:rFonts w:eastAsia="Times New Roman" w:cs="Times New Roman"/>
                <w:b/>
                <w:bCs/>
                <w:color w:val="000000"/>
                <w:szCs w:val="24"/>
                <w:lang w:eastAsia="pl-PL"/>
              </w:rPr>
            </w:pPr>
            <w:r w:rsidRPr="00FA6087">
              <w:rPr>
                <w:rFonts w:eastAsia="Times New Roman" w:cs="Times New Roman"/>
                <w:b/>
                <w:bCs/>
                <w:color w:val="000000"/>
                <w:szCs w:val="24"/>
                <w:lang w:eastAsia="pl-PL"/>
              </w:rPr>
              <w:t>Wyścigowa kd.</w:t>
            </w:r>
          </w:p>
        </w:tc>
      </w:tr>
      <w:tr w:rsidR="00FD3719" w:rsidRPr="00DB0C78" w14:paraId="7E265B80" w14:textId="77777777" w:rsidTr="00D45D55">
        <w:trPr>
          <w:trHeight w:val="445"/>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73956" w14:textId="77777777" w:rsidR="00FD3719" w:rsidRDefault="00FD3719" w:rsidP="00D45D55">
            <w:pPr>
              <w:spacing w:before="0" w:after="0" w:line="240" w:lineRule="auto"/>
              <w:rPr>
                <w:rFonts w:ascii="Czcionka tekstu podstawowego" w:hAnsi="Czcionka tekstu podstawowego"/>
                <w:color w:val="000000"/>
                <w:sz w:val="22"/>
              </w:rPr>
            </w:pPr>
            <w:r>
              <w:rPr>
                <w:rFonts w:ascii="Czcionka tekstu podstawowego" w:hAnsi="Czcionka tekstu podstawowego"/>
                <w:color w:val="000000"/>
                <w:sz w:val="22"/>
              </w:rPr>
              <w:t>WYŚ_6P</w:t>
            </w:r>
          </w:p>
          <w:p w14:paraId="1C6F81AB" w14:textId="77777777" w:rsidR="00FD3719" w:rsidRPr="00255ED0" w:rsidRDefault="00FD3719" w:rsidP="00D45D55">
            <w:pPr>
              <w:spacing w:line="240" w:lineRule="auto"/>
              <w:rPr>
                <w:rFonts w:eastAsia="Times New Roman" w:cs="Times New Roman"/>
                <w:color w:val="000000"/>
                <w:szCs w:val="24"/>
                <w:lang w:eastAsia="pl-PL"/>
              </w:rPr>
            </w:pP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7CCE4666" w14:textId="77777777" w:rsidR="00FD3719" w:rsidRDefault="00FD3719" w:rsidP="00D45D55">
            <w:pPr>
              <w:spacing w:before="0" w:after="0" w:line="240" w:lineRule="auto"/>
              <w:rPr>
                <w:rFonts w:ascii="Czcionka tekstu podstawowego" w:hAnsi="Czcionka tekstu podstawowego"/>
                <w:color w:val="000000"/>
                <w:sz w:val="22"/>
              </w:rPr>
            </w:pPr>
            <w:r>
              <w:rPr>
                <w:rFonts w:ascii="Czcionka tekstu podstawowego" w:hAnsi="Czcionka tekstu podstawowego"/>
                <w:color w:val="000000"/>
                <w:sz w:val="22"/>
              </w:rPr>
              <w:t>WYŚ_5P</w:t>
            </w:r>
          </w:p>
          <w:p w14:paraId="106FA9A0" w14:textId="77777777" w:rsidR="00FD3719" w:rsidRPr="00255ED0" w:rsidRDefault="00FD3719" w:rsidP="00D45D55">
            <w:pPr>
              <w:spacing w:line="240" w:lineRule="auto"/>
              <w:rPr>
                <w:rFonts w:eastAsia="Times New Roman" w:cs="Times New Roman"/>
                <w:color w:val="000000"/>
                <w:szCs w:val="24"/>
                <w:lang w:eastAsia="pl-PL"/>
              </w:rPr>
            </w:pP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26CB0843" w14:textId="77777777" w:rsidR="00FD3719" w:rsidRDefault="00FD3719" w:rsidP="00D45D55">
            <w:pPr>
              <w:spacing w:before="0" w:after="0" w:line="240"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p w14:paraId="5608C177" w14:textId="77777777" w:rsidR="00FD3719" w:rsidRPr="00255ED0" w:rsidRDefault="00FD3719" w:rsidP="00D45D55">
            <w:pPr>
              <w:spacing w:line="240" w:lineRule="auto"/>
              <w:jc w:val="center"/>
              <w:rPr>
                <w:rFonts w:eastAsia="Times New Roman" w:cs="Times New Roman"/>
                <w:color w:val="000000"/>
                <w:szCs w:val="24"/>
                <w:lang w:eastAsia="pl-PL"/>
              </w:rPr>
            </w:pP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28F2C4E1" w14:textId="77777777" w:rsidR="00FD3719" w:rsidRPr="00FA6087" w:rsidRDefault="00FD3719" w:rsidP="00D45D55">
            <w:pPr>
              <w:spacing w:before="0" w:after="0" w:line="240" w:lineRule="auto"/>
              <w:jc w:val="center"/>
              <w:rPr>
                <w:rFonts w:ascii="Czcionka tekstu podstawowego" w:hAnsi="Czcionka tekstu podstawowego"/>
                <w:color w:val="000000"/>
                <w:sz w:val="22"/>
              </w:rPr>
            </w:pPr>
            <w:r w:rsidRPr="00FA6087">
              <w:rPr>
                <w:rFonts w:ascii="Czcionka tekstu podstawowego" w:hAnsi="Czcionka tekstu podstawowego"/>
                <w:color w:val="000000"/>
                <w:sz w:val="22"/>
              </w:rPr>
              <w:t>12,00</w:t>
            </w:r>
          </w:p>
          <w:p w14:paraId="0477ACA1" w14:textId="77777777" w:rsidR="00FD3719" w:rsidRPr="00FA6087" w:rsidRDefault="00FD3719" w:rsidP="00D45D55">
            <w:pPr>
              <w:spacing w:line="240" w:lineRule="auto"/>
              <w:jc w:val="center"/>
              <w:rPr>
                <w:rFonts w:eastAsia="Times New Roman" w:cs="Times New Roman"/>
                <w:color w:val="000000"/>
                <w:szCs w:val="24"/>
                <w:lang w:eastAsia="pl-PL"/>
              </w:rPr>
            </w:pPr>
          </w:p>
        </w:tc>
      </w:tr>
      <w:tr w:rsidR="00FD3719" w:rsidRPr="00DB0C78" w14:paraId="11308F50"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1347D" w14:textId="77777777" w:rsidR="00FD3719" w:rsidRDefault="00FD3719" w:rsidP="00D45D55">
            <w:pPr>
              <w:spacing w:before="0" w:after="0" w:line="240" w:lineRule="auto"/>
              <w:rPr>
                <w:rFonts w:ascii="Czcionka tekstu podstawowego" w:hAnsi="Czcionka tekstu podstawowego"/>
                <w:color w:val="000000"/>
                <w:sz w:val="22"/>
              </w:rPr>
            </w:pPr>
            <w:r>
              <w:rPr>
                <w:rFonts w:ascii="Czcionka tekstu podstawowego" w:hAnsi="Czcionka tekstu podstawowego"/>
                <w:color w:val="000000"/>
                <w:sz w:val="22"/>
              </w:rPr>
              <w:t>WYŚ_5P</w:t>
            </w:r>
          </w:p>
          <w:p w14:paraId="7D9763F7" w14:textId="77777777" w:rsidR="00FD3719" w:rsidRPr="00255ED0" w:rsidRDefault="00FD3719" w:rsidP="00D45D55">
            <w:pPr>
              <w:spacing w:line="240" w:lineRule="auto"/>
              <w:rPr>
                <w:rFonts w:eastAsia="Times New Roman" w:cs="Times New Roman"/>
                <w:color w:val="000000"/>
                <w:szCs w:val="24"/>
                <w:lang w:eastAsia="pl-PL"/>
              </w:rPr>
            </w:pP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33E302A7" w14:textId="77777777" w:rsidR="00FD3719" w:rsidRDefault="00FD3719" w:rsidP="00D45D55">
            <w:pPr>
              <w:spacing w:before="0" w:after="0" w:line="240" w:lineRule="auto"/>
              <w:rPr>
                <w:rFonts w:ascii="Czcionka tekstu podstawowego" w:hAnsi="Czcionka tekstu podstawowego"/>
                <w:color w:val="000000"/>
                <w:sz w:val="22"/>
              </w:rPr>
            </w:pPr>
            <w:r>
              <w:rPr>
                <w:rFonts w:ascii="Czcionka tekstu podstawowego" w:hAnsi="Czcionka tekstu podstawowego"/>
                <w:color w:val="000000"/>
                <w:sz w:val="22"/>
              </w:rPr>
              <w:t>WYŚ_4P</w:t>
            </w:r>
          </w:p>
          <w:p w14:paraId="26E98754" w14:textId="77777777" w:rsidR="00FD3719" w:rsidRPr="00255ED0" w:rsidRDefault="00FD3719" w:rsidP="00D45D55">
            <w:pPr>
              <w:spacing w:line="240" w:lineRule="auto"/>
              <w:rPr>
                <w:rFonts w:eastAsia="Times New Roman" w:cs="Times New Roman"/>
                <w:color w:val="000000"/>
                <w:szCs w:val="24"/>
                <w:lang w:eastAsia="pl-PL"/>
              </w:rPr>
            </w:pP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67F96001" w14:textId="77777777" w:rsidR="00FD3719" w:rsidRDefault="00FD3719" w:rsidP="00D45D55">
            <w:pPr>
              <w:spacing w:before="0" w:after="0" w:line="240"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p w14:paraId="64E4F2EF" w14:textId="77777777" w:rsidR="00FD3719" w:rsidRPr="00255ED0" w:rsidRDefault="00FD3719" w:rsidP="00D45D55">
            <w:pPr>
              <w:spacing w:line="240" w:lineRule="auto"/>
              <w:jc w:val="center"/>
              <w:rPr>
                <w:rFonts w:eastAsia="Times New Roman" w:cs="Times New Roman"/>
                <w:color w:val="000000"/>
                <w:szCs w:val="24"/>
                <w:lang w:eastAsia="pl-PL"/>
              </w:rPr>
            </w:pP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3E489C3B" w14:textId="77777777" w:rsidR="00FD3719" w:rsidRPr="00FA6087" w:rsidRDefault="00FD3719" w:rsidP="00D45D55">
            <w:pPr>
              <w:spacing w:before="0" w:after="0" w:line="240" w:lineRule="auto"/>
              <w:jc w:val="center"/>
              <w:rPr>
                <w:rFonts w:ascii="Czcionka tekstu podstawowego" w:hAnsi="Czcionka tekstu podstawowego"/>
                <w:color w:val="000000"/>
                <w:sz w:val="22"/>
              </w:rPr>
            </w:pPr>
            <w:r w:rsidRPr="00FA6087">
              <w:rPr>
                <w:rFonts w:ascii="Czcionka tekstu podstawowego" w:hAnsi="Czcionka tekstu podstawowego"/>
                <w:color w:val="000000"/>
                <w:sz w:val="22"/>
              </w:rPr>
              <w:t>38,00</w:t>
            </w:r>
          </w:p>
          <w:p w14:paraId="029E625F" w14:textId="77777777" w:rsidR="00FD3719" w:rsidRPr="00FA6087" w:rsidRDefault="00FD3719" w:rsidP="00D45D55">
            <w:pPr>
              <w:spacing w:line="240" w:lineRule="auto"/>
              <w:jc w:val="center"/>
              <w:rPr>
                <w:rFonts w:eastAsia="Times New Roman" w:cs="Times New Roman"/>
                <w:color w:val="000000"/>
                <w:szCs w:val="24"/>
                <w:lang w:eastAsia="pl-PL"/>
              </w:rPr>
            </w:pPr>
          </w:p>
        </w:tc>
      </w:tr>
      <w:tr w:rsidR="00FD3719" w:rsidRPr="00DB0C78" w14:paraId="09676C41"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69768" w14:textId="77777777" w:rsidR="00FD3719" w:rsidRDefault="00FD3719" w:rsidP="00D45D55">
            <w:pPr>
              <w:spacing w:before="0" w:after="0" w:line="240" w:lineRule="auto"/>
              <w:rPr>
                <w:rFonts w:ascii="Czcionka tekstu podstawowego" w:hAnsi="Czcionka tekstu podstawowego"/>
                <w:color w:val="000000"/>
                <w:sz w:val="22"/>
              </w:rPr>
            </w:pPr>
            <w:r>
              <w:rPr>
                <w:rFonts w:ascii="Czcionka tekstu podstawowego" w:hAnsi="Czcionka tekstu podstawowego"/>
                <w:color w:val="000000"/>
                <w:sz w:val="22"/>
              </w:rPr>
              <w:t>WYŚ_4P</w:t>
            </w:r>
          </w:p>
          <w:p w14:paraId="251B22C3" w14:textId="77777777" w:rsidR="00FD3719" w:rsidRPr="00255ED0" w:rsidRDefault="00FD3719" w:rsidP="00D45D55">
            <w:pPr>
              <w:spacing w:line="240" w:lineRule="auto"/>
              <w:rPr>
                <w:rFonts w:cs="Times New Roman"/>
                <w:color w:val="000000"/>
                <w:szCs w:val="24"/>
              </w:rPr>
            </w:pP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1D114C3D" w14:textId="77777777" w:rsidR="00FD3719" w:rsidRDefault="00FD3719" w:rsidP="00D45D55">
            <w:pPr>
              <w:spacing w:before="0" w:after="0" w:line="240" w:lineRule="auto"/>
              <w:rPr>
                <w:rFonts w:ascii="Czcionka tekstu podstawowego" w:hAnsi="Czcionka tekstu podstawowego"/>
                <w:color w:val="000000"/>
                <w:sz w:val="22"/>
              </w:rPr>
            </w:pPr>
            <w:r>
              <w:rPr>
                <w:rFonts w:ascii="Czcionka tekstu podstawowego" w:hAnsi="Czcionka tekstu podstawowego"/>
                <w:color w:val="000000"/>
                <w:sz w:val="22"/>
              </w:rPr>
              <w:t>WYŚ_3P</w:t>
            </w:r>
          </w:p>
          <w:p w14:paraId="3BA678E2" w14:textId="77777777" w:rsidR="00FD3719" w:rsidRPr="00255ED0" w:rsidRDefault="00FD3719" w:rsidP="00D45D55">
            <w:pPr>
              <w:spacing w:line="240" w:lineRule="auto"/>
              <w:rPr>
                <w:rFonts w:cs="Times New Roman"/>
                <w:color w:val="000000"/>
                <w:szCs w:val="24"/>
              </w:rPr>
            </w:pP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7C783CD5" w14:textId="77777777" w:rsidR="00FD3719" w:rsidRDefault="00FD3719" w:rsidP="00D45D55">
            <w:pPr>
              <w:spacing w:before="0" w:after="0" w:line="240"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p w14:paraId="2BC2A334" w14:textId="77777777" w:rsidR="00FD3719" w:rsidRPr="00255ED0" w:rsidRDefault="00FD3719" w:rsidP="00D45D55">
            <w:pPr>
              <w:spacing w:line="240" w:lineRule="auto"/>
              <w:jc w:val="center"/>
              <w:rPr>
                <w:rFonts w:cs="Times New Roman"/>
                <w:color w:val="000000"/>
                <w:szCs w:val="24"/>
              </w:rPr>
            </w:pP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64FBC40D" w14:textId="77777777" w:rsidR="00FD3719" w:rsidRPr="00FA6087" w:rsidRDefault="00FD3719" w:rsidP="00D45D55">
            <w:pPr>
              <w:spacing w:before="0" w:after="0" w:line="240" w:lineRule="auto"/>
              <w:jc w:val="center"/>
              <w:rPr>
                <w:rFonts w:ascii="Czcionka tekstu podstawowego" w:hAnsi="Czcionka tekstu podstawowego"/>
                <w:color w:val="000000"/>
                <w:sz w:val="22"/>
              </w:rPr>
            </w:pPr>
            <w:r w:rsidRPr="00FA6087">
              <w:rPr>
                <w:rFonts w:ascii="Czcionka tekstu podstawowego" w:hAnsi="Czcionka tekstu podstawowego"/>
                <w:color w:val="000000"/>
                <w:sz w:val="22"/>
              </w:rPr>
              <w:t>19,00</w:t>
            </w:r>
          </w:p>
          <w:p w14:paraId="299D0F79" w14:textId="77777777" w:rsidR="00FD3719" w:rsidRPr="00FA6087" w:rsidRDefault="00FD3719" w:rsidP="00D45D55">
            <w:pPr>
              <w:spacing w:line="240" w:lineRule="auto"/>
              <w:jc w:val="center"/>
              <w:rPr>
                <w:rFonts w:cs="Times New Roman"/>
                <w:color w:val="000000"/>
                <w:szCs w:val="24"/>
              </w:rPr>
            </w:pPr>
          </w:p>
        </w:tc>
      </w:tr>
      <w:tr w:rsidR="00FD3719" w:rsidRPr="00DB0C78" w14:paraId="33FB661F"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B09E2D" w14:textId="77777777" w:rsidR="00FD3719" w:rsidRDefault="00FD3719" w:rsidP="00D45D55">
            <w:pPr>
              <w:spacing w:before="0" w:after="0" w:line="240" w:lineRule="auto"/>
              <w:rPr>
                <w:rFonts w:ascii="Czcionka tekstu podstawowego" w:hAnsi="Czcionka tekstu podstawowego"/>
                <w:color w:val="000000"/>
                <w:sz w:val="22"/>
              </w:rPr>
            </w:pPr>
            <w:r>
              <w:rPr>
                <w:rFonts w:ascii="Czcionka tekstu podstawowego" w:hAnsi="Czcionka tekstu podstawowego"/>
                <w:color w:val="000000"/>
                <w:sz w:val="22"/>
              </w:rPr>
              <w:t>WYŚ_3P</w:t>
            </w:r>
          </w:p>
          <w:p w14:paraId="15B116C4" w14:textId="77777777" w:rsidR="00FD3719" w:rsidRPr="00255ED0" w:rsidRDefault="00FD3719" w:rsidP="00D45D55">
            <w:pPr>
              <w:spacing w:line="240" w:lineRule="auto"/>
              <w:rPr>
                <w:rFonts w:cs="Times New Roman"/>
                <w:color w:val="000000"/>
                <w:szCs w:val="24"/>
              </w:rPr>
            </w:pP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45C31EB1" w14:textId="77777777" w:rsidR="00FD3719" w:rsidRDefault="00FD3719" w:rsidP="00D45D55">
            <w:pPr>
              <w:spacing w:before="0" w:after="0" w:line="240" w:lineRule="auto"/>
              <w:rPr>
                <w:rFonts w:ascii="Czcionka tekstu podstawowego" w:hAnsi="Czcionka tekstu podstawowego"/>
                <w:color w:val="000000"/>
                <w:sz w:val="22"/>
              </w:rPr>
            </w:pPr>
            <w:r>
              <w:rPr>
                <w:rFonts w:ascii="Czcionka tekstu podstawowego" w:hAnsi="Czcionka tekstu podstawowego"/>
                <w:color w:val="000000"/>
                <w:sz w:val="22"/>
              </w:rPr>
              <w:t>WYŚ_2D</w:t>
            </w:r>
          </w:p>
          <w:p w14:paraId="697D3CB2" w14:textId="77777777" w:rsidR="00FD3719" w:rsidRPr="00255ED0" w:rsidRDefault="00FD3719" w:rsidP="00D45D55">
            <w:pPr>
              <w:spacing w:line="240" w:lineRule="auto"/>
              <w:rPr>
                <w:rFonts w:cs="Times New Roman"/>
                <w:color w:val="000000"/>
                <w:szCs w:val="24"/>
              </w:rPr>
            </w:pP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048E750D" w14:textId="77777777" w:rsidR="00FD3719" w:rsidRDefault="00FD3719" w:rsidP="00D45D55">
            <w:pPr>
              <w:spacing w:before="0" w:after="0" w:line="240"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p w14:paraId="682D14EA" w14:textId="77777777" w:rsidR="00FD3719" w:rsidRPr="00255ED0" w:rsidRDefault="00FD3719" w:rsidP="00D45D55">
            <w:pPr>
              <w:spacing w:line="240" w:lineRule="auto"/>
              <w:jc w:val="center"/>
              <w:rPr>
                <w:rFonts w:cs="Times New Roman"/>
                <w:color w:val="000000"/>
                <w:szCs w:val="24"/>
              </w:rPr>
            </w:pP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248840C2" w14:textId="77777777" w:rsidR="00FD3719" w:rsidRPr="00FA6087" w:rsidRDefault="00FD3719" w:rsidP="00D45D55">
            <w:pPr>
              <w:spacing w:before="0" w:after="0" w:line="240" w:lineRule="auto"/>
              <w:jc w:val="center"/>
              <w:rPr>
                <w:rFonts w:ascii="Czcionka tekstu podstawowego" w:hAnsi="Czcionka tekstu podstawowego"/>
                <w:color w:val="000000"/>
                <w:sz w:val="22"/>
              </w:rPr>
            </w:pPr>
            <w:r w:rsidRPr="00FA6087">
              <w:rPr>
                <w:rFonts w:ascii="Czcionka tekstu podstawowego" w:hAnsi="Czcionka tekstu podstawowego"/>
                <w:color w:val="000000"/>
                <w:sz w:val="22"/>
              </w:rPr>
              <w:t>37,00</w:t>
            </w:r>
          </w:p>
          <w:p w14:paraId="1A290D99" w14:textId="77777777" w:rsidR="00FD3719" w:rsidRPr="00FA6087" w:rsidRDefault="00FD3719" w:rsidP="00D45D55">
            <w:pPr>
              <w:spacing w:line="240" w:lineRule="auto"/>
              <w:jc w:val="center"/>
              <w:rPr>
                <w:rFonts w:cs="Times New Roman"/>
                <w:color w:val="000000"/>
                <w:szCs w:val="24"/>
              </w:rPr>
            </w:pPr>
          </w:p>
        </w:tc>
      </w:tr>
      <w:tr w:rsidR="00FD3719" w:rsidRPr="00DB0C78" w14:paraId="1B72CE8B"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98E4D" w14:textId="77777777" w:rsidR="00FD3719" w:rsidRDefault="00FD3719" w:rsidP="00D45D55">
            <w:pPr>
              <w:spacing w:before="0" w:after="0" w:line="240" w:lineRule="auto"/>
              <w:rPr>
                <w:rFonts w:ascii="Czcionka tekstu podstawowego" w:hAnsi="Czcionka tekstu podstawowego"/>
                <w:color w:val="000000"/>
                <w:sz w:val="22"/>
              </w:rPr>
            </w:pPr>
            <w:r>
              <w:rPr>
                <w:rFonts w:ascii="Czcionka tekstu podstawowego" w:hAnsi="Czcionka tekstu podstawowego"/>
                <w:color w:val="000000"/>
                <w:sz w:val="22"/>
              </w:rPr>
              <w:t>WYŚ_2D</w:t>
            </w:r>
          </w:p>
          <w:p w14:paraId="0E24EE0D" w14:textId="77777777" w:rsidR="00FD3719" w:rsidRPr="00255ED0" w:rsidRDefault="00FD3719" w:rsidP="00D45D55">
            <w:pPr>
              <w:spacing w:line="240" w:lineRule="auto"/>
              <w:rPr>
                <w:rFonts w:cs="Times New Roman"/>
                <w:color w:val="000000"/>
                <w:szCs w:val="24"/>
              </w:rPr>
            </w:pP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39CD268A" w14:textId="77777777" w:rsidR="00FD3719" w:rsidRDefault="00FD3719" w:rsidP="00D45D55">
            <w:pPr>
              <w:spacing w:before="0" w:after="0" w:line="240" w:lineRule="auto"/>
              <w:rPr>
                <w:rFonts w:ascii="Czcionka tekstu podstawowego" w:hAnsi="Czcionka tekstu podstawowego"/>
                <w:color w:val="000000"/>
                <w:sz w:val="22"/>
              </w:rPr>
            </w:pPr>
            <w:r>
              <w:rPr>
                <w:rFonts w:ascii="Czcionka tekstu podstawowego" w:hAnsi="Czcionka tekstu podstawowego"/>
                <w:color w:val="000000"/>
                <w:sz w:val="22"/>
              </w:rPr>
              <w:t>WYŚ_1P</w:t>
            </w:r>
          </w:p>
          <w:p w14:paraId="0E4C505B" w14:textId="77777777" w:rsidR="00FD3719" w:rsidRPr="00255ED0" w:rsidRDefault="00FD3719" w:rsidP="00D45D55">
            <w:pPr>
              <w:spacing w:line="240" w:lineRule="auto"/>
              <w:rPr>
                <w:rFonts w:cs="Times New Roman"/>
                <w:color w:val="000000"/>
                <w:szCs w:val="24"/>
              </w:rPr>
            </w:pP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20B36CD5" w14:textId="77777777" w:rsidR="00FD3719" w:rsidRDefault="00FD3719" w:rsidP="00D45D55">
            <w:pPr>
              <w:spacing w:before="0" w:after="0" w:line="240" w:lineRule="auto"/>
              <w:jc w:val="center"/>
              <w:rPr>
                <w:rFonts w:ascii="Czcionka tekstu podstawowego" w:hAnsi="Czcionka tekstu podstawowego"/>
                <w:color w:val="000000"/>
                <w:sz w:val="22"/>
              </w:rPr>
            </w:pPr>
            <w:r>
              <w:rPr>
                <w:rFonts w:ascii="Czcionka tekstu podstawowego" w:hAnsi="Czcionka tekstu podstawowego"/>
                <w:color w:val="000000"/>
                <w:sz w:val="22"/>
              </w:rPr>
              <w:t>300</w:t>
            </w:r>
          </w:p>
          <w:p w14:paraId="1E62DC95" w14:textId="77777777" w:rsidR="00FD3719" w:rsidRPr="00255ED0" w:rsidRDefault="00FD3719" w:rsidP="00D45D55">
            <w:pPr>
              <w:spacing w:line="240" w:lineRule="auto"/>
              <w:jc w:val="center"/>
              <w:rPr>
                <w:rFonts w:cs="Times New Roman"/>
                <w:color w:val="000000"/>
                <w:szCs w:val="24"/>
              </w:rPr>
            </w:pP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51B4F241" w14:textId="77777777" w:rsidR="00FD3719" w:rsidRPr="00FA6087" w:rsidRDefault="00FD3719" w:rsidP="00D45D55">
            <w:pPr>
              <w:spacing w:before="0" w:after="0" w:line="240" w:lineRule="auto"/>
              <w:jc w:val="center"/>
              <w:rPr>
                <w:rFonts w:ascii="Czcionka tekstu podstawowego" w:hAnsi="Czcionka tekstu podstawowego"/>
                <w:color w:val="000000"/>
                <w:sz w:val="22"/>
              </w:rPr>
            </w:pPr>
            <w:r w:rsidRPr="00FA6087">
              <w:rPr>
                <w:rFonts w:ascii="Czcionka tekstu podstawowego" w:hAnsi="Czcionka tekstu podstawowego"/>
                <w:color w:val="000000"/>
                <w:sz w:val="22"/>
              </w:rPr>
              <w:t>59,50</w:t>
            </w:r>
          </w:p>
          <w:p w14:paraId="25BE954F" w14:textId="77777777" w:rsidR="00FD3719" w:rsidRPr="00FA6087" w:rsidRDefault="00FD3719" w:rsidP="00D45D55">
            <w:pPr>
              <w:spacing w:line="240" w:lineRule="auto"/>
              <w:jc w:val="center"/>
              <w:rPr>
                <w:rFonts w:cs="Times New Roman"/>
                <w:color w:val="000000"/>
                <w:szCs w:val="24"/>
              </w:rPr>
            </w:pPr>
          </w:p>
        </w:tc>
      </w:tr>
      <w:tr w:rsidR="00FD3719" w:rsidRPr="00DB0C78" w14:paraId="74A36899" w14:textId="77777777" w:rsidTr="00D45D55">
        <w:trPr>
          <w:trHeight w:val="280"/>
          <w:jc w:val="center"/>
        </w:trPr>
        <w:tc>
          <w:tcPr>
            <w:tcW w:w="934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E6A71FB" w14:textId="77777777" w:rsidR="00FD3719" w:rsidRPr="00FA6087" w:rsidRDefault="00FD3719" w:rsidP="00D45D55">
            <w:pPr>
              <w:spacing w:line="276" w:lineRule="auto"/>
              <w:jc w:val="center"/>
              <w:rPr>
                <w:rFonts w:cs="Times New Roman"/>
                <w:b/>
                <w:bCs/>
                <w:color w:val="000000"/>
                <w:szCs w:val="24"/>
              </w:rPr>
            </w:pPr>
            <w:r w:rsidRPr="00FA6087">
              <w:rPr>
                <w:rFonts w:cs="Times New Roman"/>
                <w:b/>
                <w:bCs/>
                <w:color w:val="000000"/>
                <w:szCs w:val="24"/>
              </w:rPr>
              <w:t>Startowa kd.</w:t>
            </w:r>
          </w:p>
        </w:tc>
      </w:tr>
      <w:tr w:rsidR="00FD3719" w:rsidRPr="00DB0C78" w14:paraId="2D91EECE"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F09B2F"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WYŚ_1P</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187E3F9B"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ST6_17P</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3E5AD581"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300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3DBD988B"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52,50</w:t>
            </w:r>
          </w:p>
        </w:tc>
      </w:tr>
      <w:tr w:rsidR="00FD3719" w:rsidRPr="00DB0C78" w14:paraId="0C2CE30E"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5283144D"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ST6_17P</w:t>
            </w:r>
          </w:p>
        </w:tc>
        <w:tc>
          <w:tcPr>
            <w:tcW w:w="2836" w:type="dxa"/>
            <w:tcBorders>
              <w:top w:val="nil"/>
              <w:left w:val="nil"/>
              <w:bottom w:val="single" w:sz="4" w:space="0" w:color="auto"/>
              <w:right w:val="single" w:sz="4" w:space="0" w:color="auto"/>
            </w:tcBorders>
            <w:shd w:val="clear" w:color="auto" w:fill="auto"/>
            <w:noWrap/>
            <w:vAlign w:val="center"/>
          </w:tcPr>
          <w:p w14:paraId="09AEA20C"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ST6_16P</w:t>
            </w:r>
          </w:p>
        </w:tc>
        <w:tc>
          <w:tcPr>
            <w:tcW w:w="1560" w:type="dxa"/>
            <w:tcBorders>
              <w:top w:val="nil"/>
              <w:left w:val="nil"/>
              <w:bottom w:val="single" w:sz="4" w:space="0" w:color="auto"/>
              <w:right w:val="single" w:sz="4" w:space="0" w:color="auto"/>
            </w:tcBorders>
            <w:shd w:val="clear" w:color="auto" w:fill="auto"/>
            <w:noWrap/>
            <w:vAlign w:val="bottom"/>
          </w:tcPr>
          <w:p w14:paraId="0B8B5232"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300</w:t>
            </w:r>
          </w:p>
        </w:tc>
        <w:tc>
          <w:tcPr>
            <w:tcW w:w="1553" w:type="dxa"/>
            <w:tcBorders>
              <w:top w:val="nil"/>
              <w:left w:val="nil"/>
              <w:bottom w:val="single" w:sz="4" w:space="0" w:color="auto"/>
              <w:right w:val="single" w:sz="4" w:space="0" w:color="auto"/>
            </w:tcBorders>
            <w:shd w:val="clear" w:color="auto" w:fill="auto"/>
            <w:noWrap/>
            <w:vAlign w:val="bottom"/>
          </w:tcPr>
          <w:p w14:paraId="7ADD059A"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54,00</w:t>
            </w:r>
          </w:p>
        </w:tc>
      </w:tr>
      <w:tr w:rsidR="00FD3719" w:rsidRPr="00DB0C78" w14:paraId="1C79872D"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10F382C"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ST6_16P</w:t>
            </w:r>
          </w:p>
        </w:tc>
        <w:tc>
          <w:tcPr>
            <w:tcW w:w="2836" w:type="dxa"/>
            <w:tcBorders>
              <w:top w:val="nil"/>
              <w:left w:val="nil"/>
              <w:bottom w:val="single" w:sz="4" w:space="0" w:color="auto"/>
              <w:right w:val="single" w:sz="4" w:space="0" w:color="auto"/>
            </w:tcBorders>
            <w:shd w:val="clear" w:color="auto" w:fill="auto"/>
            <w:noWrap/>
            <w:vAlign w:val="center"/>
          </w:tcPr>
          <w:p w14:paraId="2FEAD0A5"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ST6_15P</w:t>
            </w:r>
          </w:p>
        </w:tc>
        <w:tc>
          <w:tcPr>
            <w:tcW w:w="1560" w:type="dxa"/>
            <w:tcBorders>
              <w:top w:val="nil"/>
              <w:left w:val="nil"/>
              <w:bottom w:val="single" w:sz="4" w:space="0" w:color="auto"/>
              <w:right w:val="single" w:sz="4" w:space="0" w:color="auto"/>
            </w:tcBorders>
            <w:shd w:val="clear" w:color="auto" w:fill="auto"/>
            <w:noWrap/>
            <w:vAlign w:val="bottom"/>
          </w:tcPr>
          <w:p w14:paraId="5E53098E"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300</w:t>
            </w:r>
          </w:p>
        </w:tc>
        <w:tc>
          <w:tcPr>
            <w:tcW w:w="1553" w:type="dxa"/>
            <w:tcBorders>
              <w:top w:val="nil"/>
              <w:left w:val="nil"/>
              <w:bottom w:val="single" w:sz="4" w:space="0" w:color="auto"/>
              <w:right w:val="single" w:sz="4" w:space="0" w:color="auto"/>
            </w:tcBorders>
            <w:shd w:val="clear" w:color="auto" w:fill="auto"/>
            <w:noWrap/>
            <w:vAlign w:val="bottom"/>
          </w:tcPr>
          <w:p w14:paraId="32A26E98"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48,00</w:t>
            </w:r>
          </w:p>
        </w:tc>
      </w:tr>
      <w:tr w:rsidR="00FD3719" w:rsidRPr="00DB0C78" w14:paraId="79A4D39D"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7D438789"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ST6_15P</w:t>
            </w:r>
          </w:p>
        </w:tc>
        <w:tc>
          <w:tcPr>
            <w:tcW w:w="2836" w:type="dxa"/>
            <w:tcBorders>
              <w:top w:val="nil"/>
              <w:left w:val="nil"/>
              <w:bottom w:val="single" w:sz="4" w:space="0" w:color="auto"/>
              <w:right w:val="single" w:sz="4" w:space="0" w:color="auto"/>
            </w:tcBorders>
            <w:shd w:val="clear" w:color="auto" w:fill="auto"/>
            <w:noWrap/>
            <w:vAlign w:val="center"/>
          </w:tcPr>
          <w:p w14:paraId="22B389D5"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SYS_4P</w:t>
            </w:r>
          </w:p>
        </w:tc>
        <w:tc>
          <w:tcPr>
            <w:tcW w:w="1560" w:type="dxa"/>
            <w:tcBorders>
              <w:top w:val="nil"/>
              <w:left w:val="nil"/>
              <w:bottom w:val="single" w:sz="4" w:space="0" w:color="auto"/>
              <w:right w:val="single" w:sz="4" w:space="0" w:color="auto"/>
            </w:tcBorders>
            <w:shd w:val="clear" w:color="auto" w:fill="auto"/>
            <w:noWrap/>
            <w:vAlign w:val="bottom"/>
          </w:tcPr>
          <w:p w14:paraId="5CBB7BFB"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nil"/>
              <w:left w:val="nil"/>
              <w:bottom w:val="single" w:sz="4" w:space="0" w:color="auto"/>
              <w:right w:val="single" w:sz="4" w:space="0" w:color="auto"/>
            </w:tcBorders>
            <w:shd w:val="clear" w:color="auto" w:fill="auto"/>
            <w:noWrap/>
            <w:vAlign w:val="bottom"/>
          </w:tcPr>
          <w:p w14:paraId="1F903097"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23,00</w:t>
            </w:r>
          </w:p>
        </w:tc>
      </w:tr>
      <w:tr w:rsidR="00FD3719" w:rsidRPr="00DB0C78" w14:paraId="39F02C05"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4357282B"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ST6_13P</w:t>
            </w:r>
          </w:p>
        </w:tc>
        <w:tc>
          <w:tcPr>
            <w:tcW w:w="2836" w:type="dxa"/>
            <w:tcBorders>
              <w:top w:val="nil"/>
              <w:left w:val="nil"/>
              <w:bottom w:val="single" w:sz="4" w:space="0" w:color="auto"/>
              <w:right w:val="single" w:sz="4" w:space="0" w:color="auto"/>
            </w:tcBorders>
            <w:shd w:val="clear" w:color="auto" w:fill="auto"/>
            <w:noWrap/>
            <w:vAlign w:val="center"/>
          </w:tcPr>
          <w:p w14:paraId="01ACD676"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ST6_12P</w:t>
            </w:r>
          </w:p>
        </w:tc>
        <w:tc>
          <w:tcPr>
            <w:tcW w:w="1560" w:type="dxa"/>
            <w:tcBorders>
              <w:top w:val="nil"/>
              <w:left w:val="nil"/>
              <w:bottom w:val="single" w:sz="4" w:space="0" w:color="auto"/>
              <w:right w:val="single" w:sz="4" w:space="0" w:color="auto"/>
            </w:tcBorders>
            <w:shd w:val="clear" w:color="auto" w:fill="auto"/>
            <w:noWrap/>
            <w:vAlign w:val="bottom"/>
          </w:tcPr>
          <w:p w14:paraId="5EAC225D"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nil"/>
              <w:left w:val="nil"/>
              <w:bottom w:val="single" w:sz="4" w:space="0" w:color="auto"/>
              <w:right w:val="single" w:sz="4" w:space="0" w:color="auto"/>
            </w:tcBorders>
            <w:shd w:val="clear" w:color="auto" w:fill="auto"/>
            <w:noWrap/>
            <w:vAlign w:val="bottom"/>
          </w:tcPr>
          <w:p w14:paraId="0CAF3E28"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51,00</w:t>
            </w:r>
          </w:p>
        </w:tc>
      </w:tr>
      <w:tr w:rsidR="00FD3719" w:rsidRPr="00DB0C78" w14:paraId="3D5375D3"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4DD58B17"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ST6_12P</w:t>
            </w:r>
          </w:p>
        </w:tc>
        <w:tc>
          <w:tcPr>
            <w:tcW w:w="2836" w:type="dxa"/>
            <w:tcBorders>
              <w:top w:val="nil"/>
              <w:left w:val="nil"/>
              <w:bottom w:val="single" w:sz="4" w:space="0" w:color="auto"/>
              <w:right w:val="single" w:sz="4" w:space="0" w:color="auto"/>
            </w:tcBorders>
            <w:shd w:val="clear" w:color="auto" w:fill="auto"/>
            <w:noWrap/>
            <w:vAlign w:val="center"/>
          </w:tcPr>
          <w:p w14:paraId="1445D1F1"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ST6_11P</w:t>
            </w:r>
          </w:p>
        </w:tc>
        <w:tc>
          <w:tcPr>
            <w:tcW w:w="1560" w:type="dxa"/>
            <w:tcBorders>
              <w:top w:val="nil"/>
              <w:left w:val="nil"/>
              <w:bottom w:val="single" w:sz="4" w:space="0" w:color="auto"/>
              <w:right w:val="single" w:sz="4" w:space="0" w:color="auto"/>
            </w:tcBorders>
            <w:shd w:val="clear" w:color="auto" w:fill="auto"/>
            <w:noWrap/>
            <w:vAlign w:val="bottom"/>
          </w:tcPr>
          <w:p w14:paraId="5593C332"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500</w:t>
            </w:r>
          </w:p>
        </w:tc>
        <w:tc>
          <w:tcPr>
            <w:tcW w:w="1553" w:type="dxa"/>
            <w:tcBorders>
              <w:top w:val="nil"/>
              <w:left w:val="nil"/>
              <w:bottom w:val="single" w:sz="4" w:space="0" w:color="auto"/>
              <w:right w:val="single" w:sz="4" w:space="0" w:color="auto"/>
            </w:tcBorders>
            <w:shd w:val="clear" w:color="auto" w:fill="auto"/>
            <w:noWrap/>
            <w:vAlign w:val="bottom"/>
          </w:tcPr>
          <w:p w14:paraId="20B43B4B"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49,00</w:t>
            </w:r>
          </w:p>
        </w:tc>
      </w:tr>
      <w:tr w:rsidR="00FD3719" w:rsidRPr="00DB0C78" w14:paraId="546C88AC"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45DC07BA"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ST6_11P</w:t>
            </w:r>
          </w:p>
        </w:tc>
        <w:tc>
          <w:tcPr>
            <w:tcW w:w="2836" w:type="dxa"/>
            <w:tcBorders>
              <w:top w:val="nil"/>
              <w:left w:val="nil"/>
              <w:bottom w:val="single" w:sz="4" w:space="0" w:color="auto"/>
              <w:right w:val="single" w:sz="4" w:space="0" w:color="auto"/>
            </w:tcBorders>
            <w:shd w:val="clear" w:color="auto" w:fill="auto"/>
            <w:noWrap/>
            <w:vAlign w:val="center"/>
          </w:tcPr>
          <w:p w14:paraId="25214FE0"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ST6_18D</w:t>
            </w:r>
          </w:p>
        </w:tc>
        <w:tc>
          <w:tcPr>
            <w:tcW w:w="1560" w:type="dxa"/>
            <w:tcBorders>
              <w:top w:val="nil"/>
              <w:left w:val="nil"/>
              <w:bottom w:val="single" w:sz="4" w:space="0" w:color="auto"/>
              <w:right w:val="single" w:sz="4" w:space="0" w:color="auto"/>
            </w:tcBorders>
            <w:shd w:val="clear" w:color="auto" w:fill="auto"/>
            <w:noWrap/>
            <w:vAlign w:val="bottom"/>
          </w:tcPr>
          <w:p w14:paraId="0A020E08"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500</w:t>
            </w:r>
          </w:p>
        </w:tc>
        <w:tc>
          <w:tcPr>
            <w:tcW w:w="1553" w:type="dxa"/>
            <w:tcBorders>
              <w:top w:val="nil"/>
              <w:left w:val="nil"/>
              <w:bottom w:val="single" w:sz="4" w:space="0" w:color="auto"/>
              <w:right w:val="single" w:sz="4" w:space="0" w:color="auto"/>
            </w:tcBorders>
            <w:shd w:val="clear" w:color="auto" w:fill="auto"/>
            <w:noWrap/>
            <w:vAlign w:val="bottom"/>
          </w:tcPr>
          <w:p w14:paraId="0BE11197"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16,00</w:t>
            </w:r>
          </w:p>
        </w:tc>
      </w:tr>
      <w:tr w:rsidR="00FD3719" w:rsidRPr="00DB0C78" w14:paraId="68B5B986" w14:textId="77777777" w:rsidTr="00836794">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62C41EE0"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ST6_18D</w:t>
            </w:r>
          </w:p>
        </w:tc>
        <w:tc>
          <w:tcPr>
            <w:tcW w:w="2836" w:type="dxa"/>
            <w:tcBorders>
              <w:top w:val="nil"/>
              <w:left w:val="nil"/>
              <w:bottom w:val="single" w:sz="4" w:space="0" w:color="auto"/>
              <w:right w:val="single" w:sz="4" w:space="0" w:color="auto"/>
            </w:tcBorders>
            <w:shd w:val="clear" w:color="auto" w:fill="auto"/>
            <w:noWrap/>
            <w:vAlign w:val="center"/>
          </w:tcPr>
          <w:p w14:paraId="18E162E6"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ST6_9P</w:t>
            </w:r>
          </w:p>
        </w:tc>
        <w:tc>
          <w:tcPr>
            <w:tcW w:w="1560" w:type="dxa"/>
            <w:tcBorders>
              <w:top w:val="nil"/>
              <w:left w:val="nil"/>
              <w:bottom w:val="single" w:sz="4" w:space="0" w:color="auto"/>
              <w:right w:val="single" w:sz="4" w:space="0" w:color="auto"/>
            </w:tcBorders>
            <w:shd w:val="clear" w:color="auto" w:fill="auto"/>
            <w:noWrap/>
            <w:vAlign w:val="bottom"/>
          </w:tcPr>
          <w:p w14:paraId="199BDE22"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500</w:t>
            </w:r>
          </w:p>
        </w:tc>
        <w:tc>
          <w:tcPr>
            <w:tcW w:w="1553" w:type="dxa"/>
            <w:tcBorders>
              <w:top w:val="nil"/>
              <w:left w:val="nil"/>
              <w:bottom w:val="single" w:sz="4" w:space="0" w:color="auto"/>
              <w:right w:val="single" w:sz="4" w:space="0" w:color="auto"/>
            </w:tcBorders>
            <w:shd w:val="clear" w:color="auto" w:fill="auto"/>
            <w:noWrap/>
            <w:vAlign w:val="bottom"/>
          </w:tcPr>
          <w:p w14:paraId="0BA58A42"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6,00</w:t>
            </w:r>
          </w:p>
        </w:tc>
      </w:tr>
      <w:tr w:rsidR="00FD3719" w:rsidRPr="00DB0C78" w14:paraId="0B08184E" w14:textId="77777777" w:rsidTr="00836794">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9B48AF"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ST6_9P</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464036D8"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ST6_8P</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2884CB12"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500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096F39C6"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32,00</w:t>
            </w:r>
          </w:p>
        </w:tc>
      </w:tr>
      <w:tr w:rsidR="00FD3719" w:rsidRPr="00DB0C78" w14:paraId="7E48D06B" w14:textId="77777777" w:rsidTr="00FD3719">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9924BA"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ST6_8P</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1E22DCD9"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ST6_7P</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3A7F2C2D"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500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3BCE8ECB"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52,50</w:t>
            </w:r>
          </w:p>
        </w:tc>
      </w:tr>
      <w:tr w:rsidR="00FD3719" w:rsidRPr="00DB0C78" w14:paraId="7DCCC603"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4A708E6F"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lastRenderedPageBreak/>
              <w:t>ST6_7P</w:t>
            </w:r>
          </w:p>
        </w:tc>
        <w:tc>
          <w:tcPr>
            <w:tcW w:w="2836" w:type="dxa"/>
            <w:tcBorders>
              <w:top w:val="nil"/>
              <w:left w:val="nil"/>
              <w:bottom w:val="single" w:sz="4" w:space="0" w:color="auto"/>
              <w:right w:val="single" w:sz="4" w:space="0" w:color="auto"/>
            </w:tcBorders>
            <w:shd w:val="clear" w:color="auto" w:fill="auto"/>
            <w:noWrap/>
            <w:vAlign w:val="center"/>
          </w:tcPr>
          <w:p w14:paraId="5B151203"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ST6_6P</w:t>
            </w:r>
          </w:p>
        </w:tc>
        <w:tc>
          <w:tcPr>
            <w:tcW w:w="1560" w:type="dxa"/>
            <w:tcBorders>
              <w:top w:val="nil"/>
              <w:left w:val="nil"/>
              <w:bottom w:val="single" w:sz="4" w:space="0" w:color="auto"/>
              <w:right w:val="single" w:sz="4" w:space="0" w:color="auto"/>
            </w:tcBorders>
            <w:shd w:val="clear" w:color="auto" w:fill="auto"/>
            <w:noWrap/>
            <w:vAlign w:val="bottom"/>
          </w:tcPr>
          <w:p w14:paraId="5260E730"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6A91FE11"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51,00</w:t>
            </w:r>
          </w:p>
        </w:tc>
      </w:tr>
      <w:tr w:rsidR="00FD3719" w:rsidRPr="00DB0C78" w14:paraId="36CB2572"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3D55A40"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ST6_6P</w:t>
            </w:r>
          </w:p>
        </w:tc>
        <w:tc>
          <w:tcPr>
            <w:tcW w:w="2836" w:type="dxa"/>
            <w:tcBorders>
              <w:top w:val="nil"/>
              <w:left w:val="nil"/>
              <w:bottom w:val="single" w:sz="4" w:space="0" w:color="auto"/>
              <w:right w:val="single" w:sz="4" w:space="0" w:color="auto"/>
            </w:tcBorders>
            <w:shd w:val="clear" w:color="auto" w:fill="auto"/>
            <w:noWrap/>
            <w:vAlign w:val="center"/>
          </w:tcPr>
          <w:p w14:paraId="1AF41827"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ST6_5P</w:t>
            </w:r>
          </w:p>
        </w:tc>
        <w:tc>
          <w:tcPr>
            <w:tcW w:w="1560" w:type="dxa"/>
            <w:tcBorders>
              <w:top w:val="nil"/>
              <w:left w:val="nil"/>
              <w:bottom w:val="single" w:sz="4" w:space="0" w:color="auto"/>
              <w:right w:val="single" w:sz="4" w:space="0" w:color="auto"/>
            </w:tcBorders>
            <w:shd w:val="clear" w:color="auto" w:fill="auto"/>
            <w:noWrap/>
            <w:vAlign w:val="bottom"/>
          </w:tcPr>
          <w:p w14:paraId="214F4DE9"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7A6CB0E4" w14:textId="77777777" w:rsidR="00FD3719" w:rsidRPr="00FA6087" w:rsidRDefault="00FD3719" w:rsidP="00D45D55">
            <w:pPr>
              <w:spacing w:line="276" w:lineRule="auto"/>
              <w:jc w:val="center"/>
              <w:rPr>
                <w:rFonts w:cs="Times New Roman"/>
                <w:color w:val="000000"/>
                <w:szCs w:val="24"/>
              </w:rPr>
            </w:pPr>
            <w:r w:rsidRPr="00FA6087">
              <w:rPr>
                <w:rFonts w:ascii="Czcionka tekstu podstawowego" w:hAnsi="Czcionka tekstu podstawowego"/>
                <w:color w:val="000000"/>
                <w:sz w:val="22"/>
              </w:rPr>
              <w:t>50,00</w:t>
            </w:r>
          </w:p>
        </w:tc>
      </w:tr>
      <w:tr w:rsidR="00FD3719" w:rsidRPr="00DB0C78" w14:paraId="0375E99D"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2A6861C1" w14:textId="77777777" w:rsidR="00FD3719" w:rsidRDefault="00FD3719" w:rsidP="00D45D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ST6_5P</w:t>
            </w:r>
          </w:p>
        </w:tc>
        <w:tc>
          <w:tcPr>
            <w:tcW w:w="2836" w:type="dxa"/>
            <w:tcBorders>
              <w:top w:val="nil"/>
              <w:left w:val="nil"/>
              <w:bottom w:val="single" w:sz="4" w:space="0" w:color="auto"/>
              <w:right w:val="single" w:sz="4" w:space="0" w:color="auto"/>
            </w:tcBorders>
            <w:shd w:val="clear" w:color="auto" w:fill="auto"/>
            <w:noWrap/>
            <w:vAlign w:val="center"/>
          </w:tcPr>
          <w:p w14:paraId="017AECB4" w14:textId="77777777" w:rsidR="00FD3719" w:rsidRDefault="00FD3719" w:rsidP="00D45D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ST6_4P</w:t>
            </w:r>
          </w:p>
        </w:tc>
        <w:tc>
          <w:tcPr>
            <w:tcW w:w="1560" w:type="dxa"/>
            <w:tcBorders>
              <w:top w:val="nil"/>
              <w:left w:val="nil"/>
              <w:bottom w:val="single" w:sz="4" w:space="0" w:color="auto"/>
              <w:right w:val="single" w:sz="4" w:space="0" w:color="auto"/>
            </w:tcBorders>
            <w:shd w:val="clear" w:color="auto" w:fill="auto"/>
            <w:noWrap/>
            <w:vAlign w:val="bottom"/>
          </w:tcPr>
          <w:p w14:paraId="63D762B8" w14:textId="77777777" w:rsidR="00FD3719" w:rsidRDefault="00FD3719" w:rsidP="00D45D55">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58F328ED"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zcionka tekstu podstawowego" w:hAnsi="Czcionka tekstu podstawowego"/>
                <w:color w:val="000000"/>
                <w:sz w:val="22"/>
              </w:rPr>
              <w:t>49,00</w:t>
            </w:r>
          </w:p>
        </w:tc>
      </w:tr>
      <w:tr w:rsidR="00FD3719" w:rsidRPr="00DB0C78" w14:paraId="3B13C27B"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5D8FD385" w14:textId="77777777" w:rsidR="00FD3719" w:rsidRDefault="00FD3719" w:rsidP="00D45D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ST6_4P</w:t>
            </w:r>
          </w:p>
        </w:tc>
        <w:tc>
          <w:tcPr>
            <w:tcW w:w="2836" w:type="dxa"/>
            <w:tcBorders>
              <w:top w:val="nil"/>
              <w:left w:val="nil"/>
              <w:bottom w:val="single" w:sz="4" w:space="0" w:color="auto"/>
              <w:right w:val="single" w:sz="4" w:space="0" w:color="auto"/>
            </w:tcBorders>
            <w:shd w:val="clear" w:color="auto" w:fill="auto"/>
            <w:noWrap/>
            <w:vAlign w:val="center"/>
          </w:tcPr>
          <w:p w14:paraId="71B28AF3" w14:textId="77777777" w:rsidR="00FD3719" w:rsidRDefault="00FD3719" w:rsidP="00D45D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ST6_3P</w:t>
            </w:r>
          </w:p>
        </w:tc>
        <w:tc>
          <w:tcPr>
            <w:tcW w:w="1560" w:type="dxa"/>
            <w:tcBorders>
              <w:top w:val="nil"/>
              <w:left w:val="nil"/>
              <w:bottom w:val="single" w:sz="4" w:space="0" w:color="auto"/>
              <w:right w:val="single" w:sz="4" w:space="0" w:color="auto"/>
            </w:tcBorders>
            <w:shd w:val="clear" w:color="auto" w:fill="auto"/>
            <w:noWrap/>
            <w:vAlign w:val="bottom"/>
          </w:tcPr>
          <w:p w14:paraId="69899339" w14:textId="77777777" w:rsidR="00FD3719" w:rsidRDefault="00FD3719" w:rsidP="00D45D55">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5DE1D0CA"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zcionka tekstu podstawowego" w:hAnsi="Czcionka tekstu podstawowego"/>
                <w:color w:val="000000"/>
                <w:sz w:val="22"/>
              </w:rPr>
              <w:t>54,00</w:t>
            </w:r>
          </w:p>
        </w:tc>
      </w:tr>
      <w:tr w:rsidR="00FD3719" w:rsidRPr="00DB0C78" w14:paraId="45B55C31"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0018AE25" w14:textId="77777777" w:rsidR="00FD3719" w:rsidRDefault="00FD3719" w:rsidP="00D45D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ST6_3P</w:t>
            </w:r>
          </w:p>
        </w:tc>
        <w:tc>
          <w:tcPr>
            <w:tcW w:w="2836" w:type="dxa"/>
            <w:tcBorders>
              <w:top w:val="nil"/>
              <w:left w:val="nil"/>
              <w:bottom w:val="single" w:sz="4" w:space="0" w:color="auto"/>
              <w:right w:val="single" w:sz="4" w:space="0" w:color="auto"/>
            </w:tcBorders>
            <w:shd w:val="clear" w:color="auto" w:fill="auto"/>
            <w:noWrap/>
            <w:vAlign w:val="center"/>
          </w:tcPr>
          <w:p w14:paraId="4DDD8387" w14:textId="77777777" w:rsidR="00FD3719" w:rsidRDefault="00FD3719" w:rsidP="00D45D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ST6_2P</w:t>
            </w:r>
          </w:p>
        </w:tc>
        <w:tc>
          <w:tcPr>
            <w:tcW w:w="1560" w:type="dxa"/>
            <w:tcBorders>
              <w:top w:val="nil"/>
              <w:left w:val="nil"/>
              <w:bottom w:val="single" w:sz="4" w:space="0" w:color="auto"/>
              <w:right w:val="single" w:sz="4" w:space="0" w:color="auto"/>
            </w:tcBorders>
            <w:shd w:val="clear" w:color="auto" w:fill="auto"/>
            <w:noWrap/>
            <w:vAlign w:val="bottom"/>
          </w:tcPr>
          <w:p w14:paraId="460BB3D3" w14:textId="77777777" w:rsidR="00FD3719" w:rsidRDefault="00FD3719" w:rsidP="00D45D55">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49FE8EB4"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zcionka tekstu podstawowego" w:hAnsi="Czcionka tekstu podstawowego"/>
                <w:color w:val="000000"/>
                <w:sz w:val="22"/>
              </w:rPr>
              <w:t>12,00</w:t>
            </w:r>
          </w:p>
        </w:tc>
      </w:tr>
      <w:tr w:rsidR="00FD3719" w:rsidRPr="00DB0C78" w14:paraId="6B2E3AE7"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599EA49B" w14:textId="77777777" w:rsidR="00FD3719" w:rsidRDefault="00FD3719" w:rsidP="00D45D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ST6_2P</w:t>
            </w:r>
          </w:p>
        </w:tc>
        <w:tc>
          <w:tcPr>
            <w:tcW w:w="2836" w:type="dxa"/>
            <w:tcBorders>
              <w:top w:val="nil"/>
              <w:left w:val="nil"/>
              <w:bottom w:val="single" w:sz="4" w:space="0" w:color="auto"/>
              <w:right w:val="single" w:sz="4" w:space="0" w:color="auto"/>
            </w:tcBorders>
            <w:shd w:val="clear" w:color="auto" w:fill="auto"/>
            <w:noWrap/>
            <w:vAlign w:val="center"/>
          </w:tcPr>
          <w:p w14:paraId="361DC239" w14:textId="77777777" w:rsidR="00FD3719" w:rsidRDefault="00FD3719" w:rsidP="00D45D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ST6_1P</w:t>
            </w:r>
          </w:p>
        </w:tc>
        <w:tc>
          <w:tcPr>
            <w:tcW w:w="1560" w:type="dxa"/>
            <w:tcBorders>
              <w:top w:val="nil"/>
              <w:left w:val="nil"/>
              <w:bottom w:val="single" w:sz="4" w:space="0" w:color="auto"/>
              <w:right w:val="single" w:sz="4" w:space="0" w:color="auto"/>
            </w:tcBorders>
            <w:shd w:val="clear" w:color="auto" w:fill="auto"/>
            <w:noWrap/>
            <w:vAlign w:val="bottom"/>
          </w:tcPr>
          <w:p w14:paraId="2EB0DE79" w14:textId="77777777" w:rsidR="00FD3719" w:rsidRDefault="00FD3719" w:rsidP="00D45D55">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525392A9"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zcionka tekstu podstawowego" w:hAnsi="Czcionka tekstu podstawowego"/>
                <w:color w:val="000000"/>
                <w:sz w:val="22"/>
              </w:rPr>
              <w:t>20,50</w:t>
            </w:r>
          </w:p>
        </w:tc>
      </w:tr>
      <w:tr w:rsidR="00FD3719" w:rsidRPr="00DB0C78" w14:paraId="2D5C462C"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6A421" w14:textId="77777777" w:rsidR="00FD3719" w:rsidRDefault="00FD3719" w:rsidP="00D45D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ST6_1P</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37BB4" w14:textId="77777777" w:rsidR="00FD3719" w:rsidRDefault="00FD3719" w:rsidP="00D45D55">
            <w:pPr>
              <w:spacing w:line="276" w:lineRule="auto"/>
              <w:rPr>
                <w:rFonts w:ascii="Czcionka tekstu podstawowego" w:hAnsi="Czcionka tekstu podstawowego"/>
                <w:color w:val="000000"/>
                <w:sz w:val="22"/>
              </w:rPr>
            </w:pPr>
            <w:r>
              <w:rPr>
                <w:rFonts w:ascii="Czcionka tekstu podstawowego" w:hAnsi="Czcionka tekstu podstawowego"/>
                <w:color w:val="000000"/>
                <w:sz w:val="22"/>
              </w:rPr>
              <w:t>TOW_6P</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D6995" w14:textId="77777777" w:rsidR="00FD3719" w:rsidRDefault="00FD3719" w:rsidP="00D45D55">
            <w:pPr>
              <w:spacing w:line="276" w:lineRule="auto"/>
              <w:jc w:val="center"/>
              <w:rPr>
                <w:rFonts w:ascii="Czcionka tekstu podstawowego" w:hAnsi="Czcionka tekstu podstawowego"/>
                <w:color w:val="000000"/>
                <w:sz w:val="22"/>
              </w:rPr>
            </w:pPr>
            <w:r>
              <w:rPr>
                <w:rFonts w:ascii="Czcionka tekstu podstawowego" w:hAnsi="Czcionka tekstu podstawowego"/>
                <w:color w:val="000000"/>
                <w:sz w:val="22"/>
              </w:rPr>
              <w:t>600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82DA8"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zcionka tekstu podstawowego" w:hAnsi="Czcionka tekstu podstawowego"/>
                <w:color w:val="000000"/>
                <w:sz w:val="22"/>
              </w:rPr>
              <w:t>20,00</w:t>
            </w:r>
          </w:p>
        </w:tc>
      </w:tr>
      <w:tr w:rsidR="00FD3719" w:rsidRPr="00DB0C78" w14:paraId="49E5D19D" w14:textId="77777777" w:rsidTr="00D45D55">
        <w:trPr>
          <w:trHeight w:val="280"/>
          <w:jc w:val="center"/>
        </w:trPr>
        <w:tc>
          <w:tcPr>
            <w:tcW w:w="934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7FCD78B" w14:textId="77777777" w:rsidR="00FD3719" w:rsidRPr="00FA6087" w:rsidRDefault="00FD3719" w:rsidP="00D45D55">
            <w:pPr>
              <w:spacing w:line="276" w:lineRule="auto"/>
              <w:jc w:val="center"/>
              <w:rPr>
                <w:rFonts w:ascii="Czcionka tekstu podstawowego" w:hAnsi="Czcionka tekstu podstawowego"/>
                <w:b/>
                <w:bCs/>
                <w:color w:val="000000"/>
                <w:sz w:val="22"/>
              </w:rPr>
            </w:pPr>
            <w:r w:rsidRPr="00FA6087">
              <w:rPr>
                <w:rFonts w:ascii="Czcionka tekstu podstawowego" w:hAnsi="Czcionka tekstu podstawowego"/>
                <w:b/>
                <w:bCs/>
                <w:color w:val="000000"/>
                <w:sz w:val="22"/>
              </w:rPr>
              <w:t>Przemysłowa kd.</w:t>
            </w:r>
          </w:p>
        </w:tc>
      </w:tr>
      <w:tr w:rsidR="00FD3719" w:rsidRPr="00DB0C78" w14:paraId="7239F719"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10A75B97"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PRW10</w:t>
            </w:r>
          </w:p>
        </w:tc>
        <w:tc>
          <w:tcPr>
            <w:tcW w:w="2836" w:type="dxa"/>
            <w:tcBorders>
              <w:top w:val="nil"/>
              <w:left w:val="nil"/>
              <w:bottom w:val="single" w:sz="4" w:space="0" w:color="auto"/>
              <w:right w:val="single" w:sz="4" w:space="0" w:color="auto"/>
            </w:tcBorders>
            <w:shd w:val="clear" w:color="auto" w:fill="auto"/>
            <w:noWrap/>
            <w:vAlign w:val="center"/>
          </w:tcPr>
          <w:p w14:paraId="7F716460"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PRW11</w:t>
            </w:r>
          </w:p>
        </w:tc>
        <w:tc>
          <w:tcPr>
            <w:tcW w:w="1560" w:type="dxa"/>
            <w:tcBorders>
              <w:top w:val="nil"/>
              <w:left w:val="nil"/>
              <w:bottom w:val="single" w:sz="4" w:space="0" w:color="auto"/>
              <w:right w:val="single" w:sz="4" w:space="0" w:color="auto"/>
            </w:tcBorders>
            <w:shd w:val="clear" w:color="auto" w:fill="auto"/>
            <w:noWrap/>
            <w:vAlign w:val="bottom"/>
          </w:tcPr>
          <w:p w14:paraId="3C24C3BE"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800</w:t>
            </w:r>
          </w:p>
        </w:tc>
        <w:tc>
          <w:tcPr>
            <w:tcW w:w="1553" w:type="dxa"/>
            <w:tcBorders>
              <w:top w:val="nil"/>
              <w:left w:val="nil"/>
              <w:bottom w:val="single" w:sz="4" w:space="0" w:color="auto"/>
              <w:right w:val="single" w:sz="4" w:space="0" w:color="auto"/>
            </w:tcBorders>
            <w:shd w:val="clear" w:color="auto" w:fill="auto"/>
            <w:noWrap/>
            <w:vAlign w:val="bottom"/>
          </w:tcPr>
          <w:p w14:paraId="69761614"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alibri" w:hAnsi="Calibri" w:cs="Calibri"/>
                <w:color w:val="000000"/>
                <w:sz w:val="22"/>
              </w:rPr>
              <w:t>76,10</w:t>
            </w:r>
          </w:p>
        </w:tc>
      </w:tr>
      <w:tr w:rsidR="00FD3719" w:rsidRPr="00DB0C78" w14:paraId="6C17D640"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C96142"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PRW11</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2CA4FF76"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PRW12</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50E92D94"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800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1C866D32"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alibri" w:hAnsi="Calibri" w:cs="Calibri"/>
                <w:color w:val="000000"/>
                <w:sz w:val="22"/>
              </w:rPr>
              <w:t>72,50</w:t>
            </w:r>
          </w:p>
        </w:tc>
      </w:tr>
      <w:tr w:rsidR="00FD3719" w:rsidRPr="00DB0C78" w14:paraId="20E1D189"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69835334"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PRW12</w:t>
            </w:r>
          </w:p>
        </w:tc>
        <w:tc>
          <w:tcPr>
            <w:tcW w:w="2836" w:type="dxa"/>
            <w:tcBorders>
              <w:top w:val="nil"/>
              <w:left w:val="nil"/>
              <w:bottom w:val="single" w:sz="4" w:space="0" w:color="auto"/>
              <w:right w:val="single" w:sz="4" w:space="0" w:color="auto"/>
            </w:tcBorders>
            <w:shd w:val="clear" w:color="auto" w:fill="auto"/>
            <w:noWrap/>
            <w:vAlign w:val="center"/>
          </w:tcPr>
          <w:p w14:paraId="6E1BD8C4"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PRW13</w:t>
            </w:r>
          </w:p>
        </w:tc>
        <w:tc>
          <w:tcPr>
            <w:tcW w:w="1560" w:type="dxa"/>
            <w:tcBorders>
              <w:top w:val="nil"/>
              <w:left w:val="nil"/>
              <w:bottom w:val="single" w:sz="4" w:space="0" w:color="auto"/>
              <w:right w:val="single" w:sz="4" w:space="0" w:color="auto"/>
            </w:tcBorders>
            <w:shd w:val="clear" w:color="auto" w:fill="auto"/>
            <w:noWrap/>
            <w:vAlign w:val="bottom"/>
          </w:tcPr>
          <w:p w14:paraId="3D57C01A"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800</w:t>
            </w:r>
          </w:p>
        </w:tc>
        <w:tc>
          <w:tcPr>
            <w:tcW w:w="1553" w:type="dxa"/>
            <w:tcBorders>
              <w:top w:val="nil"/>
              <w:left w:val="nil"/>
              <w:bottom w:val="single" w:sz="4" w:space="0" w:color="auto"/>
              <w:right w:val="single" w:sz="4" w:space="0" w:color="auto"/>
            </w:tcBorders>
            <w:shd w:val="clear" w:color="auto" w:fill="auto"/>
            <w:noWrap/>
            <w:vAlign w:val="bottom"/>
          </w:tcPr>
          <w:p w14:paraId="6A718AAC"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alibri" w:hAnsi="Calibri" w:cs="Calibri"/>
                <w:color w:val="000000"/>
                <w:sz w:val="22"/>
              </w:rPr>
              <w:t>60,60</w:t>
            </w:r>
          </w:p>
        </w:tc>
      </w:tr>
      <w:tr w:rsidR="00FD3719" w:rsidRPr="00DB0C78" w14:paraId="2992DDDB"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12304193"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PRW13</w:t>
            </w:r>
          </w:p>
        </w:tc>
        <w:tc>
          <w:tcPr>
            <w:tcW w:w="2836" w:type="dxa"/>
            <w:tcBorders>
              <w:top w:val="nil"/>
              <w:left w:val="nil"/>
              <w:bottom w:val="single" w:sz="4" w:space="0" w:color="auto"/>
              <w:right w:val="single" w:sz="4" w:space="0" w:color="auto"/>
            </w:tcBorders>
            <w:shd w:val="clear" w:color="auto" w:fill="auto"/>
            <w:noWrap/>
            <w:vAlign w:val="center"/>
          </w:tcPr>
          <w:p w14:paraId="60505ED8"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PRW14</w:t>
            </w:r>
          </w:p>
        </w:tc>
        <w:tc>
          <w:tcPr>
            <w:tcW w:w="1560" w:type="dxa"/>
            <w:tcBorders>
              <w:top w:val="nil"/>
              <w:left w:val="nil"/>
              <w:bottom w:val="single" w:sz="4" w:space="0" w:color="auto"/>
              <w:right w:val="single" w:sz="4" w:space="0" w:color="auto"/>
            </w:tcBorders>
            <w:shd w:val="clear" w:color="auto" w:fill="auto"/>
            <w:noWrap/>
            <w:vAlign w:val="bottom"/>
          </w:tcPr>
          <w:p w14:paraId="06537863"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800</w:t>
            </w:r>
          </w:p>
        </w:tc>
        <w:tc>
          <w:tcPr>
            <w:tcW w:w="1553" w:type="dxa"/>
            <w:tcBorders>
              <w:top w:val="nil"/>
              <w:left w:val="nil"/>
              <w:bottom w:val="single" w:sz="4" w:space="0" w:color="auto"/>
              <w:right w:val="single" w:sz="4" w:space="0" w:color="auto"/>
            </w:tcBorders>
            <w:shd w:val="clear" w:color="auto" w:fill="auto"/>
            <w:noWrap/>
            <w:vAlign w:val="bottom"/>
          </w:tcPr>
          <w:p w14:paraId="4B3E215E"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alibri" w:hAnsi="Calibri" w:cs="Calibri"/>
                <w:color w:val="000000"/>
                <w:sz w:val="22"/>
              </w:rPr>
              <w:t>59,60</w:t>
            </w:r>
          </w:p>
        </w:tc>
      </w:tr>
      <w:tr w:rsidR="00FD3719" w:rsidRPr="00DB0C78" w14:paraId="7422D46C"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0255D1B6"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PRW14</w:t>
            </w:r>
          </w:p>
        </w:tc>
        <w:tc>
          <w:tcPr>
            <w:tcW w:w="2836" w:type="dxa"/>
            <w:tcBorders>
              <w:top w:val="nil"/>
              <w:left w:val="nil"/>
              <w:bottom w:val="single" w:sz="4" w:space="0" w:color="auto"/>
              <w:right w:val="single" w:sz="4" w:space="0" w:color="auto"/>
            </w:tcBorders>
            <w:shd w:val="clear" w:color="auto" w:fill="auto"/>
            <w:noWrap/>
            <w:vAlign w:val="center"/>
          </w:tcPr>
          <w:p w14:paraId="315ADA9B"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PRW15</w:t>
            </w:r>
          </w:p>
        </w:tc>
        <w:tc>
          <w:tcPr>
            <w:tcW w:w="1560" w:type="dxa"/>
            <w:tcBorders>
              <w:top w:val="nil"/>
              <w:left w:val="nil"/>
              <w:bottom w:val="single" w:sz="4" w:space="0" w:color="auto"/>
              <w:right w:val="single" w:sz="4" w:space="0" w:color="auto"/>
            </w:tcBorders>
            <w:shd w:val="clear" w:color="auto" w:fill="auto"/>
            <w:noWrap/>
            <w:vAlign w:val="bottom"/>
          </w:tcPr>
          <w:p w14:paraId="05813B97"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800</w:t>
            </w:r>
          </w:p>
        </w:tc>
        <w:tc>
          <w:tcPr>
            <w:tcW w:w="1553" w:type="dxa"/>
            <w:tcBorders>
              <w:top w:val="nil"/>
              <w:left w:val="nil"/>
              <w:bottom w:val="single" w:sz="4" w:space="0" w:color="auto"/>
              <w:right w:val="single" w:sz="4" w:space="0" w:color="auto"/>
            </w:tcBorders>
            <w:shd w:val="clear" w:color="auto" w:fill="auto"/>
            <w:noWrap/>
            <w:vAlign w:val="bottom"/>
          </w:tcPr>
          <w:p w14:paraId="49D7BAB7"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alibri" w:hAnsi="Calibri" w:cs="Calibri"/>
                <w:color w:val="000000"/>
                <w:sz w:val="22"/>
              </w:rPr>
              <w:t>59,90</w:t>
            </w:r>
          </w:p>
        </w:tc>
      </w:tr>
      <w:tr w:rsidR="00FD3719" w:rsidRPr="00DB0C78" w14:paraId="124FE415" w14:textId="77777777" w:rsidTr="00D45D55">
        <w:trPr>
          <w:trHeight w:val="280"/>
          <w:jc w:val="center"/>
        </w:trPr>
        <w:tc>
          <w:tcPr>
            <w:tcW w:w="3396" w:type="dxa"/>
            <w:tcBorders>
              <w:top w:val="nil"/>
              <w:left w:val="single" w:sz="4" w:space="0" w:color="auto"/>
              <w:bottom w:val="nil"/>
              <w:right w:val="single" w:sz="4" w:space="0" w:color="auto"/>
            </w:tcBorders>
            <w:shd w:val="clear" w:color="auto" w:fill="auto"/>
            <w:noWrap/>
            <w:vAlign w:val="center"/>
          </w:tcPr>
          <w:p w14:paraId="773C1A2F"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PRW15</w:t>
            </w:r>
          </w:p>
        </w:tc>
        <w:tc>
          <w:tcPr>
            <w:tcW w:w="2836" w:type="dxa"/>
            <w:tcBorders>
              <w:top w:val="nil"/>
              <w:left w:val="nil"/>
              <w:bottom w:val="nil"/>
              <w:right w:val="single" w:sz="4" w:space="0" w:color="auto"/>
            </w:tcBorders>
            <w:shd w:val="clear" w:color="auto" w:fill="auto"/>
            <w:noWrap/>
            <w:vAlign w:val="center"/>
          </w:tcPr>
          <w:p w14:paraId="57C56D17"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PRW16</w:t>
            </w:r>
          </w:p>
        </w:tc>
        <w:tc>
          <w:tcPr>
            <w:tcW w:w="1560" w:type="dxa"/>
            <w:tcBorders>
              <w:top w:val="nil"/>
              <w:left w:val="nil"/>
              <w:bottom w:val="nil"/>
              <w:right w:val="single" w:sz="4" w:space="0" w:color="auto"/>
            </w:tcBorders>
            <w:shd w:val="clear" w:color="auto" w:fill="auto"/>
            <w:noWrap/>
            <w:vAlign w:val="bottom"/>
          </w:tcPr>
          <w:p w14:paraId="4BF6FA79"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800</w:t>
            </w:r>
          </w:p>
        </w:tc>
        <w:tc>
          <w:tcPr>
            <w:tcW w:w="1553" w:type="dxa"/>
            <w:tcBorders>
              <w:top w:val="nil"/>
              <w:left w:val="nil"/>
              <w:bottom w:val="nil"/>
              <w:right w:val="single" w:sz="4" w:space="0" w:color="auto"/>
            </w:tcBorders>
            <w:shd w:val="clear" w:color="auto" w:fill="auto"/>
            <w:noWrap/>
            <w:vAlign w:val="bottom"/>
          </w:tcPr>
          <w:p w14:paraId="5CF3DC1B"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alibri" w:hAnsi="Calibri" w:cs="Calibri"/>
                <w:color w:val="000000"/>
                <w:sz w:val="22"/>
              </w:rPr>
              <w:t>65,10</w:t>
            </w:r>
          </w:p>
        </w:tc>
      </w:tr>
      <w:tr w:rsidR="00FD3719" w:rsidRPr="00DB0C78" w14:paraId="264F3EAC" w14:textId="77777777" w:rsidTr="00D45D55">
        <w:trPr>
          <w:trHeight w:val="280"/>
          <w:jc w:val="center"/>
        </w:trPr>
        <w:tc>
          <w:tcPr>
            <w:tcW w:w="3396"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DEDBF2A"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PRW16</w:t>
            </w:r>
          </w:p>
        </w:tc>
        <w:tc>
          <w:tcPr>
            <w:tcW w:w="2836" w:type="dxa"/>
            <w:tcBorders>
              <w:top w:val="single" w:sz="8" w:space="0" w:color="auto"/>
              <w:left w:val="nil"/>
              <w:bottom w:val="single" w:sz="4" w:space="0" w:color="auto"/>
              <w:right w:val="single" w:sz="4" w:space="0" w:color="auto"/>
            </w:tcBorders>
            <w:shd w:val="clear" w:color="auto" w:fill="auto"/>
            <w:noWrap/>
            <w:vAlign w:val="center"/>
          </w:tcPr>
          <w:p w14:paraId="44CB7750"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PRW17</w:t>
            </w:r>
          </w:p>
        </w:tc>
        <w:tc>
          <w:tcPr>
            <w:tcW w:w="1560" w:type="dxa"/>
            <w:tcBorders>
              <w:top w:val="single" w:sz="8" w:space="0" w:color="auto"/>
              <w:left w:val="nil"/>
              <w:bottom w:val="single" w:sz="4" w:space="0" w:color="auto"/>
              <w:right w:val="single" w:sz="4" w:space="0" w:color="auto"/>
            </w:tcBorders>
            <w:shd w:val="clear" w:color="auto" w:fill="auto"/>
            <w:noWrap/>
            <w:vAlign w:val="bottom"/>
          </w:tcPr>
          <w:p w14:paraId="4CAD15B9"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single" w:sz="8" w:space="0" w:color="auto"/>
              <w:left w:val="nil"/>
              <w:bottom w:val="single" w:sz="4" w:space="0" w:color="auto"/>
              <w:right w:val="single" w:sz="4" w:space="0" w:color="auto"/>
            </w:tcBorders>
            <w:shd w:val="clear" w:color="auto" w:fill="auto"/>
            <w:noWrap/>
            <w:vAlign w:val="bottom"/>
          </w:tcPr>
          <w:p w14:paraId="272735FF"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alibri" w:hAnsi="Calibri" w:cs="Calibri"/>
                <w:color w:val="000000"/>
                <w:sz w:val="22"/>
              </w:rPr>
              <w:t>5,80</w:t>
            </w:r>
          </w:p>
        </w:tc>
      </w:tr>
      <w:tr w:rsidR="00FD3719" w:rsidRPr="00DB0C78" w14:paraId="7348616E"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49240774"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PRW17</w:t>
            </w:r>
          </w:p>
        </w:tc>
        <w:tc>
          <w:tcPr>
            <w:tcW w:w="2836" w:type="dxa"/>
            <w:tcBorders>
              <w:top w:val="nil"/>
              <w:left w:val="nil"/>
              <w:bottom w:val="single" w:sz="4" w:space="0" w:color="auto"/>
              <w:right w:val="single" w:sz="4" w:space="0" w:color="auto"/>
            </w:tcBorders>
            <w:shd w:val="clear" w:color="auto" w:fill="auto"/>
            <w:noWrap/>
            <w:vAlign w:val="center"/>
          </w:tcPr>
          <w:p w14:paraId="063EC51C"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PRW18</w:t>
            </w:r>
          </w:p>
        </w:tc>
        <w:tc>
          <w:tcPr>
            <w:tcW w:w="1560" w:type="dxa"/>
            <w:tcBorders>
              <w:top w:val="nil"/>
              <w:left w:val="nil"/>
              <w:bottom w:val="single" w:sz="4" w:space="0" w:color="auto"/>
              <w:right w:val="single" w:sz="4" w:space="0" w:color="auto"/>
            </w:tcBorders>
            <w:shd w:val="clear" w:color="auto" w:fill="auto"/>
            <w:noWrap/>
            <w:vAlign w:val="bottom"/>
          </w:tcPr>
          <w:p w14:paraId="311C8017"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2D6ABFAF" w14:textId="77777777" w:rsidR="00FD3719" w:rsidRPr="00FA6087" w:rsidRDefault="00FD3719" w:rsidP="00D45D55">
            <w:pPr>
              <w:spacing w:line="276" w:lineRule="auto"/>
              <w:jc w:val="center"/>
              <w:rPr>
                <w:rFonts w:ascii="Czcionka tekstu podstawowego" w:hAnsi="Czcionka tekstu podstawowego"/>
                <w:color w:val="000000"/>
                <w:sz w:val="22"/>
              </w:rPr>
            </w:pPr>
            <w:r w:rsidRPr="00FA6087">
              <w:rPr>
                <w:rFonts w:ascii="Calibri" w:hAnsi="Calibri" w:cs="Calibri"/>
                <w:color w:val="000000"/>
                <w:sz w:val="22"/>
              </w:rPr>
              <w:t>49,90</w:t>
            </w:r>
          </w:p>
        </w:tc>
      </w:tr>
      <w:tr w:rsidR="00FD3719" w:rsidRPr="00DB0C78" w14:paraId="0B32DFBE"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ACEB664"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PRW18</w:t>
            </w:r>
          </w:p>
        </w:tc>
        <w:tc>
          <w:tcPr>
            <w:tcW w:w="2836" w:type="dxa"/>
            <w:tcBorders>
              <w:top w:val="nil"/>
              <w:left w:val="nil"/>
              <w:bottom w:val="single" w:sz="4" w:space="0" w:color="auto"/>
              <w:right w:val="single" w:sz="4" w:space="0" w:color="auto"/>
            </w:tcBorders>
            <w:shd w:val="clear" w:color="auto" w:fill="auto"/>
            <w:noWrap/>
            <w:vAlign w:val="center"/>
          </w:tcPr>
          <w:p w14:paraId="2737F6DE"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PRW19</w:t>
            </w:r>
          </w:p>
        </w:tc>
        <w:tc>
          <w:tcPr>
            <w:tcW w:w="1560" w:type="dxa"/>
            <w:tcBorders>
              <w:top w:val="nil"/>
              <w:left w:val="nil"/>
              <w:bottom w:val="single" w:sz="4" w:space="0" w:color="auto"/>
              <w:right w:val="single" w:sz="4" w:space="0" w:color="auto"/>
            </w:tcBorders>
            <w:shd w:val="clear" w:color="auto" w:fill="auto"/>
            <w:noWrap/>
            <w:vAlign w:val="bottom"/>
          </w:tcPr>
          <w:p w14:paraId="290662A4"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7502E5B2"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64,40</w:t>
            </w:r>
          </w:p>
        </w:tc>
      </w:tr>
      <w:tr w:rsidR="00FD3719" w:rsidRPr="00DB0C78" w14:paraId="5342EC30"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9BE3C16"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PRW19</w:t>
            </w:r>
          </w:p>
        </w:tc>
        <w:tc>
          <w:tcPr>
            <w:tcW w:w="2836" w:type="dxa"/>
            <w:tcBorders>
              <w:top w:val="nil"/>
              <w:left w:val="nil"/>
              <w:bottom w:val="single" w:sz="4" w:space="0" w:color="auto"/>
              <w:right w:val="single" w:sz="4" w:space="0" w:color="auto"/>
            </w:tcBorders>
            <w:shd w:val="clear" w:color="auto" w:fill="auto"/>
            <w:noWrap/>
            <w:vAlign w:val="center"/>
          </w:tcPr>
          <w:p w14:paraId="5213FD72"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PRW20</w:t>
            </w:r>
          </w:p>
        </w:tc>
        <w:tc>
          <w:tcPr>
            <w:tcW w:w="1560" w:type="dxa"/>
            <w:tcBorders>
              <w:top w:val="nil"/>
              <w:left w:val="nil"/>
              <w:bottom w:val="single" w:sz="4" w:space="0" w:color="auto"/>
              <w:right w:val="single" w:sz="4" w:space="0" w:color="auto"/>
            </w:tcBorders>
            <w:shd w:val="clear" w:color="auto" w:fill="auto"/>
            <w:noWrap/>
            <w:vAlign w:val="bottom"/>
          </w:tcPr>
          <w:p w14:paraId="63EED601"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5C94CB2A"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46,30</w:t>
            </w:r>
          </w:p>
        </w:tc>
      </w:tr>
      <w:tr w:rsidR="00FD3719" w:rsidRPr="00DB0C78" w14:paraId="7EEDB60B"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496BD6C9"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PRW20</w:t>
            </w:r>
          </w:p>
        </w:tc>
        <w:tc>
          <w:tcPr>
            <w:tcW w:w="2836" w:type="dxa"/>
            <w:tcBorders>
              <w:top w:val="nil"/>
              <w:left w:val="nil"/>
              <w:bottom w:val="single" w:sz="4" w:space="0" w:color="auto"/>
              <w:right w:val="single" w:sz="4" w:space="0" w:color="auto"/>
            </w:tcBorders>
            <w:shd w:val="clear" w:color="auto" w:fill="auto"/>
            <w:noWrap/>
            <w:vAlign w:val="center"/>
          </w:tcPr>
          <w:p w14:paraId="491BC5B2"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PRW21</w:t>
            </w:r>
          </w:p>
        </w:tc>
        <w:tc>
          <w:tcPr>
            <w:tcW w:w="1560" w:type="dxa"/>
            <w:tcBorders>
              <w:top w:val="nil"/>
              <w:left w:val="nil"/>
              <w:bottom w:val="single" w:sz="4" w:space="0" w:color="auto"/>
              <w:right w:val="single" w:sz="4" w:space="0" w:color="auto"/>
            </w:tcBorders>
            <w:shd w:val="clear" w:color="auto" w:fill="auto"/>
            <w:noWrap/>
            <w:vAlign w:val="bottom"/>
          </w:tcPr>
          <w:p w14:paraId="497C0DFD"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373171F6"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38,30</w:t>
            </w:r>
          </w:p>
        </w:tc>
      </w:tr>
      <w:tr w:rsidR="00FD3719" w:rsidRPr="00DB0C78" w14:paraId="5E1DAD24"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006DAF5F"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PRW21</w:t>
            </w:r>
          </w:p>
        </w:tc>
        <w:tc>
          <w:tcPr>
            <w:tcW w:w="2836" w:type="dxa"/>
            <w:tcBorders>
              <w:top w:val="nil"/>
              <w:left w:val="nil"/>
              <w:bottom w:val="single" w:sz="4" w:space="0" w:color="auto"/>
              <w:right w:val="single" w:sz="4" w:space="0" w:color="auto"/>
            </w:tcBorders>
            <w:shd w:val="clear" w:color="auto" w:fill="auto"/>
            <w:noWrap/>
            <w:vAlign w:val="center"/>
          </w:tcPr>
          <w:p w14:paraId="0AED8E3B"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PRW22</w:t>
            </w:r>
          </w:p>
        </w:tc>
        <w:tc>
          <w:tcPr>
            <w:tcW w:w="1560" w:type="dxa"/>
            <w:tcBorders>
              <w:top w:val="nil"/>
              <w:left w:val="nil"/>
              <w:bottom w:val="single" w:sz="4" w:space="0" w:color="auto"/>
              <w:right w:val="single" w:sz="4" w:space="0" w:color="auto"/>
            </w:tcBorders>
            <w:shd w:val="clear" w:color="auto" w:fill="auto"/>
            <w:noWrap/>
            <w:vAlign w:val="bottom"/>
          </w:tcPr>
          <w:p w14:paraId="5676222F"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0D0A459F"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53,60</w:t>
            </w:r>
          </w:p>
        </w:tc>
      </w:tr>
      <w:tr w:rsidR="00FD3719" w:rsidRPr="00DB0C78" w14:paraId="18779C61"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38829C0"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PRW22</w:t>
            </w:r>
          </w:p>
        </w:tc>
        <w:tc>
          <w:tcPr>
            <w:tcW w:w="2836" w:type="dxa"/>
            <w:tcBorders>
              <w:top w:val="nil"/>
              <w:left w:val="nil"/>
              <w:bottom w:val="single" w:sz="4" w:space="0" w:color="auto"/>
              <w:right w:val="single" w:sz="4" w:space="0" w:color="auto"/>
            </w:tcBorders>
            <w:shd w:val="clear" w:color="auto" w:fill="auto"/>
            <w:noWrap/>
            <w:vAlign w:val="center"/>
          </w:tcPr>
          <w:p w14:paraId="09B68544"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PRW23</w:t>
            </w:r>
          </w:p>
        </w:tc>
        <w:tc>
          <w:tcPr>
            <w:tcW w:w="1560" w:type="dxa"/>
            <w:tcBorders>
              <w:top w:val="nil"/>
              <w:left w:val="nil"/>
              <w:bottom w:val="single" w:sz="4" w:space="0" w:color="auto"/>
              <w:right w:val="single" w:sz="4" w:space="0" w:color="auto"/>
            </w:tcBorders>
            <w:shd w:val="clear" w:color="auto" w:fill="auto"/>
            <w:noWrap/>
            <w:vAlign w:val="bottom"/>
          </w:tcPr>
          <w:p w14:paraId="3A23455D"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7628DB72"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58,30</w:t>
            </w:r>
          </w:p>
        </w:tc>
      </w:tr>
      <w:tr w:rsidR="00FD3719" w:rsidRPr="00DB0C78" w14:paraId="4D177AF0"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FB6E15F"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PRW23</w:t>
            </w:r>
          </w:p>
        </w:tc>
        <w:tc>
          <w:tcPr>
            <w:tcW w:w="2836" w:type="dxa"/>
            <w:tcBorders>
              <w:top w:val="nil"/>
              <w:left w:val="nil"/>
              <w:bottom w:val="single" w:sz="4" w:space="0" w:color="auto"/>
              <w:right w:val="single" w:sz="4" w:space="0" w:color="auto"/>
            </w:tcBorders>
            <w:shd w:val="clear" w:color="auto" w:fill="auto"/>
            <w:noWrap/>
            <w:vAlign w:val="center"/>
          </w:tcPr>
          <w:p w14:paraId="65F0D2D3"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PRW24</w:t>
            </w:r>
          </w:p>
        </w:tc>
        <w:tc>
          <w:tcPr>
            <w:tcW w:w="1560" w:type="dxa"/>
            <w:tcBorders>
              <w:top w:val="nil"/>
              <w:left w:val="nil"/>
              <w:bottom w:val="single" w:sz="4" w:space="0" w:color="auto"/>
              <w:right w:val="single" w:sz="4" w:space="0" w:color="auto"/>
            </w:tcBorders>
            <w:shd w:val="clear" w:color="auto" w:fill="auto"/>
            <w:noWrap/>
            <w:vAlign w:val="bottom"/>
          </w:tcPr>
          <w:p w14:paraId="62D4D645"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1A2D0B4E"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46,90</w:t>
            </w:r>
          </w:p>
        </w:tc>
      </w:tr>
      <w:tr w:rsidR="00FD3719" w:rsidRPr="00DB0C78" w14:paraId="72935783"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18D42D98"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PRW24</w:t>
            </w:r>
          </w:p>
        </w:tc>
        <w:tc>
          <w:tcPr>
            <w:tcW w:w="2836" w:type="dxa"/>
            <w:tcBorders>
              <w:top w:val="nil"/>
              <w:left w:val="nil"/>
              <w:bottom w:val="single" w:sz="4" w:space="0" w:color="auto"/>
              <w:right w:val="single" w:sz="4" w:space="0" w:color="auto"/>
            </w:tcBorders>
            <w:shd w:val="clear" w:color="auto" w:fill="auto"/>
            <w:noWrap/>
            <w:vAlign w:val="center"/>
          </w:tcPr>
          <w:p w14:paraId="1EE5E2FB"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PRW25</w:t>
            </w:r>
          </w:p>
        </w:tc>
        <w:tc>
          <w:tcPr>
            <w:tcW w:w="1560" w:type="dxa"/>
            <w:tcBorders>
              <w:top w:val="nil"/>
              <w:left w:val="nil"/>
              <w:bottom w:val="single" w:sz="4" w:space="0" w:color="auto"/>
              <w:right w:val="single" w:sz="4" w:space="0" w:color="auto"/>
            </w:tcBorders>
            <w:shd w:val="clear" w:color="auto" w:fill="auto"/>
            <w:noWrap/>
            <w:vAlign w:val="bottom"/>
          </w:tcPr>
          <w:p w14:paraId="74418AF3"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117C8F55"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51,70</w:t>
            </w:r>
          </w:p>
        </w:tc>
      </w:tr>
      <w:tr w:rsidR="00FD3719" w:rsidRPr="00DB0C78" w14:paraId="208838C7"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1991402B"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PRW25</w:t>
            </w:r>
          </w:p>
        </w:tc>
        <w:tc>
          <w:tcPr>
            <w:tcW w:w="2836" w:type="dxa"/>
            <w:tcBorders>
              <w:top w:val="nil"/>
              <w:left w:val="nil"/>
              <w:bottom w:val="single" w:sz="4" w:space="0" w:color="auto"/>
              <w:right w:val="single" w:sz="4" w:space="0" w:color="auto"/>
            </w:tcBorders>
            <w:shd w:val="clear" w:color="auto" w:fill="auto"/>
            <w:noWrap/>
            <w:vAlign w:val="center"/>
          </w:tcPr>
          <w:p w14:paraId="74576398"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PRW27</w:t>
            </w:r>
          </w:p>
        </w:tc>
        <w:tc>
          <w:tcPr>
            <w:tcW w:w="1560" w:type="dxa"/>
            <w:tcBorders>
              <w:top w:val="nil"/>
              <w:left w:val="nil"/>
              <w:bottom w:val="single" w:sz="4" w:space="0" w:color="auto"/>
              <w:right w:val="single" w:sz="4" w:space="0" w:color="auto"/>
            </w:tcBorders>
            <w:shd w:val="clear" w:color="auto" w:fill="auto"/>
            <w:noWrap/>
            <w:vAlign w:val="bottom"/>
          </w:tcPr>
          <w:p w14:paraId="5794C457"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013D1CD8"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59,70</w:t>
            </w:r>
          </w:p>
        </w:tc>
      </w:tr>
      <w:tr w:rsidR="00FD3719" w:rsidRPr="00DB0C78" w14:paraId="4C2914A9"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24F6E783"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PRW27</w:t>
            </w:r>
          </w:p>
        </w:tc>
        <w:tc>
          <w:tcPr>
            <w:tcW w:w="2836" w:type="dxa"/>
            <w:tcBorders>
              <w:top w:val="nil"/>
              <w:left w:val="nil"/>
              <w:bottom w:val="single" w:sz="4" w:space="0" w:color="auto"/>
              <w:right w:val="single" w:sz="4" w:space="0" w:color="auto"/>
            </w:tcBorders>
            <w:shd w:val="clear" w:color="auto" w:fill="auto"/>
            <w:noWrap/>
            <w:vAlign w:val="center"/>
          </w:tcPr>
          <w:p w14:paraId="2F1C5AEE"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PRW28</w:t>
            </w:r>
          </w:p>
        </w:tc>
        <w:tc>
          <w:tcPr>
            <w:tcW w:w="1560" w:type="dxa"/>
            <w:tcBorders>
              <w:top w:val="nil"/>
              <w:left w:val="nil"/>
              <w:bottom w:val="single" w:sz="4" w:space="0" w:color="auto"/>
              <w:right w:val="single" w:sz="4" w:space="0" w:color="auto"/>
            </w:tcBorders>
            <w:shd w:val="clear" w:color="auto" w:fill="auto"/>
            <w:noWrap/>
            <w:vAlign w:val="bottom"/>
          </w:tcPr>
          <w:p w14:paraId="6DD91F7B"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3D99B106"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60,50</w:t>
            </w:r>
          </w:p>
        </w:tc>
      </w:tr>
      <w:tr w:rsidR="00FD3719" w:rsidRPr="00DB0C78" w14:paraId="7C115716"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5F0A7D4C"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PRW28</w:t>
            </w:r>
          </w:p>
        </w:tc>
        <w:tc>
          <w:tcPr>
            <w:tcW w:w="2836" w:type="dxa"/>
            <w:tcBorders>
              <w:top w:val="nil"/>
              <w:left w:val="nil"/>
              <w:bottom w:val="single" w:sz="4" w:space="0" w:color="auto"/>
              <w:right w:val="single" w:sz="4" w:space="0" w:color="auto"/>
            </w:tcBorders>
            <w:shd w:val="clear" w:color="auto" w:fill="auto"/>
            <w:noWrap/>
            <w:vAlign w:val="center"/>
          </w:tcPr>
          <w:p w14:paraId="3075A7A6"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PRW29</w:t>
            </w:r>
          </w:p>
        </w:tc>
        <w:tc>
          <w:tcPr>
            <w:tcW w:w="1560" w:type="dxa"/>
            <w:tcBorders>
              <w:top w:val="nil"/>
              <w:left w:val="nil"/>
              <w:bottom w:val="single" w:sz="4" w:space="0" w:color="auto"/>
              <w:right w:val="single" w:sz="4" w:space="0" w:color="auto"/>
            </w:tcBorders>
            <w:shd w:val="clear" w:color="auto" w:fill="auto"/>
            <w:noWrap/>
            <w:vAlign w:val="bottom"/>
          </w:tcPr>
          <w:p w14:paraId="2CAD5962"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114AC26C"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59,20</w:t>
            </w:r>
          </w:p>
        </w:tc>
      </w:tr>
      <w:tr w:rsidR="00FD3719" w:rsidRPr="00DB0C78" w14:paraId="0094E776"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4046ED7D"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PRW29</w:t>
            </w:r>
          </w:p>
        </w:tc>
        <w:tc>
          <w:tcPr>
            <w:tcW w:w="2836" w:type="dxa"/>
            <w:tcBorders>
              <w:top w:val="nil"/>
              <w:left w:val="nil"/>
              <w:bottom w:val="single" w:sz="4" w:space="0" w:color="auto"/>
              <w:right w:val="single" w:sz="4" w:space="0" w:color="auto"/>
            </w:tcBorders>
            <w:shd w:val="clear" w:color="auto" w:fill="auto"/>
            <w:noWrap/>
            <w:vAlign w:val="center"/>
          </w:tcPr>
          <w:p w14:paraId="7C11B00B"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PRW30</w:t>
            </w:r>
          </w:p>
        </w:tc>
        <w:tc>
          <w:tcPr>
            <w:tcW w:w="1560" w:type="dxa"/>
            <w:tcBorders>
              <w:top w:val="nil"/>
              <w:left w:val="nil"/>
              <w:bottom w:val="single" w:sz="4" w:space="0" w:color="auto"/>
              <w:right w:val="single" w:sz="4" w:space="0" w:color="auto"/>
            </w:tcBorders>
            <w:shd w:val="clear" w:color="auto" w:fill="auto"/>
            <w:noWrap/>
            <w:vAlign w:val="bottom"/>
          </w:tcPr>
          <w:p w14:paraId="4D9B9BD1"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65B58AA6"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57,40</w:t>
            </w:r>
          </w:p>
        </w:tc>
      </w:tr>
      <w:tr w:rsidR="00FD3719" w:rsidRPr="00DB0C78" w14:paraId="49AA194B" w14:textId="77777777" w:rsidTr="006A2CC6">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6B805595"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PRW30</w:t>
            </w:r>
          </w:p>
        </w:tc>
        <w:tc>
          <w:tcPr>
            <w:tcW w:w="2836" w:type="dxa"/>
            <w:tcBorders>
              <w:top w:val="nil"/>
              <w:left w:val="nil"/>
              <w:bottom w:val="single" w:sz="4" w:space="0" w:color="auto"/>
              <w:right w:val="single" w:sz="4" w:space="0" w:color="auto"/>
            </w:tcBorders>
            <w:shd w:val="clear" w:color="auto" w:fill="auto"/>
            <w:noWrap/>
            <w:vAlign w:val="center"/>
          </w:tcPr>
          <w:p w14:paraId="35602C6B"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PRW31</w:t>
            </w:r>
          </w:p>
        </w:tc>
        <w:tc>
          <w:tcPr>
            <w:tcW w:w="1560" w:type="dxa"/>
            <w:tcBorders>
              <w:top w:val="nil"/>
              <w:left w:val="nil"/>
              <w:bottom w:val="single" w:sz="4" w:space="0" w:color="auto"/>
              <w:right w:val="single" w:sz="4" w:space="0" w:color="auto"/>
            </w:tcBorders>
            <w:shd w:val="clear" w:color="auto" w:fill="auto"/>
            <w:noWrap/>
            <w:vAlign w:val="bottom"/>
          </w:tcPr>
          <w:p w14:paraId="4594CA7B"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7828A0B4"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43,10</w:t>
            </w:r>
          </w:p>
        </w:tc>
      </w:tr>
      <w:tr w:rsidR="00FD3719" w:rsidRPr="00DB0C78" w14:paraId="5CF91277" w14:textId="77777777" w:rsidTr="006A2CC6">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92E7C"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PRW31</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18991587"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PRW32</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43DBA4A6"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5C484E84"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40,60</w:t>
            </w:r>
          </w:p>
        </w:tc>
      </w:tr>
      <w:tr w:rsidR="00FD3719" w:rsidRPr="00DB0C78" w14:paraId="6B017AB4" w14:textId="77777777" w:rsidTr="00FD3719">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64A60"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PRW32</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55A03B56"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PRW33</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7F1132BF"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51D4C7CA"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64,10</w:t>
            </w:r>
          </w:p>
        </w:tc>
      </w:tr>
      <w:tr w:rsidR="00FD3719" w:rsidRPr="00DB0C78" w14:paraId="61E54798"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2CD41EE"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lastRenderedPageBreak/>
              <w:t>PRW33</w:t>
            </w:r>
          </w:p>
        </w:tc>
        <w:tc>
          <w:tcPr>
            <w:tcW w:w="2836" w:type="dxa"/>
            <w:tcBorders>
              <w:top w:val="nil"/>
              <w:left w:val="nil"/>
              <w:bottom w:val="single" w:sz="4" w:space="0" w:color="auto"/>
              <w:right w:val="single" w:sz="4" w:space="0" w:color="auto"/>
            </w:tcBorders>
            <w:shd w:val="clear" w:color="auto" w:fill="auto"/>
            <w:noWrap/>
            <w:vAlign w:val="center"/>
          </w:tcPr>
          <w:p w14:paraId="076708BA"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PRW34</w:t>
            </w:r>
          </w:p>
        </w:tc>
        <w:tc>
          <w:tcPr>
            <w:tcW w:w="1560" w:type="dxa"/>
            <w:tcBorders>
              <w:top w:val="nil"/>
              <w:left w:val="nil"/>
              <w:bottom w:val="single" w:sz="4" w:space="0" w:color="auto"/>
              <w:right w:val="single" w:sz="4" w:space="0" w:color="auto"/>
            </w:tcBorders>
            <w:shd w:val="clear" w:color="auto" w:fill="auto"/>
            <w:noWrap/>
            <w:vAlign w:val="bottom"/>
          </w:tcPr>
          <w:p w14:paraId="16C68311"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589EDF31"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64,70</w:t>
            </w:r>
          </w:p>
        </w:tc>
      </w:tr>
      <w:tr w:rsidR="00FD3719" w:rsidRPr="00DB0C78" w14:paraId="49BE4029"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3F88888"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PRW34</w:t>
            </w:r>
          </w:p>
        </w:tc>
        <w:tc>
          <w:tcPr>
            <w:tcW w:w="2836" w:type="dxa"/>
            <w:tcBorders>
              <w:top w:val="nil"/>
              <w:left w:val="nil"/>
              <w:bottom w:val="single" w:sz="4" w:space="0" w:color="auto"/>
              <w:right w:val="single" w:sz="4" w:space="0" w:color="auto"/>
            </w:tcBorders>
            <w:shd w:val="clear" w:color="auto" w:fill="auto"/>
            <w:noWrap/>
            <w:vAlign w:val="center"/>
          </w:tcPr>
          <w:p w14:paraId="609A9BFA"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PRW35</w:t>
            </w:r>
          </w:p>
        </w:tc>
        <w:tc>
          <w:tcPr>
            <w:tcW w:w="1560" w:type="dxa"/>
            <w:tcBorders>
              <w:top w:val="nil"/>
              <w:left w:val="nil"/>
              <w:bottom w:val="single" w:sz="4" w:space="0" w:color="auto"/>
              <w:right w:val="single" w:sz="4" w:space="0" w:color="auto"/>
            </w:tcBorders>
            <w:shd w:val="clear" w:color="auto" w:fill="auto"/>
            <w:noWrap/>
            <w:vAlign w:val="bottom"/>
          </w:tcPr>
          <w:p w14:paraId="265EA61B"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4" w:space="0" w:color="auto"/>
              <w:right w:val="single" w:sz="4" w:space="0" w:color="auto"/>
            </w:tcBorders>
            <w:shd w:val="clear" w:color="auto" w:fill="auto"/>
            <w:noWrap/>
            <w:vAlign w:val="bottom"/>
          </w:tcPr>
          <w:p w14:paraId="18171CF2"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31,00</w:t>
            </w:r>
          </w:p>
        </w:tc>
      </w:tr>
      <w:tr w:rsidR="00FD3719" w:rsidRPr="00DB0C78" w14:paraId="4FBC84A8" w14:textId="77777777" w:rsidTr="00D45D55">
        <w:trPr>
          <w:trHeight w:val="280"/>
          <w:jc w:val="center"/>
        </w:trPr>
        <w:tc>
          <w:tcPr>
            <w:tcW w:w="3396" w:type="dxa"/>
            <w:tcBorders>
              <w:top w:val="nil"/>
              <w:left w:val="single" w:sz="4" w:space="0" w:color="auto"/>
              <w:bottom w:val="single" w:sz="8" w:space="0" w:color="auto"/>
              <w:right w:val="single" w:sz="4" w:space="0" w:color="auto"/>
            </w:tcBorders>
            <w:shd w:val="clear" w:color="auto" w:fill="auto"/>
            <w:noWrap/>
            <w:vAlign w:val="center"/>
          </w:tcPr>
          <w:p w14:paraId="22B05357"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PRW35</w:t>
            </w:r>
          </w:p>
        </w:tc>
        <w:tc>
          <w:tcPr>
            <w:tcW w:w="2836" w:type="dxa"/>
            <w:tcBorders>
              <w:top w:val="nil"/>
              <w:left w:val="nil"/>
              <w:bottom w:val="single" w:sz="8" w:space="0" w:color="auto"/>
              <w:right w:val="single" w:sz="4" w:space="0" w:color="auto"/>
            </w:tcBorders>
            <w:shd w:val="clear" w:color="auto" w:fill="auto"/>
            <w:noWrap/>
            <w:vAlign w:val="center"/>
          </w:tcPr>
          <w:p w14:paraId="617A0067"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PRW36</w:t>
            </w:r>
          </w:p>
        </w:tc>
        <w:tc>
          <w:tcPr>
            <w:tcW w:w="1560" w:type="dxa"/>
            <w:tcBorders>
              <w:top w:val="nil"/>
              <w:left w:val="nil"/>
              <w:bottom w:val="single" w:sz="8" w:space="0" w:color="auto"/>
              <w:right w:val="single" w:sz="4" w:space="0" w:color="auto"/>
            </w:tcBorders>
            <w:shd w:val="clear" w:color="auto" w:fill="auto"/>
            <w:noWrap/>
            <w:vAlign w:val="bottom"/>
          </w:tcPr>
          <w:p w14:paraId="206E5A6B"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600</w:t>
            </w:r>
          </w:p>
        </w:tc>
        <w:tc>
          <w:tcPr>
            <w:tcW w:w="1553" w:type="dxa"/>
            <w:tcBorders>
              <w:top w:val="nil"/>
              <w:left w:val="nil"/>
              <w:bottom w:val="single" w:sz="8" w:space="0" w:color="auto"/>
              <w:right w:val="single" w:sz="4" w:space="0" w:color="auto"/>
            </w:tcBorders>
            <w:shd w:val="clear" w:color="auto" w:fill="auto"/>
            <w:noWrap/>
            <w:vAlign w:val="bottom"/>
          </w:tcPr>
          <w:p w14:paraId="448F7D08"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55,90</w:t>
            </w:r>
          </w:p>
        </w:tc>
      </w:tr>
      <w:tr w:rsidR="00FD3719" w:rsidRPr="00DB0C78" w14:paraId="639D3D35"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0E39F853"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PRW36</w:t>
            </w:r>
          </w:p>
        </w:tc>
        <w:tc>
          <w:tcPr>
            <w:tcW w:w="2836" w:type="dxa"/>
            <w:tcBorders>
              <w:top w:val="nil"/>
              <w:left w:val="nil"/>
              <w:bottom w:val="single" w:sz="4" w:space="0" w:color="auto"/>
              <w:right w:val="single" w:sz="4" w:space="0" w:color="auto"/>
            </w:tcBorders>
            <w:shd w:val="clear" w:color="auto" w:fill="auto"/>
            <w:noWrap/>
            <w:vAlign w:val="center"/>
          </w:tcPr>
          <w:p w14:paraId="60F85314"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PRW37</w:t>
            </w:r>
          </w:p>
        </w:tc>
        <w:tc>
          <w:tcPr>
            <w:tcW w:w="1560" w:type="dxa"/>
            <w:tcBorders>
              <w:top w:val="nil"/>
              <w:left w:val="nil"/>
              <w:bottom w:val="single" w:sz="4" w:space="0" w:color="auto"/>
              <w:right w:val="single" w:sz="4" w:space="0" w:color="auto"/>
            </w:tcBorders>
            <w:shd w:val="clear" w:color="auto" w:fill="auto"/>
            <w:noWrap/>
            <w:vAlign w:val="bottom"/>
          </w:tcPr>
          <w:p w14:paraId="319818AF"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500</w:t>
            </w:r>
          </w:p>
        </w:tc>
        <w:tc>
          <w:tcPr>
            <w:tcW w:w="1553" w:type="dxa"/>
            <w:tcBorders>
              <w:top w:val="nil"/>
              <w:left w:val="nil"/>
              <w:bottom w:val="single" w:sz="4" w:space="0" w:color="auto"/>
              <w:right w:val="single" w:sz="4" w:space="0" w:color="auto"/>
            </w:tcBorders>
            <w:shd w:val="clear" w:color="auto" w:fill="auto"/>
            <w:noWrap/>
            <w:vAlign w:val="bottom"/>
          </w:tcPr>
          <w:p w14:paraId="32F7B310"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60,90</w:t>
            </w:r>
          </w:p>
        </w:tc>
      </w:tr>
      <w:tr w:rsidR="00FD3719" w:rsidRPr="00DB0C78" w14:paraId="60061366"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224216A3"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PRW37</w:t>
            </w:r>
          </w:p>
        </w:tc>
        <w:tc>
          <w:tcPr>
            <w:tcW w:w="2836" w:type="dxa"/>
            <w:tcBorders>
              <w:top w:val="nil"/>
              <w:left w:val="nil"/>
              <w:bottom w:val="single" w:sz="4" w:space="0" w:color="auto"/>
              <w:right w:val="single" w:sz="4" w:space="0" w:color="auto"/>
            </w:tcBorders>
            <w:shd w:val="clear" w:color="auto" w:fill="auto"/>
            <w:noWrap/>
            <w:vAlign w:val="center"/>
          </w:tcPr>
          <w:p w14:paraId="5C6B32C5"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PRW38</w:t>
            </w:r>
          </w:p>
        </w:tc>
        <w:tc>
          <w:tcPr>
            <w:tcW w:w="1560" w:type="dxa"/>
            <w:tcBorders>
              <w:top w:val="nil"/>
              <w:left w:val="nil"/>
              <w:bottom w:val="single" w:sz="4" w:space="0" w:color="auto"/>
              <w:right w:val="single" w:sz="4" w:space="0" w:color="auto"/>
            </w:tcBorders>
            <w:shd w:val="clear" w:color="auto" w:fill="auto"/>
            <w:noWrap/>
            <w:vAlign w:val="bottom"/>
          </w:tcPr>
          <w:p w14:paraId="17879B51"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500</w:t>
            </w:r>
          </w:p>
        </w:tc>
        <w:tc>
          <w:tcPr>
            <w:tcW w:w="1553" w:type="dxa"/>
            <w:tcBorders>
              <w:top w:val="nil"/>
              <w:left w:val="nil"/>
              <w:bottom w:val="single" w:sz="4" w:space="0" w:color="auto"/>
              <w:right w:val="single" w:sz="4" w:space="0" w:color="auto"/>
            </w:tcBorders>
            <w:shd w:val="clear" w:color="auto" w:fill="auto"/>
            <w:noWrap/>
            <w:vAlign w:val="bottom"/>
          </w:tcPr>
          <w:p w14:paraId="485E2D8B"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58,40</w:t>
            </w:r>
          </w:p>
        </w:tc>
      </w:tr>
      <w:tr w:rsidR="00FD3719" w:rsidRPr="00DB0C78" w14:paraId="0B17FB90"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30B17"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PRW38</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D65CC"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700EE"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B5851"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65,30</w:t>
            </w:r>
          </w:p>
        </w:tc>
      </w:tr>
      <w:tr w:rsidR="00FD3719" w:rsidRPr="00DB0C78" w14:paraId="746DE919"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A7883"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PRW39</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3C8E1215"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PRW40</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315876F6"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29D89236"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45,20</w:t>
            </w:r>
          </w:p>
        </w:tc>
      </w:tr>
      <w:tr w:rsidR="00FD3719" w:rsidRPr="00DB0C78" w14:paraId="43CBF472"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79448DD"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PRW40</w:t>
            </w:r>
          </w:p>
        </w:tc>
        <w:tc>
          <w:tcPr>
            <w:tcW w:w="2836" w:type="dxa"/>
            <w:tcBorders>
              <w:top w:val="nil"/>
              <w:left w:val="nil"/>
              <w:bottom w:val="single" w:sz="4" w:space="0" w:color="auto"/>
              <w:right w:val="single" w:sz="4" w:space="0" w:color="auto"/>
            </w:tcBorders>
            <w:shd w:val="clear" w:color="auto" w:fill="auto"/>
            <w:noWrap/>
            <w:vAlign w:val="center"/>
          </w:tcPr>
          <w:p w14:paraId="4EBC0599"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PRW41</w:t>
            </w:r>
          </w:p>
        </w:tc>
        <w:tc>
          <w:tcPr>
            <w:tcW w:w="1560" w:type="dxa"/>
            <w:tcBorders>
              <w:top w:val="nil"/>
              <w:left w:val="nil"/>
              <w:bottom w:val="single" w:sz="4" w:space="0" w:color="auto"/>
              <w:right w:val="single" w:sz="4" w:space="0" w:color="auto"/>
            </w:tcBorders>
            <w:shd w:val="clear" w:color="auto" w:fill="auto"/>
            <w:noWrap/>
            <w:vAlign w:val="bottom"/>
          </w:tcPr>
          <w:p w14:paraId="1E2FAB15"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500</w:t>
            </w:r>
          </w:p>
        </w:tc>
        <w:tc>
          <w:tcPr>
            <w:tcW w:w="1553" w:type="dxa"/>
            <w:tcBorders>
              <w:top w:val="nil"/>
              <w:left w:val="nil"/>
              <w:bottom w:val="single" w:sz="4" w:space="0" w:color="auto"/>
              <w:right w:val="single" w:sz="4" w:space="0" w:color="auto"/>
            </w:tcBorders>
            <w:shd w:val="clear" w:color="auto" w:fill="auto"/>
            <w:noWrap/>
            <w:vAlign w:val="bottom"/>
          </w:tcPr>
          <w:p w14:paraId="25C2F8B5"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70,60</w:t>
            </w:r>
          </w:p>
        </w:tc>
      </w:tr>
      <w:tr w:rsidR="00FD3719" w:rsidRPr="00DB0C78" w14:paraId="0B92AC6B"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D9834"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PRW41</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4174ADC0"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 xml:space="preserve">PRW42 </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343A74B2"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400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419BA841"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59,20</w:t>
            </w:r>
          </w:p>
        </w:tc>
      </w:tr>
      <w:tr w:rsidR="00FD3719" w:rsidRPr="00DB0C78" w14:paraId="0328DA16"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D4071"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 xml:space="preserve">PRW42 </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6CCDF209"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PRW42.1</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33CB2BF2"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400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1461B351"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43,80</w:t>
            </w:r>
          </w:p>
        </w:tc>
      </w:tr>
      <w:tr w:rsidR="00FD3719" w:rsidRPr="00DB0C78" w14:paraId="193AB011"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31F2F"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PRW42.1</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171039D4"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PRW43</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648725C6"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400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2FC0F9C4"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44,60</w:t>
            </w:r>
          </w:p>
        </w:tc>
      </w:tr>
      <w:tr w:rsidR="00FD3719" w:rsidRPr="00DB0C78" w14:paraId="09C237D1" w14:textId="77777777" w:rsidTr="00D45D55">
        <w:trPr>
          <w:trHeight w:val="280"/>
          <w:jc w:val="center"/>
        </w:trPr>
        <w:tc>
          <w:tcPr>
            <w:tcW w:w="3396"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B814A2C"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PRW43</w:t>
            </w:r>
          </w:p>
        </w:tc>
        <w:tc>
          <w:tcPr>
            <w:tcW w:w="2836" w:type="dxa"/>
            <w:tcBorders>
              <w:top w:val="single" w:sz="4" w:space="0" w:color="auto"/>
              <w:left w:val="nil"/>
              <w:bottom w:val="single" w:sz="8" w:space="0" w:color="auto"/>
              <w:right w:val="single" w:sz="4" w:space="0" w:color="auto"/>
            </w:tcBorders>
            <w:shd w:val="clear" w:color="auto" w:fill="auto"/>
            <w:noWrap/>
            <w:vAlign w:val="center"/>
          </w:tcPr>
          <w:p w14:paraId="2A077D8F" w14:textId="77777777" w:rsidR="00FD3719" w:rsidRDefault="00FD3719" w:rsidP="00D45D55">
            <w:pPr>
              <w:spacing w:line="276" w:lineRule="auto"/>
              <w:rPr>
                <w:rFonts w:ascii="Czcionka tekstu podstawowego" w:hAnsi="Czcionka tekstu podstawowego"/>
                <w:color w:val="000000"/>
                <w:sz w:val="22"/>
              </w:rPr>
            </w:pPr>
            <w:r>
              <w:rPr>
                <w:rFonts w:ascii="Calibri" w:hAnsi="Calibri" w:cs="Calibri"/>
                <w:color w:val="000000"/>
                <w:sz w:val="22"/>
              </w:rPr>
              <w:t>PRW44</w:t>
            </w:r>
          </w:p>
        </w:tc>
        <w:tc>
          <w:tcPr>
            <w:tcW w:w="1560" w:type="dxa"/>
            <w:tcBorders>
              <w:top w:val="single" w:sz="4" w:space="0" w:color="auto"/>
              <w:left w:val="nil"/>
              <w:bottom w:val="single" w:sz="8" w:space="0" w:color="auto"/>
              <w:right w:val="single" w:sz="4" w:space="0" w:color="auto"/>
            </w:tcBorders>
            <w:shd w:val="clear" w:color="auto" w:fill="auto"/>
            <w:noWrap/>
            <w:vAlign w:val="bottom"/>
          </w:tcPr>
          <w:p w14:paraId="7C68AF49"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300</w:t>
            </w:r>
          </w:p>
        </w:tc>
        <w:tc>
          <w:tcPr>
            <w:tcW w:w="1553" w:type="dxa"/>
            <w:tcBorders>
              <w:top w:val="single" w:sz="4" w:space="0" w:color="auto"/>
              <w:left w:val="nil"/>
              <w:bottom w:val="single" w:sz="8" w:space="0" w:color="auto"/>
              <w:right w:val="single" w:sz="4" w:space="0" w:color="auto"/>
            </w:tcBorders>
            <w:shd w:val="clear" w:color="auto" w:fill="auto"/>
            <w:noWrap/>
            <w:vAlign w:val="bottom"/>
          </w:tcPr>
          <w:p w14:paraId="571989A4" w14:textId="77777777" w:rsidR="00FD3719" w:rsidRDefault="00FD3719" w:rsidP="00D45D55">
            <w:pPr>
              <w:spacing w:line="276" w:lineRule="auto"/>
              <w:jc w:val="center"/>
              <w:rPr>
                <w:rFonts w:ascii="Czcionka tekstu podstawowego" w:hAnsi="Czcionka tekstu podstawowego"/>
                <w:color w:val="000000"/>
                <w:sz w:val="22"/>
              </w:rPr>
            </w:pPr>
            <w:r>
              <w:rPr>
                <w:rFonts w:ascii="Calibri" w:hAnsi="Calibri" w:cs="Calibri"/>
                <w:color w:val="000000"/>
                <w:sz w:val="22"/>
              </w:rPr>
              <w:t>45,00</w:t>
            </w:r>
          </w:p>
        </w:tc>
      </w:tr>
      <w:tr w:rsidR="00FD3719" w:rsidRPr="00DB0C78" w14:paraId="1729EA04" w14:textId="77777777" w:rsidTr="00D45D55">
        <w:trPr>
          <w:trHeight w:val="280"/>
          <w:jc w:val="center"/>
        </w:trPr>
        <w:tc>
          <w:tcPr>
            <w:tcW w:w="934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AE3FB3A" w14:textId="77777777" w:rsidR="00FD3719" w:rsidRPr="00255ED0" w:rsidRDefault="00FD3719" w:rsidP="00D45D55">
            <w:pPr>
              <w:spacing w:line="276" w:lineRule="auto"/>
              <w:jc w:val="center"/>
              <w:rPr>
                <w:rFonts w:eastAsia="Times New Roman" w:cs="Times New Roman"/>
                <w:b/>
                <w:bCs/>
                <w:color w:val="000000"/>
                <w:szCs w:val="24"/>
                <w:lang w:eastAsia="pl-PL"/>
              </w:rPr>
            </w:pPr>
            <w:r>
              <w:rPr>
                <w:rFonts w:eastAsia="Times New Roman" w:cs="Times New Roman"/>
                <w:b/>
                <w:bCs/>
                <w:color w:val="000000"/>
                <w:szCs w:val="24"/>
                <w:lang w:eastAsia="pl-PL"/>
              </w:rPr>
              <w:t>Lenartowicza kd</w:t>
            </w:r>
            <w:r w:rsidRPr="00255ED0">
              <w:rPr>
                <w:rFonts w:eastAsia="Times New Roman" w:cs="Times New Roman"/>
                <w:b/>
                <w:bCs/>
                <w:color w:val="000000"/>
                <w:szCs w:val="24"/>
                <w:lang w:eastAsia="pl-PL"/>
              </w:rPr>
              <w:t>.</w:t>
            </w:r>
          </w:p>
        </w:tc>
      </w:tr>
      <w:tr w:rsidR="00FD3719" w:rsidRPr="00DB0C78" w14:paraId="0FF6CF05"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E035E5D" w14:textId="77777777" w:rsidR="00FD3719" w:rsidRPr="00255ED0" w:rsidRDefault="00FD3719" w:rsidP="00D45D55">
            <w:pPr>
              <w:spacing w:line="276" w:lineRule="auto"/>
              <w:rPr>
                <w:rFonts w:eastAsia="Times New Roman" w:cs="Times New Roman"/>
                <w:color w:val="000000"/>
                <w:szCs w:val="24"/>
                <w:lang w:eastAsia="pl-PL"/>
              </w:rPr>
            </w:pPr>
            <w:r>
              <w:rPr>
                <w:rFonts w:ascii="Calibri" w:hAnsi="Calibri" w:cs="Calibri"/>
                <w:color w:val="000000"/>
                <w:sz w:val="22"/>
              </w:rPr>
              <w:t xml:space="preserve">LEN4P </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7F77E" w14:textId="77777777" w:rsidR="00FD3719" w:rsidRPr="00255ED0" w:rsidRDefault="00FD3719" w:rsidP="00D45D55">
            <w:pPr>
              <w:spacing w:line="276" w:lineRule="auto"/>
              <w:rPr>
                <w:rFonts w:eastAsia="Times New Roman" w:cs="Times New Roman"/>
                <w:color w:val="000000"/>
                <w:szCs w:val="24"/>
                <w:lang w:eastAsia="pl-PL"/>
              </w:rPr>
            </w:pPr>
            <w:r>
              <w:rPr>
                <w:rFonts w:ascii="Calibri" w:hAnsi="Calibri" w:cs="Calibri"/>
                <w:color w:val="000000"/>
                <w:sz w:val="22"/>
              </w:rPr>
              <w:t>LEN2</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3DEE7138" w14:textId="77777777" w:rsidR="00FD3719" w:rsidRPr="00255ED0" w:rsidRDefault="00FD3719" w:rsidP="00D45D55">
            <w:pPr>
              <w:spacing w:line="276" w:lineRule="auto"/>
              <w:jc w:val="center"/>
              <w:rPr>
                <w:rFonts w:eastAsia="Times New Roman" w:cs="Times New Roman"/>
                <w:color w:val="000000"/>
                <w:szCs w:val="24"/>
                <w:lang w:eastAsia="pl-PL"/>
              </w:rPr>
            </w:pPr>
            <w:r>
              <w:rPr>
                <w:rFonts w:ascii="Calibri" w:hAnsi="Calibri" w:cs="Calibri"/>
                <w:color w:val="000000"/>
                <w:sz w:val="22"/>
              </w:rPr>
              <w:t>300</w:t>
            </w:r>
          </w:p>
        </w:tc>
        <w:tc>
          <w:tcPr>
            <w:tcW w:w="1553" w:type="dxa"/>
            <w:tcBorders>
              <w:top w:val="single" w:sz="4" w:space="0" w:color="auto"/>
              <w:left w:val="nil"/>
              <w:bottom w:val="single" w:sz="4" w:space="0" w:color="auto"/>
              <w:right w:val="single" w:sz="4" w:space="0" w:color="auto"/>
            </w:tcBorders>
            <w:shd w:val="clear" w:color="auto" w:fill="auto"/>
            <w:noWrap/>
            <w:vAlign w:val="bottom"/>
          </w:tcPr>
          <w:p w14:paraId="7F7A4004" w14:textId="77777777" w:rsidR="00FD3719" w:rsidRPr="00916A6E" w:rsidRDefault="00FD3719" w:rsidP="00D45D55">
            <w:pPr>
              <w:spacing w:line="276" w:lineRule="auto"/>
              <w:jc w:val="center"/>
              <w:rPr>
                <w:rFonts w:eastAsia="Times New Roman" w:cs="Times New Roman"/>
                <w:color w:val="000000"/>
                <w:szCs w:val="24"/>
                <w:lang w:eastAsia="pl-PL"/>
              </w:rPr>
            </w:pPr>
            <w:r w:rsidRPr="00916A6E">
              <w:rPr>
                <w:rFonts w:ascii="Calibri" w:hAnsi="Calibri" w:cs="Calibri"/>
                <w:color w:val="000000"/>
                <w:sz w:val="22"/>
              </w:rPr>
              <w:t>20,1</w:t>
            </w:r>
            <w:r>
              <w:rPr>
                <w:rFonts w:ascii="Calibri" w:hAnsi="Calibri" w:cs="Calibri"/>
                <w:color w:val="000000"/>
                <w:sz w:val="22"/>
              </w:rPr>
              <w:t>0</w:t>
            </w:r>
          </w:p>
        </w:tc>
      </w:tr>
      <w:tr w:rsidR="00FD3719" w:rsidRPr="00DB0C78" w14:paraId="62D29030"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0A70A625" w14:textId="77777777" w:rsidR="00FD3719" w:rsidRPr="00255ED0" w:rsidRDefault="00FD3719" w:rsidP="00D45D55">
            <w:pPr>
              <w:spacing w:line="276" w:lineRule="auto"/>
              <w:rPr>
                <w:rFonts w:eastAsia="Times New Roman" w:cs="Times New Roman"/>
                <w:color w:val="000000"/>
                <w:szCs w:val="24"/>
                <w:lang w:eastAsia="pl-PL"/>
              </w:rPr>
            </w:pPr>
            <w:r>
              <w:rPr>
                <w:rFonts w:ascii="Calibri" w:hAnsi="Calibri" w:cs="Calibri"/>
                <w:color w:val="000000"/>
                <w:sz w:val="22"/>
              </w:rPr>
              <w:t>LEN2</w:t>
            </w:r>
          </w:p>
        </w:tc>
        <w:tc>
          <w:tcPr>
            <w:tcW w:w="2836" w:type="dxa"/>
            <w:tcBorders>
              <w:top w:val="nil"/>
              <w:left w:val="single" w:sz="4" w:space="0" w:color="auto"/>
              <w:bottom w:val="single" w:sz="4" w:space="0" w:color="auto"/>
              <w:right w:val="single" w:sz="4" w:space="0" w:color="auto"/>
            </w:tcBorders>
            <w:shd w:val="clear" w:color="auto" w:fill="auto"/>
            <w:noWrap/>
            <w:vAlign w:val="bottom"/>
          </w:tcPr>
          <w:p w14:paraId="1EA29D2E" w14:textId="77777777" w:rsidR="00FD3719" w:rsidRPr="00255ED0" w:rsidRDefault="00FD3719" w:rsidP="00D45D55">
            <w:pPr>
              <w:spacing w:line="276" w:lineRule="auto"/>
              <w:rPr>
                <w:rFonts w:eastAsia="Times New Roman" w:cs="Times New Roman"/>
                <w:color w:val="000000"/>
                <w:szCs w:val="24"/>
                <w:lang w:eastAsia="pl-PL"/>
              </w:rPr>
            </w:pPr>
            <w:r>
              <w:rPr>
                <w:rFonts w:ascii="Calibri" w:hAnsi="Calibri" w:cs="Calibri"/>
                <w:color w:val="000000"/>
                <w:sz w:val="22"/>
              </w:rPr>
              <w:t xml:space="preserve"> LEN3</w:t>
            </w:r>
          </w:p>
        </w:tc>
        <w:tc>
          <w:tcPr>
            <w:tcW w:w="1560" w:type="dxa"/>
            <w:tcBorders>
              <w:top w:val="nil"/>
              <w:left w:val="nil"/>
              <w:bottom w:val="single" w:sz="4" w:space="0" w:color="auto"/>
              <w:right w:val="single" w:sz="4" w:space="0" w:color="auto"/>
            </w:tcBorders>
            <w:shd w:val="clear" w:color="auto" w:fill="auto"/>
            <w:noWrap/>
            <w:vAlign w:val="bottom"/>
          </w:tcPr>
          <w:p w14:paraId="5F74A8FA" w14:textId="77777777" w:rsidR="00FD3719" w:rsidRPr="00255ED0" w:rsidRDefault="00FD3719" w:rsidP="00D45D55">
            <w:pPr>
              <w:spacing w:line="276" w:lineRule="auto"/>
              <w:jc w:val="center"/>
              <w:rPr>
                <w:rFonts w:eastAsia="Times New Roman" w:cs="Times New Roman"/>
                <w:color w:val="000000"/>
                <w:szCs w:val="24"/>
                <w:lang w:eastAsia="pl-PL"/>
              </w:rPr>
            </w:pPr>
            <w:r>
              <w:rPr>
                <w:rFonts w:ascii="Calibri" w:hAnsi="Calibri" w:cs="Calibri"/>
                <w:color w:val="000000"/>
                <w:sz w:val="22"/>
              </w:rPr>
              <w:t>300</w:t>
            </w:r>
          </w:p>
        </w:tc>
        <w:tc>
          <w:tcPr>
            <w:tcW w:w="1553" w:type="dxa"/>
            <w:tcBorders>
              <w:top w:val="nil"/>
              <w:left w:val="nil"/>
              <w:bottom w:val="single" w:sz="4" w:space="0" w:color="auto"/>
              <w:right w:val="single" w:sz="4" w:space="0" w:color="auto"/>
            </w:tcBorders>
            <w:shd w:val="clear" w:color="auto" w:fill="auto"/>
            <w:noWrap/>
            <w:vAlign w:val="bottom"/>
          </w:tcPr>
          <w:p w14:paraId="198372AA" w14:textId="77777777" w:rsidR="00FD3719" w:rsidRPr="00916A6E" w:rsidRDefault="00FD3719" w:rsidP="00D45D55">
            <w:pPr>
              <w:spacing w:line="276" w:lineRule="auto"/>
              <w:jc w:val="center"/>
              <w:rPr>
                <w:rFonts w:eastAsia="Times New Roman" w:cs="Times New Roman"/>
                <w:color w:val="000000"/>
                <w:szCs w:val="24"/>
                <w:lang w:eastAsia="pl-PL"/>
              </w:rPr>
            </w:pPr>
            <w:r w:rsidRPr="00916A6E">
              <w:rPr>
                <w:rFonts w:ascii="Calibri" w:hAnsi="Calibri" w:cs="Calibri"/>
                <w:color w:val="000000"/>
                <w:sz w:val="22"/>
              </w:rPr>
              <w:t>32,69</w:t>
            </w:r>
          </w:p>
        </w:tc>
      </w:tr>
      <w:tr w:rsidR="00FD3719" w:rsidRPr="00DB0C78" w14:paraId="729D7658"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42F276A0" w14:textId="77777777" w:rsidR="00FD3719" w:rsidRPr="00255ED0" w:rsidRDefault="00FD3719" w:rsidP="00D45D55">
            <w:pPr>
              <w:spacing w:line="276" w:lineRule="auto"/>
              <w:rPr>
                <w:rFonts w:eastAsia="Times New Roman" w:cs="Times New Roman"/>
                <w:color w:val="000000"/>
                <w:szCs w:val="24"/>
                <w:lang w:eastAsia="pl-PL"/>
              </w:rPr>
            </w:pPr>
            <w:r>
              <w:rPr>
                <w:rFonts w:ascii="Calibri" w:hAnsi="Calibri" w:cs="Calibri"/>
                <w:color w:val="000000"/>
                <w:sz w:val="22"/>
              </w:rPr>
              <w:t xml:space="preserve">LEN3 </w:t>
            </w:r>
          </w:p>
        </w:tc>
        <w:tc>
          <w:tcPr>
            <w:tcW w:w="2836" w:type="dxa"/>
            <w:tcBorders>
              <w:top w:val="nil"/>
              <w:left w:val="single" w:sz="4" w:space="0" w:color="auto"/>
              <w:bottom w:val="single" w:sz="4" w:space="0" w:color="auto"/>
              <w:right w:val="single" w:sz="4" w:space="0" w:color="auto"/>
            </w:tcBorders>
            <w:shd w:val="clear" w:color="auto" w:fill="auto"/>
            <w:noWrap/>
            <w:vAlign w:val="bottom"/>
          </w:tcPr>
          <w:p w14:paraId="6ABDB542" w14:textId="77777777" w:rsidR="00FD3719" w:rsidRPr="00255ED0" w:rsidRDefault="00FD3719" w:rsidP="00D45D55">
            <w:pPr>
              <w:spacing w:line="276" w:lineRule="auto"/>
              <w:rPr>
                <w:rFonts w:eastAsia="Times New Roman" w:cs="Times New Roman"/>
                <w:color w:val="000000"/>
                <w:szCs w:val="24"/>
                <w:lang w:eastAsia="pl-PL"/>
              </w:rPr>
            </w:pPr>
            <w:r>
              <w:rPr>
                <w:rFonts w:ascii="Calibri" w:hAnsi="Calibri" w:cs="Calibri"/>
                <w:color w:val="000000"/>
                <w:sz w:val="22"/>
              </w:rPr>
              <w:t>KRE1</w:t>
            </w:r>
          </w:p>
        </w:tc>
        <w:tc>
          <w:tcPr>
            <w:tcW w:w="1560" w:type="dxa"/>
            <w:tcBorders>
              <w:top w:val="nil"/>
              <w:left w:val="nil"/>
              <w:bottom w:val="single" w:sz="4" w:space="0" w:color="auto"/>
              <w:right w:val="single" w:sz="4" w:space="0" w:color="auto"/>
            </w:tcBorders>
            <w:shd w:val="clear" w:color="auto" w:fill="auto"/>
            <w:noWrap/>
            <w:vAlign w:val="bottom"/>
          </w:tcPr>
          <w:p w14:paraId="0ADF9CB7" w14:textId="77777777" w:rsidR="00FD3719" w:rsidRPr="00255ED0" w:rsidRDefault="00FD3719" w:rsidP="00D45D55">
            <w:pPr>
              <w:spacing w:line="276" w:lineRule="auto"/>
              <w:jc w:val="center"/>
              <w:rPr>
                <w:rFonts w:eastAsia="Times New Roman" w:cs="Times New Roman"/>
                <w:color w:val="000000"/>
                <w:szCs w:val="24"/>
                <w:lang w:eastAsia="pl-PL"/>
              </w:rPr>
            </w:pPr>
            <w:r>
              <w:rPr>
                <w:rFonts w:ascii="Calibri" w:hAnsi="Calibri" w:cs="Calibri"/>
                <w:color w:val="000000"/>
                <w:sz w:val="22"/>
              </w:rPr>
              <w:t>300</w:t>
            </w:r>
          </w:p>
        </w:tc>
        <w:tc>
          <w:tcPr>
            <w:tcW w:w="1553" w:type="dxa"/>
            <w:tcBorders>
              <w:top w:val="nil"/>
              <w:left w:val="nil"/>
              <w:bottom w:val="single" w:sz="4" w:space="0" w:color="auto"/>
              <w:right w:val="single" w:sz="4" w:space="0" w:color="auto"/>
            </w:tcBorders>
            <w:shd w:val="clear" w:color="auto" w:fill="auto"/>
            <w:noWrap/>
            <w:vAlign w:val="bottom"/>
          </w:tcPr>
          <w:p w14:paraId="3F8BD5FF" w14:textId="77777777" w:rsidR="00FD3719" w:rsidRPr="00916A6E" w:rsidRDefault="00FD3719" w:rsidP="00D45D55">
            <w:pPr>
              <w:spacing w:line="276" w:lineRule="auto"/>
              <w:jc w:val="center"/>
              <w:rPr>
                <w:rFonts w:eastAsia="Times New Roman" w:cs="Times New Roman"/>
                <w:color w:val="000000"/>
                <w:szCs w:val="24"/>
                <w:lang w:eastAsia="pl-PL"/>
              </w:rPr>
            </w:pPr>
            <w:r w:rsidRPr="00916A6E">
              <w:rPr>
                <w:rFonts w:ascii="Calibri" w:hAnsi="Calibri" w:cs="Calibri"/>
                <w:color w:val="000000"/>
                <w:sz w:val="22"/>
              </w:rPr>
              <w:t>24,18</w:t>
            </w:r>
          </w:p>
        </w:tc>
      </w:tr>
      <w:tr w:rsidR="00FD3719" w:rsidRPr="00DB0C78" w14:paraId="1C209AA2" w14:textId="77777777" w:rsidTr="00D45D55">
        <w:trPr>
          <w:trHeight w:val="280"/>
          <w:jc w:val="center"/>
        </w:trPr>
        <w:tc>
          <w:tcPr>
            <w:tcW w:w="9345" w:type="dxa"/>
            <w:gridSpan w:val="4"/>
            <w:tcBorders>
              <w:top w:val="nil"/>
              <w:left w:val="single" w:sz="4" w:space="0" w:color="auto"/>
              <w:bottom w:val="single" w:sz="4" w:space="0" w:color="auto"/>
              <w:right w:val="single" w:sz="4" w:space="0" w:color="auto"/>
            </w:tcBorders>
            <w:shd w:val="clear" w:color="auto" w:fill="auto"/>
            <w:noWrap/>
            <w:vAlign w:val="center"/>
          </w:tcPr>
          <w:p w14:paraId="1DD1FE97" w14:textId="77777777" w:rsidR="00FD3719" w:rsidRPr="00255ED0" w:rsidRDefault="00FD3719" w:rsidP="00D45D55">
            <w:pPr>
              <w:spacing w:line="276" w:lineRule="auto"/>
              <w:jc w:val="center"/>
              <w:rPr>
                <w:rFonts w:eastAsia="Times New Roman" w:cs="Times New Roman"/>
                <w:color w:val="000000"/>
                <w:szCs w:val="24"/>
                <w:lang w:eastAsia="pl-PL"/>
              </w:rPr>
            </w:pPr>
            <w:r>
              <w:rPr>
                <w:rFonts w:eastAsia="Times New Roman" w:cs="Times New Roman"/>
                <w:b/>
                <w:bCs/>
                <w:color w:val="000000"/>
                <w:szCs w:val="24"/>
                <w:lang w:eastAsia="pl-PL"/>
              </w:rPr>
              <w:t>Igrzyskowa kd.</w:t>
            </w:r>
          </w:p>
        </w:tc>
      </w:tr>
      <w:tr w:rsidR="00FD3719" w:rsidRPr="00DB0C78" w14:paraId="75404D52"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90009" w14:textId="77777777" w:rsidR="00FD3719" w:rsidRPr="00255ED0" w:rsidRDefault="00FD3719" w:rsidP="00D45D55">
            <w:pPr>
              <w:spacing w:line="276" w:lineRule="auto"/>
              <w:rPr>
                <w:rFonts w:eastAsia="Times New Roman" w:cs="Times New Roman"/>
                <w:color w:val="000000"/>
                <w:szCs w:val="24"/>
                <w:lang w:eastAsia="pl-PL"/>
              </w:rPr>
            </w:pPr>
            <w:r>
              <w:rPr>
                <w:rFonts w:ascii="Czcionka tekstu podstawowego" w:hAnsi="Czcionka tekstu podstawowego"/>
                <w:color w:val="000000"/>
                <w:sz w:val="22"/>
              </w:rPr>
              <w:t>IGR_25P</w:t>
            </w:r>
          </w:p>
        </w:tc>
        <w:tc>
          <w:tcPr>
            <w:tcW w:w="2836" w:type="dxa"/>
            <w:tcBorders>
              <w:top w:val="single" w:sz="4" w:space="0" w:color="auto"/>
              <w:left w:val="nil"/>
              <w:bottom w:val="single" w:sz="4" w:space="0" w:color="auto"/>
              <w:right w:val="single" w:sz="4" w:space="0" w:color="auto"/>
            </w:tcBorders>
            <w:shd w:val="clear" w:color="auto" w:fill="auto"/>
            <w:noWrap/>
            <w:vAlign w:val="center"/>
          </w:tcPr>
          <w:p w14:paraId="04E3222E" w14:textId="77777777" w:rsidR="00FD3719" w:rsidRPr="00255ED0" w:rsidRDefault="00FD3719" w:rsidP="00D45D55">
            <w:pPr>
              <w:spacing w:line="276" w:lineRule="auto"/>
              <w:rPr>
                <w:rFonts w:eastAsia="Times New Roman" w:cs="Times New Roman"/>
                <w:color w:val="000000"/>
                <w:szCs w:val="24"/>
                <w:lang w:eastAsia="pl-PL"/>
              </w:rPr>
            </w:pPr>
            <w:r>
              <w:rPr>
                <w:rFonts w:ascii="Czcionka tekstu podstawowego" w:hAnsi="Czcionka tekstu podstawowego"/>
                <w:sz w:val="22"/>
              </w:rPr>
              <w:t>IGR_40P</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18A2E813" w14:textId="77777777" w:rsidR="00FD3719" w:rsidRPr="00255ED0" w:rsidRDefault="00FD3719" w:rsidP="00D45D55">
            <w:pPr>
              <w:spacing w:line="276" w:lineRule="auto"/>
              <w:jc w:val="center"/>
              <w:rPr>
                <w:rFonts w:eastAsia="Times New Roman" w:cs="Times New Roman"/>
                <w:color w:val="000000"/>
                <w:szCs w:val="24"/>
                <w:lang w:eastAsia="pl-PL"/>
              </w:rPr>
            </w:pPr>
            <w:r>
              <w:rPr>
                <w:rFonts w:ascii="Czcionka tekstu podstawowego" w:hAnsi="Czcionka tekstu podstawowego"/>
                <w:color w:val="000000"/>
                <w:sz w:val="22"/>
              </w:rPr>
              <w:t>300</w:t>
            </w:r>
          </w:p>
        </w:tc>
        <w:tc>
          <w:tcPr>
            <w:tcW w:w="1553" w:type="dxa"/>
            <w:tcBorders>
              <w:top w:val="single" w:sz="4" w:space="0" w:color="auto"/>
              <w:left w:val="nil"/>
              <w:bottom w:val="single" w:sz="4" w:space="0" w:color="auto"/>
              <w:right w:val="single" w:sz="4" w:space="0" w:color="auto"/>
            </w:tcBorders>
            <w:shd w:val="clear" w:color="auto" w:fill="auto"/>
            <w:noWrap/>
            <w:vAlign w:val="center"/>
          </w:tcPr>
          <w:p w14:paraId="3CADDE92"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ascii="Czcionka tekstu podstawowego" w:hAnsi="Czcionka tekstu podstawowego"/>
                <w:color w:val="000000"/>
                <w:sz w:val="22"/>
              </w:rPr>
              <w:t>13,50</w:t>
            </w:r>
          </w:p>
        </w:tc>
      </w:tr>
      <w:tr w:rsidR="00FD3719" w:rsidRPr="00DB0C78" w14:paraId="5E12FB00"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3EE32B2A" w14:textId="77777777" w:rsidR="00FD3719" w:rsidRPr="00255ED0" w:rsidRDefault="00FD3719" w:rsidP="00D45D55">
            <w:pPr>
              <w:spacing w:line="276" w:lineRule="auto"/>
              <w:rPr>
                <w:rFonts w:eastAsia="Times New Roman" w:cs="Times New Roman"/>
                <w:color w:val="000000"/>
                <w:szCs w:val="24"/>
                <w:lang w:eastAsia="pl-PL"/>
              </w:rPr>
            </w:pPr>
            <w:r>
              <w:rPr>
                <w:rFonts w:ascii="Czcionka tekstu podstawowego" w:hAnsi="Czcionka tekstu podstawowego"/>
                <w:color w:val="000000"/>
                <w:sz w:val="22"/>
              </w:rPr>
              <w:t>IGR_24P</w:t>
            </w:r>
          </w:p>
        </w:tc>
        <w:tc>
          <w:tcPr>
            <w:tcW w:w="2836" w:type="dxa"/>
            <w:tcBorders>
              <w:top w:val="nil"/>
              <w:left w:val="nil"/>
              <w:bottom w:val="single" w:sz="4" w:space="0" w:color="auto"/>
              <w:right w:val="single" w:sz="4" w:space="0" w:color="auto"/>
            </w:tcBorders>
            <w:shd w:val="clear" w:color="auto" w:fill="auto"/>
            <w:noWrap/>
            <w:vAlign w:val="center"/>
          </w:tcPr>
          <w:p w14:paraId="2BFBC526" w14:textId="77777777" w:rsidR="00FD3719" w:rsidRPr="00255ED0" w:rsidRDefault="00FD3719" w:rsidP="00D45D55">
            <w:pPr>
              <w:spacing w:line="276" w:lineRule="auto"/>
              <w:rPr>
                <w:rFonts w:eastAsia="Times New Roman" w:cs="Times New Roman"/>
                <w:color w:val="000000"/>
                <w:szCs w:val="24"/>
                <w:lang w:eastAsia="pl-PL"/>
              </w:rPr>
            </w:pPr>
            <w:r>
              <w:rPr>
                <w:rFonts w:ascii="Czcionka tekstu podstawowego" w:hAnsi="Czcionka tekstu podstawowego"/>
                <w:sz w:val="22"/>
              </w:rPr>
              <w:t>IGR_39P</w:t>
            </w:r>
          </w:p>
        </w:tc>
        <w:tc>
          <w:tcPr>
            <w:tcW w:w="1560" w:type="dxa"/>
            <w:tcBorders>
              <w:top w:val="nil"/>
              <w:left w:val="nil"/>
              <w:bottom w:val="single" w:sz="4" w:space="0" w:color="auto"/>
              <w:right w:val="single" w:sz="4" w:space="0" w:color="auto"/>
            </w:tcBorders>
            <w:shd w:val="clear" w:color="auto" w:fill="auto"/>
            <w:noWrap/>
            <w:vAlign w:val="center"/>
          </w:tcPr>
          <w:p w14:paraId="74C702F1" w14:textId="77777777" w:rsidR="00FD3719" w:rsidRPr="00255ED0" w:rsidRDefault="00FD3719" w:rsidP="00D45D55">
            <w:pPr>
              <w:spacing w:line="276" w:lineRule="auto"/>
              <w:jc w:val="center"/>
              <w:rPr>
                <w:rFonts w:eastAsia="Times New Roman" w:cs="Times New Roman"/>
                <w:color w:val="000000"/>
                <w:szCs w:val="24"/>
                <w:lang w:eastAsia="pl-PL"/>
              </w:rPr>
            </w:pPr>
            <w:r>
              <w:rPr>
                <w:rFonts w:ascii="Czcionka tekstu podstawowego" w:hAnsi="Czcionka tekstu podstawowego"/>
                <w:color w:val="000000"/>
                <w:sz w:val="22"/>
              </w:rPr>
              <w:t>300</w:t>
            </w:r>
          </w:p>
        </w:tc>
        <w:tc>
          <w:tcPr>
            <w:tcW w:w="1553" w:type="dxa"/>
            <w:tcBorders>
              <w:top w:val="nil"/>
              <w:left w:val="nil"/>
              <w:bottom w:val="single" w:sz="4" w:space="0" w:color="auto"/>
              <w:right w:val="single" w:sz="4" w:space="0" w:color="auto"/>
            </w:tcBorders>
            <w:shd w:val="clear" w:color="auto" w:fill="auto"/>
            <w:noWrap/>
            <w:vAlign w:val="bottom"/>
          </w:tcPr>
          <w:p w14:paraId="11C8C3FA"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ascii="Czcionka tekstu podstawowego" w:hAnsi="Czcionka tekstu podstawowego"/>
                <w:color w:val="000000"/>
                <w:sz w:val="22"/>
              </w:rPr>
              <w:t>20,00</w:t>
            </w:r>
          </w:p>
        </w:tc>
      </w:tr>
      <w:tr w:rsidR="00FD3719" w:rsidRPr="00DB0C78" w14:paraId="56020439" w14:textId="77777777" w:rsidTr="00D45D55">
        <w:trPr>
          <w:trHeight w:val="280"/>
          <w:jc w:val="center"/>
        </w:trPr>
        <w:tc>
          <w:tcPr>
            <w:tcW w:w="3396" w:type="dxa"/>
            <w:tcBorders>
              <w:top w:val="nil"/>
              <w:left w:val="single" w:sz="4" w:space="0" w:color="auto"/>
              <w:bottom w:val="single" w:sz="4" w:space="0" w:color="auto"/>
              <w:right w:val="single" w:sz="4" w:space="0" w:color="auto"/>
            </w:tcBorders>
            <w:shd w:val="clear" w:color="auto" w:fill="auto"/>
            <w:noWrap/>
            <w:vAlign w:val="center"/>
          </w:tcPr>
          <w:p w14:paraId="19341D26" w14:textId="77777777" w:rsidR="00FD3719" w:rsidRPr="00255ED0" w:rsidRDefault="00FD3719" w:rsidP="00D45D55">
            <w:pPr>
              <w:spacing w:line="276" w:lineRule="auto"/>
              <w:rPr>
                <w:rFonts w:eastAsia="Times New Roman" w:cs="Times New Roman"/>
                <w:color w:val="000000"/>
                <w:szCs w:val="24"/>
                <w:lang w:eastAsia="pl-PL"/>
              </w:rPr>
            </w:pPr>
            <w:r>
              <w:rPr>
                <w:rFonts w:ascii="Czcionka tekstu podstawowego" w:hAnsi="Czcionka tekstu podstawowego"/>
                <w:color w:val="000000"/>
                <w:sz w:val="22"/>
              </w:rPr>
              <w:t>IGR_23P</w:t>
            </w:r>
          </w:p>
        </w:tc>
        <w:tc>
          <w:tcPr>
            <w:tcW w:w="2836" w:type="dxa"/>
            <w:tcBorders>
              <w:top w:val="nil"/>
              <w:left w:val="nil"/>
              <w:bottom w:val="single" w:sz="4" w:space="0" w:color="auto"/>
              <w:right w:val="single" w:sz="4" w:space="0" w:color="auto"/>
            </w:tcBorders>
            <w:shd w:val="clear" w:color="auto" w:fill="auto"/>
            <w:noWrap/>
            <w:vAlign w:val="center"/>
          </w:tcPr>
          <w:p w14:paraId="7F4EEEBA" w14:textId="77777777" w:rsidR="00FD3719" w:rsidRPr="00255ED0" w:rsidRDefault="00FD3719" w:rsidP="00D45D55">
            <w:pPr>
              <w:spacing w:line="276" w:lineRule="auto"/>
              <w:rPr>
                <w:rFonts w:eastAsia="Times New Roman" w:cs="Times New Roman"/>
                <w:color w:val="000000"/>
                <w:szCs w:val="24"/>
                <w:lang w:eastAsia="pl-PL"/>
              </w:rPr>
            </w:pPr>
            <w:r>
              <w:rPr>
                <w:rFonts w:ascii="Czcionka tekstu podstawowego" w:hAnsi="Czcionka tekstu podstawowego"/>
                <w:sz w:val="22"/>
              </w:rPr>
              <w:t>IGR_38P</w:t>
            </w:r>
          </w:p>
        </w:tc>
        <w:tc>
          <w:tcPr>
            <w:tcW w:w="1560" w:type="dxa"/>
            <w:tcBorders>
              <w:top w:val="nil"/>
              <w:left w:val="nil"/>
              <w:bottom w:val="single" w:sz="4" w:space="0" w:color="auto"/>
              <w:right w:val="single" w:sz="4" w:space="0" w:color="auto"/>
            </w:tcBorders>
            <w:shd w:val="clear" w:color="auto" w:fill="auto"/>
            <w:noWrap/>
            <w:vAlign w:val="center"/>
          </w:tcPr>
          <w:p w14:paraId="1229510E" w14:textId="77777777" w:rsidR="00FD3719" w:rsidRPr="00255ED0" w:rsidRDefault="00FD3719" w:rsidP="00D45D55">
            <w:pPr>
              <w:spacing w:line="276" w:lineRule="auto"/>
              <w:jc w:val="center"/>
              <w:rPr>
                <w:rFonts w:eastAsia="Times New Roman" w:cs="Times New Roman"/>
                <w:color w:val="000000"/>
                <w:szCs w:val="24"/>
                <w:lang w:eastAsia="pl-PL"/>
              </w:rPr>
            </w:pPr>
            <w:r>
              <w:rPr>
                <w:rFonts w:ascii="Czcionka tekstu podstawowego" w:hAnsi="Czcionka tekstu podstawowego"/>
                <w:color w:val="000000"/>
                <w:sz w:val="22"/>
              </w:rPr>
              <w:t>300</w:t>
            </w:r>
          </w:p>
        </w:tc>
        <w:tc>
          <w:tcPr>
            <w:tcW w:w="1553" w:type="dxa"/>
            <w:tcBorders>
              <w:top w:val="nil"/>
              <w:left w:val="nil"/>
              <w:bottom w:val="single" w:sz="4" w:space="0" w:color="auto"/>
              <w:right w:val="single" w:sz="4" w:space="0" w:color="auto"/>
            </w:tcBorders>
            <w:shd w:val="clear" w:color="auto" w:fill="auto"/>
            <w:noWrap/>
            <w:vAlign w:val="bottom"/>
          </w:tcPr>
          <w:p w14:paraId="561746BF" w14:textId="77777777" w:rsidR="00FD3719" w:rsidRPr="00FA6087" w:rsidRDefault="00FD3719" w:rsidP="00D45D55">
            <w:pPr>
              <w:spacing w:line="276" w:lineRule="auto"/>
              <w:jc w:val="center"/>
              <w:rPr>
                <w:rFonts w:eastAsia="Times New Roman" w:cs="Times New Roman"/>
                <w:color w:val="000000"/>
                <w:szCs w:val="24"/>
                <w:lang w:eastAsia="pl-PL"/>
              </w:rPr>
            </w:pPr>
            <w:r w:rsidRPr="00FA6087">
              <w:rPr>
                <w:rFonts w:ascii="Czcionka tekstu podstawowego" w:hAnsi="Czcionka tekstu podstawowego"/>
                <w:color w:val="000000"/>
                <w:sz w:val="22"/>
              </w:rPr>
              <w:t>15,00</w:t>
            </w:r>
          </w:p>
        </w:tc>
      </w:tr>
      <w:tr w:rsidR="00FD3719" w:rsidRPr="00DB0C78" w14:paraId="1FC0FF1A" w14:textId="77777777" w:rsidTr="00D45D55">
        <w:trPr>
          <w:trHeight w:val="280"/>
          <w:jc w:val="center"/>
        </w:trPr>
        <w:tc>
          <w:tcPr>
            <w:tcW w:w="9345" w:type="dxa"/>
            <w:gridSpan w:val="4"/>
            <w:tcBorders>
              <w:top w:val="nil"/>
              <w:left w:val="single" w:sz="4" w:space="0" w:color="auto"/>
              <w:bottom w:val="single" w:sz="4" w:space="0" w:color="auto"/>
              <w:right w:val="single" w:sz="4" w:space="0" w:color="auto"/>
            </w:tcBorders>
            <w:shd w:val="clear" w:color="auto" w:fill="auto"/>
            <w:noWrap/>
            <w:vAlign w:val="center"/>
          </w:tcPr>
          <w:p w14:paraId="2668DBB2" w14:textId="77777777" w:rsidR="00FD3719" w:rsidRPr="00255ED0" w:rsidRDefault="00FD3719" w:rsidP="00D45D55">
            <w:pPr>
              <w:spacing w:line="276" w:lineRule="auto"/>
              <w:jc w:val="center"/>
              <w:rPr>
                <w:rFonts w:cs="Times New Roman"/>
                <w:color w:val="000000"/>
                <w:szCs w:val="24"/>
              </w:rPr>
            </w:pPr>
            <w:r>
              <w:rPr>
                <w:rFonts w:eastAsia="Times New Roman" w:cs="Times New Roman"/>
                <w:b/>
                <w:bCs/>
                <w:color w:val="000000"/>
                <w:szCs w:val="24"/>
                <w:lang w:eastAsia="pl-PL"/>
              </w:rPr>
              <w:t>Witebska kd.</w:t>
            </w:r>
          </w:p>
        </w:tc>
      </w:tr>
      <w:tr w:rsidR="00FD3719" w:rsidRPr="00DB0C78" w14:paraId="5E257467"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074E34"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color w:val="000000"/>
                <w:sz w:val="22"/>
              </w:rPr>
              <w:t>PRW16</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FFEDB"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0C27E"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238B0"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14,20</w:t>
            </w:r>
          </w:p>
        </w:tc>
      </w:tr>
      <w:tr w:rsidR="00FD3719" w:rsidRPr="00DB0C78" w14:paraId="5CDD9AFC"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F83A9"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WIB1</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9AC7FB"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F6BD00"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D9A84"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8,40</w:t>
            </w:r>
          </w:p>
        </w:tc>
      </w:tr>
      <w:tr w:rsidR="00FD3719" w:rsidRPr="00DB0C78" w14:paraId="3459F2F5"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F9801"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WIB2</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C72BC3"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E6CA08"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E167D9"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17,20</w:t>
            </w:r>
          </w:p>
        </w:tc>
      </w:tr>
      <w:tr w:rsidR="00FD3719" w:rsidRPr="00DB0C78" w14:paraId="41667D35"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A760B"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WIB3</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1F8A6A"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DFF9E"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41495"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18,00</w:t>
            </w:r>
          </w:p>
        </w:tc>
      </w:tr>
      <w:tr w:rsidR="00FD3719" w:rsidRPr="00DB0C78" w14:paraId="0601A2F0"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E3572"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WIB4</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B50C10"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9C9DC1"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5CA3B9"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62,00</w:t>
            </w:r>
          </w:p>
        </w:tc>
      </w:tr>
      <w:tr w:rsidR="00FD3719" w:rsidRPr="00DB0C78" w14:paraId="7D0E24B1"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4838B"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WIB5</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7215E"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803FE"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DF008"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61,20</w:t>
            </w:r>
          </w:p>
        </w:tc>
      </w:tr>
      <w:tr w:rsidR="00FD3719" w:rsidRPr="00DB0C78" w14:paraId="1C0AE111"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28693"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WIB6</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117B03"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8F21D"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D1C12"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34,40</w:t>
            </w:r>
          </w:p>
        </w:tc>
      </w:tr>
      <w:tr w:rsidR="00FD3719" w:rsidRPr="00DB0C78" w14:paraId="43C77BBE"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690CD5"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WIB7</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1E4868"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CC8F61"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54EA9"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25,50</w:t>
            </w:r>
          </w:p>
        </w:tc>
      </w:tr>
      <w:tr w:rsidR="00FD3719" w:rsidRPr="00DB0C78" w14:paraId="484660E8"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2F366"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WIB8</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085EA"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E577F"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F75C8"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48,60</w:t>
            </w:r>
          </w:p>
        </w:tc>
      </w:tr>
      <w:tr w:rsidR="00FD3719" w:rsidRPr="00DB0C78" w14:paraId="0A9B4DD6" w14:textId="77777777" w:rsidTr="00D45D55">
        <w:trPr>
          <w:trHeight w:val="280"/>
          <w:jc w:val="center"/>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089A9"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lastRenderedPageBreak/>
              <w:t>WIB9</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DE904" w14:textId="77777777" w:rsidR="00FD3719" w:rsidRPr="00255ED0" w:rsidRDefault="00FD3719" w:rsidP="00D45D55">
            <w:pPr>
              <w:spacing w:line="276" w:lineRule="auto"/>
              <w:rPr>
                <w:rFonts w:cs="Times New Roman"/>
                <w:color w:val="000000"/>
                <w:szCs w:val="24"/>
              </w:rPr>
            </w:pPr>
            <w:r>
              <w:rPr>
                <w:rFonts w:ascii="Czcionka tekstu podstawowego" w:hAnsi="Czcionka tekstu podstawowego"/>
                <w:sz w:val="22"/>
              </w:rPr>
              <w:t>WIB10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D12960"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400</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D296F" w14:textId="77777777" w:rsidR="00FD3719" w:rsidRPr="00255ED0" w:rsidRDefault="00FD3719" w:rsidP="00D45D55">
            <w:pPr>
              <w:spacing w:line="276" w:lineRule="auto"/>
              <w:jc w:val="center"/>
              <w:rPr>
                <w:rFonts w:cs="Times New Roman"/>
                <w:color w:val="000000"/>
                <w:szCs w:val="24"/>
              </w:rPr>
            </w:pPr>
            <w:r>
              <w:rPr>
                <w:rFonts w:ascii="Czcionka tekstu podstawowego" w:hAnsi="Czcionka tekstu podstawowego"/>
                <w:color w:val="000000"/>
                <w:sz w:val="22"/>
              </w:rPr>
              <w:t>17,60</w:t>
            </w:r>
          </w:p>
        </w:tc>
      </w:tr>
      <w:tr w:rsidR="00FD3719" w:rsidRPr="00DB0C78" w14:paraId="29D41D1C" w14:textId="77777777" w:rsidTr="00D45D55">
        <w:trPr>
          <w:trHeight w:val="280"/>
          <w:jc w:val="center"/>
        </w:trPr>
        <w:tc>
          <w:tcPr>
            <w:tcW w:w="77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305BB4D" w14:textId="77777777" w:rsidR="00FD3719" w:rsidRPr="00DD4A89" w:rsidRDefault="00FD3719" w:rsidP="00D45D55">
            <w:pPr>
              <w:spacing w:line="276" w:lineRule="auto"/>
              <w:jc w:val="center"/>
              <w:rPr>
                <w:rFonts w:eastAsia="Times New Roman" w:cs="Times New Roman"/>
                <w:b/>
                <w:bCs/>
                <w:color w:val="FF0000"/>
                <w:szCs w:val="24"/>
                <w:lang w:eastAsia="pl-PL"/>
              </w:rPr>
            </w:pPr>
            <w:r w:rsidRPr="0073186C">
              <w:rPr>
                <w:rFonts w:eastAsia="Times New Roman" w:cs="Times New Roman"/>
                <w:b/>
                <w:bCs/>
                <w:szCs w:val="24"/>
                <w:lang w:eastAsia="pl-PL"/>
              </w:rPr>
              <w:t>Kanalizacja deszczowa</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F2110" w14:textId="273BBFEE" w:rsidR="00FD3719" w:rsidRDefault="00FD3719" w:rsidP="00D45D55">
            <w:pPr>
              <w:spacing w:line="276" w:lineRule="auto"/>
              <w:jc w:val="center"/>
              <w:rPr>
                <w:rFonts w:ascii="Czcionka tekstu podstawowego" w:hAnsi="Czcionka tekstu podstawowego"/>
                <w:color w:val="000000"/>
                <w:sz w:val="22"/>
              </w:rPr>
            </w:pPr>
            <w:r w:rsidRPr="0073186C">
              <w:rPr>
                <w:rFonts w:eastAsia="Times New Roman" w:cs="Times New Roman"/>
                <w:b/>
                <w:bCs/>
                <w:color w:val="000000"/>
                <w:szCs w:val="24"/>
                <w:lang w:eastAsia="pl-PL"/>
              </w:rPr>
              <w:t>3161,</w:t>
            </w:r>
            <w:r w:rsidR="00585004">
              <w:rPr>
                <w:rFonts w:eastAsia="Times New Roman" w:cs="Times New Roman"/>
                <w:b/>
                <w:bCs/>
                <w:color w:val="000000"/>
                <w:szCs w:val="24"/>
                <w:lang w:eastAsia="pl-PL"/>
              </w:rPr>
              <w:t>27</w:t>
            </w:r>
          </w:p>
        </w:tc>
      </w:tr>
      <w:tr w:rsidR="00FD3719" w:rsidRPr="00DB0C78" w14:paraId="769AFE47" w14:textId="77777777" w:rsidTr="00D45D55">
        <w:trPr>
          <w:trHeight w:val="280"/>
          <w:jc w:val="center"/>
        </w:trPr>
        <w:tc>
          <w:tcPr>
            <w:tcW w:w="3396" w:type="dxa"/>
            <w:tcBorders>
              <w:top w:val="nil"/>
              <w:left w:val="nil"/>
              <w:bottom w:val="nil"/>
              <w:right w:val="nil"/>
            </w:tcBorders>
            <w:shd w:val="clear" w:color="auto" w:fill="auto"/>
            <w:noWrap/>
            <w:vAlign w:val="bottom"/>
            <w:hideMark/>
          </w:tcPr>
          <w:p w14:paraId="496D91CA" w14:textId="77777777" w:rsidR="00FD3719" w:rsidRPr="00DB0C78" w:rsidRDefault="00FD3719" w:rsidP="00D45D55">
            <w:pPr>
              <w:spacing w:line="276" w:lineRule="auto"/>
              <w:jc w:val="center"/>
              <w:rPr>
                <w:rFonts w:eastAsia="Times New Roman" w:cs="Times New Roman"/>
                <w:color w:val="000000"/>
                <w:lang w:eastAsia="pl-PL"/>
              </w:rPr>
            </w:pPr>
          </w:p>
        </w:tc>
        <w:tc>
          <w:tcPr>
            <w:tcW w:w="2836" w:type="dxa"/>
            <w:tcBorders>
              <w:top w:val="nil"/>
              <w:left w:val="nil"/>
              <w:bottom w:val="nil"/>
              <w:right w:val="nil"/>
            </w:tcBorders>
            <w:shd w:val="clear" w:color="auto" w:fill="auto"/>
            <w:noWrap/>
            <w:vAlign w:val="bottom"/>
            <w:hideMark/>
          </w:tcPr>
          <w:p w14:paraId="0B7ECB54" w14:textId="77777777" w:rsidR="00FD3719" w:rsidRPr="00DB0C78" w:rsidRDefault="00FD3719" w:rsidP="00D45D55">
            <w:pPr>
              <w:spacing w:line="276" w:lineRule="auto"/>
              <w:rPr>
                <w:rFonts w:eastAsia="Times New Roman" w:cs="Times New Roman"/>
                <w:sz w:val="20"/>
                <w:szCs w:val="20"/>
                <w:lang w:eastAsia="pl-PL"/>
              </w:rPr>
            </w:pPr>
          </w:p>
        </w:tc>
        <w:tc>
          <w:tcPr>
            <w:tcW w:w="1560" w:type="dxa"/>
            <w:tcBorders>
              <w:top w:val="nil"/>
              <w:left w:val="nil"/>
              <w:bottom w:val="nil"/>
              <w:right w:val="nil"/>
            </w:tcBorders>
            <w:shd w:val="clear" w:color="auto" w:fill="auto"/>
            <w:noWrap/>
            <w:vAlign w:val="bottom"/>
            <w:hideMark/>
          </w:tcPr>
          <w:p w14:paraId="1A4AF9EF" w14:textId="77777777" w:rsidR="00FD3719" w:rsidRPr="00DB0C78" w:rsidRDefault="00FD3719" w:rsidP="00D45D55">
            <w:pPr>
              <w:spacing w:line="276" w:lineRule="auto"/>
              <w:rPr>
                <w:rFonts w:eastAsia="Times New Roman" w:cs="Times New Roman"/>
                <w:sz w:val="20"/>
                <w:szCs w:val="20"/>
                <w:lang w:eastAsia="pl-PL"/>
              </w:rPr>
            </w:pPr>
          </w:p>
        </w:tc>
        <w:tc>
          <w:tcPr>
            <w:tcW w:w="1553" w:type="dxa"/>
            <w:tcBorders>
              <w:top w:val="nil"/>
              <w:left w:val="nil"/>
              <w:bottom w:val="nil"/>
              <w:right w:val="nil"/>
            </w:tcBorders>
            <w:shd w:val="clear" w:color="auto" w:fill="auto"/>
            <w:noWrap/>
            <w:vAlign w:val="bottom"/>
            <w:hideMark/>
          </w:tcPr>
          <w:p w14:paraId="496303F1" w14:textId="77777777" w:rsidR="00FD3719" w:rsidRPr="00DB0C78" w:rsidRDefault="00FD3719" w:rsidP="00D45D55">
            <w:pPr>
              <w:spacing w:line="276" w:lineRule="auto"/>
              <w:rPr>
                <w:rFonts w:eastAsia="Times New Roman" w:cs="Times New Roman"/>
                <w:sz w:val="20"/>
                <w:szCs w:val="20"/>
                <w:lang w:eastAsia="pl-PL"/>
              </w:rPr>
            </w:pPr>
          </w:p>
        </w:tc>
      </w:tr>
    </w:tbl>
    <w:p w14:paraId="3319DFCE" w14:textId="77777777" w:rsidR="00FD3719" w:rsidRPr="00DD4A89" w:rsidRDefault="00FD3719" w:rsidP="00FD3719">
      <w:pPr>
        <w:widowControl w:val="0"/>
        <w:autoSpaceDE w:val="0"/>
        <w:autoSpaceDN w:val="0"/>
        <w:adjustRightInd w:val="0"/>
        <w:spacing w:line="276" w:lineRule="auto"/>
        <w:ind w:right="-428"/>
        <w:rPr>
          <w:rFonts w:eastAsia="Times New Roman" w:cs="Times New Roman"/>
          <w:b/>
          <w:sz w:val="28"/>
          <w:szCs w:val="28"/>
          <w:lang w:eastAsia="pl-PL"/>
        </w:rPr>
      </w:pPr>
      <w:r w:rsidRPr="00DB0C78">
        <w:rPr>
          <w:rFonts w:eastAsia="Times New Roman" w:cs="Times New Roman"/>
          <w:b/>
          <w:sz w:val="28"/>
          <w:szCs w:val="28"/>
          <w:u w:val="single"/>
          <w:lang w:eastAsia="pl-PL"/>
        </w:rPr>
        <w:t>UWAGI:</w:t>
      </w:r>
    </w:p>
    <w:p w14:paraId="02ABBEFA" w14:textId="77777777" w:rsidR="00FD3719" w:rsidRPr="00DB0C78" w:rsidRDefault="00FD3719">
      <w:pPr>
        <w:pStyle w:val="Akapitzlist"/>
        <w:widowControl w:val="0"/>
        <w:numPr>
          <w:ilvl w:val="0"/>
          <w:numId w:val="39"/>
        </w:numPr>
        <w:autoSpaceDE w:val="0"/>
        <w:autoSpaceDN w:val="0"/>
        <w:adjustRightInd w:val="0"/>
        <w:spacing w:line="276" w:lineRule="auto"/>
        <w:rPr>
          <w:rFonts w:eastAsia="Times New Roman" w:cs="Times New Roman"/>
          <w:b/>
          <w:color w:val="000000"/>
          <w:szCs w:val="24"/>
          <w:lang w:eastAsia="pl-PL"/>
        </w:rPr>
      </w:pPr>
      <w:r w:rsidRPr="00DB0C78">
        <w:rPr>
          <w:rFonts w:eastAsia="Times New Roman" w:cs="Times New Roman"/>
          <w:b/>
          <w:szCs w:val="24"/>
          <w:lang w:eastAsia="pl-PL"/>
        </w:rPr>
        <w:t>PRZED ZAMÓWIENIEM RĘKAWA WYKONAWCA WINIEN DOKONAĆ POMIARU PRZEKROJÓW  KOLEKTORA Z NATURY</w:t>
      </w:r>
    </w:p>
    <w:p w14:paraId="11CA27D5" w14:textId="77777777" w:rsidR="00FD3719" w:rsidRPr="00DB0C78" w:rsidRDefault="00FD3719" w:rsidP="00FD3719">
      <w:pPr>
        <w:widowControl w:val="0"/>
        <w:autoSpaceDE w:val="0"/>
        <w:autoSpaceDN w:val="0"/>
        <w:adjustRightInd w:val="0"/>
        <w:spacing w:line="276" w:lineRule="auto"/>
        <w:ind w:right="-428"/>
        <w:rPr>
          <w:rFonts w:eastAsia="Times New Roman" w:cs="Times New Roman"/>
          <w:b/>
          <w:lang w:eastAsia="pl-PL"/>
        </w:rPr>
      </w:pPr>
    </w:p>
    <w:p w14:paraId="1366D3E7" w14:textId="77777777" w:rsidR="00FD3719" w:rsidRPr="00DB0C78" w:rsidRDefault="00FD3719" w:rsidP="00FD3719">
      <w:pPr>
        <w:spacing w:line="276" w:lineRule="auto"/>
        <w:jc w:val="left"/>
        <w:rPr>
          <w:lang w:eastAsia="pl-PL"/>
        </w:rPr>
      </w:pPr>
      <w:r w:rsidRPr="00DB0C78">
        <w:rPr>
          <w:b/>
          <w:lang w:eastAsia="pl-PL"/>
        </w:rPr>
        <w:t>Renowację kolektora</w:t>
      </w:r>
      <w:r w:rsidRPr="00DB0C78">
        <w:rPr>
          <w:lang w:eastAsia="pl-PL"/>
        </w:rPr>
        <w:t xml:space="preserve"> należy wykonać przy zastosowaniu technologii wykładziny z rur utwardzanych na miejscu zgodnie z obowiązującą normą PN-EN ISO 11296 -4</w:t>
      </w:r>
      <w:r>
        <w:rPr>
          <w:lang w:eastAsia="pl-PL"/>
        </w:rPr>
        <w:t xml:space="preserve">                       </w:t>
      </w:r>
      <w:r w:rsidRPr="00DB0C78">
        <w:rPr>
          <w:lang w:eastAsia="pl-PL"/>
        </w:rPr>
        <w:t xml:space="preserve">Rękaw powinien być wykonany z </w:t>
      </w:r>
      <w:r w:rsidRPr="008259BB">
        <w:rPr>
          <w:lang w:eastAsia="pl-PL"/>
        </w:rPr>
        <w:t xml:space="preserve">włókna szklanego lub </w:t>
      </w:r>
      <w:r>
        <w:rPr>
          <w:lang w:eastAsia="pl-PL"/>
        </w:rPr>
        <w:t>poliestrowego</w:t>
      </w:r>
      <w:r w:rsidRPr="008259BB">
        <w:rPr>
          <w:lang w:eastAsia="pl-PL"/>
        </w:rPr>
        <w:t>.</w:t>
      </w:r>
      <w:r w:rsidRPr="00DB0C78">
        <w:rPr>
          <w:lang w:eastAsia="pl-PL"/>
        </w:rPr>
        <w:t xml:space="preserve"> </w:t>
      </w:r>
    </w:p>
    <w:p w14:paraId="6ADBEDE7" w14:textId="77777777" w:rsidR="00FD3719" w:rsidRPr="00DB0C78" w:rsidRDefault="00FD3719" w:rsidP="00FD3719">
      <w:pPr>
        <w:widowControl w:val="0"/>
        <w:autoSpaceDE w:val="0"/>
        <w:autoSpaceDN w:val="0"/>
        <w:adjustRightInd w:val="0"/>
        <w:spacing w:line="276" w:lineRule="auto"/>
        <w:rPr>
          <w:rFonts w:eastAsia="Times New Roman" w:cs="Times New Roman"/>
          <w:color w:val="000000"/>
          <w:szCs w:val="24"/>
          <w:lang w:eastAsia="pl-PL"/>
        </w:rPr>
      </w:pPr>
    </w:p>
    <w:p w14:paraId="12429E79" w14:textId="77777777" w:rsidR="00FD3719" w:rsidRPr="00B351F4" w:rsidRDefault="00FD3719" w:rsidP="00FD3719">
      <w:pPr>
        <w:spacing w:line="276" w:lineRule="auto"/>
        <w:rPr>
          <w:b/>
          <w:lang w:eastAsia="pl-PL"/>
        </w:rPr>
      </w:pPr>
      <w:r w:rsidRPr="00B351F4">
        <w:rPr>
          <w:b/>
          <w:lang w:eastAsia="pl-PL"/>
        </w:rPr>
        <w:t xml:space="preserve">Naprawa komór </w:t>
      </w:r>
    </w:p>
    <w:p w14:paraId="20C63CA2" w14:textId="77777777" w:rsidR="00FD3719" w:rsidRPr="00956B48" w:rsidRDefault="00FD3719" w:rsidP="00FD3719">
      <w:pPr>
        <w:spacing w:line="276" w:lineRule="auto"/>
        <w:rPr>
          <w:b/>
          <w:bCs/>
          <w:lang w:eastAsia="pl-PL"/>
        </w:rPr>
      </w:pPr>
      <w:r w:rsidRPr="00DB0C78">
        <w:rPr>
          <w:lang w:eastAsia="pl-PL"/>
        </w:rPr>
        <w:t xml:space="preserve">W przypadkach koniecznych przewiduje się uzupełnienie ubytków na powierzchni kinety przy zastosowaniu systemu napraw betonów typu PCC (zaprawy modyfikowane polimerami). </w:t>
      </w:r>
      <w:r w:rsidRPr="00956B48">
        <w:rPr>
          <w:lang w:eastAsia="pl-PL"/>
        </w:rPr>
        <w:t xml:space="preserve">Renowację kinet wykonać przy zastosowaniu </w:t>
      </w:r>
      <w:r>
        <w:rPr>
          <w:lang w:eastAsia="pl-PL"/>
        </w:rPr>
        <w:t>chemii budowlanej  - grubość warstwy kinety poddanej renowacji ma być taka jak grubość zamontowanego rękawa.</w:t>
      </w:r>
    </w:p>
    <w:p w14:paraId="7010E0ED" w14:textId="77777777" w:rsidR="00FD3719" w:rsidRPr="00DB0C78" w:rsidRDefault="00FD3719" w:rsidP="00FD3719">
      <w:pPr>
        <w:spacing w:line="276" w:lineRule="auto"/>
        <w:rPr>
          <w:lang w:eastAsia="pl-PL"/>
        </w:rPr>
      </w:pPr>
      <w:r w:rsidRPr="00DB0C78">
        <w:rPr>
          <w:lang w:eastAsia="pl-PL"/>
        </w:rPr>
        <w:t>Brakujące stopnie włazowe należy uzupełnić stosując stopnie w otulinie z tworzywa sztucznego.</w:t>
      </w:r>
    </w:p>
    <w:p w14:paraId="5291C847" w14:textId="77777777" w:rsidR="00FD3719" w:rsidRPr="00DB0C78" w:rsidRDefault="00FD3719" w:rsidP="00FD3719">
      <w:pPr>
        <w:spacing w:line="276" w:lineRule="auto"/>
        <w:rPr>
          <w:lang w:eastAsia="pl-PL"/>
        </w:rPr>
      </w:pPr>
      <w:r w:rsidRPr="00DB0C78">
        <w:rPr>
          <w:lang w:eastAsia="pl-PL"/>
        </w:rPr>
        <w:t>Lokalizacj</w:t>
      </w:r>
      <w:r>
        <w:rPr>
          <w:lang w:eastAsia="pl-PL"/>
        </w:rPr>
        <w:t>e</w:t>
      </w:r>
      <w:r w:rsidRPr="00DB0C78">
        <w:rPr>
          <w:lang w:eastAsia="pl-PL"/>
        </w:rPr>
        <w:t xml:space="preserve"> odcinków k</w:t>
      </w:r>
      <w:r>
        <w:rPr>
          <w:lang w:eastAsia="pl-PL"/>
        </w:rPr>
        <w:t>anałów</w:t>
      </w:r>
      <w:r w:rsidRPr="00DB0C78">
        <w:rPr>
          <w:lang w:eastAsia="pl-PL"/>
        </w:rPr>
        <w:t>, któr</w:t>
      </w:r>
      <w:r>
        <w:rPr>
          <w:lang w:eastAsia="pl-PL"/>
        </w:rPr>
        <w:t>e</w:t>
      </w:r>
      <w:r w:rsidRPr="00DB0C78">
        <w:rPr>
          <w:lang w:eastAsia="pl-PL"/>
        </w:rPr>
        <w:t xml:space="preserve"> będ</w:t>
      </w:r>
      <w:r>
        <w:rPr>
          <w:lang w:eastAsia="pl-PL"/>
        </w:rPr>
        <w:t>ą</w:t>
      </w:r>
      <w:r w:rsidRPr="00DB0C78">
        <w:rPr>
          <w:lang w:eastAsia="pl-PL"/>
        </w:rPr>
        <w:t xml:space="preserve"> poddan</w:t>
      </w:r>
      <w:r>
        <w:rPr>
          <w:lang w:eastAsia="pl-PL"/>
        </w:rPr>
        <w:t>e</w:t>
      </w:r>
      <w:r w:rsidRPr="00DB0C78">
        <w:rPr>
          <w:lang w:eastAsia="pl-PL"/>
        </w:rPr>
        <w:t xml:space="preserve"> renowacji został</w:t>
      </w:r>
      <w:r>
        <w:rPr>
          <w:lang w:eastAsia="pl-PL"/>
        </w:rPr>
        <w:t>y</w:t>
      </w:r>
      <w:r w:rsidRPr="00DB0C78">
        <w:rPr>
          <w:lang w:eastAsia="pl-PL"/>
        </w:rPr>
        <w:t xml:space="preserve"> przedstawion</w:t>
      </w:r>
      <w:r>
        <w:rPr>
          <w:lang w:eastAsia="pl-PL"/>
        </w:rPr>
        <w:t>e</w:t>
      </w:r>
      <w:r w:rsidRPr="00DB0C78">
        <w:rPr>
          <w:lang w:eastAsia="pl-PL"/>
        </w:rPr>
        <w:t xml:space="preserve"> na załączonych planach sytuacyjnym  - Rysunki </w:t>
      </w:r>
      <w:r w:rsidRPr="00321A39">
        <w:rPr>
          <w:lang w:eastAsia="pl-PL"/>
        </w:rPr>
        <w:t xml:space="preserve">nr 1, nr 2, nr 3, nr 4, nr 5, nr 6, nr 7, nr 8, nr 9.1 nr 9.2, nr 10.1, nr 10.2, nr 11, nr 12, </w:t>
      </w:r>
    </w:p>
    <w:p w14:paraId="1B84D319" w14:textId="2B0A5418" w:rsidR="00FD3719" w:rsidRPr="009B7A70" w:rsidRDefault="00FD3719" w:rsidP="009B7A70">
      <w:pPr>
        <w:spacing w:line="276" w:lineRule="auto"/>
        <w:rPr>
          <w:szCs w:val="24"/>
          <w:lang w:eastAsia="pl-PL"/>
        </w:rPr>
      </w:pPr>
      <w:r w:rsidRPr="00DB0C78">
        <w:rPr>
          <w:lang w:eastAsia="pl-PL"/>
        </w:rPr>
        <w:t>Koszty spełnienia wymagań postawionych w warunkach ST będą uważane za uwzględnione w Cenie Oferty</w:t>
      </w:r>
      <w:r w:rsidRPr="00DB0C78">
        <w:rPr>
          <w:szCs w:val="24"/>
          <w:lang w:eastAsia="pl-PL"/>
        </w:rPr>
        <w:t>.</w:t>
      </w:r>
    </w:p>
    <w:p w14:paraId="78BC58C2" w14:textId="1B4F31E7" w:rsidR="00FD3719" w:rsidRPr="009B7A70" w:rsidRDefault="00FD3719">
      <w:pPr>
        <w:pStyle w:val="Nagwek4"/>
        <w:numPr>
          <w:ilvl w:val="1"/>
          <w:numId w:val="34"/>
        </w:numPr>
        <w:spacing w:line="276" w:lineRule="auto"/>
      </w:pPr>
      <w:r w:rsidRPr="00F5184C">
        <w:rPr>
          <w:rStyle w:val="Nagwek3Znak"/>
          <w:b/>
          <w:u w:val="none"/>
        </w:rPr>
        <w:t>Cel</w:t>
      </w:r>
      <w:r w:rsidRPr="00F5184C">
        <w:t xml:space="preserve">  umowy.</w:t>
      </w:r>
    </w:p>
    <w:p w14:paraId="6CA5F4A6" w14:textId="77777777" w:rsidR="00FD3719" w:rsidRPr="00DB0C78" w:rsidRDefault="00FD3719" w:rsidP="00FD3719">
      <w:pPr>
        <w:spacing w:line="276" w:lineRule="auto"/>
        <w:rPr>
          <w:lang w:eastAsia="pl-PL"/>
        </w:rPr>
      </w:pPr>
      <w:r w:rsidRPr="00DB0C78">
        <w:rPr>
          <w:lang w:eastAsia="pl-PL"/>
        </w:rPr>
        <w:t>Celem umowy  jest wzmocnienie i uszczelnienie   istniejących  k</w:t>
      </w:r>
      <w:r>
        <w:rPr>
          <w:lang w:eastAsia="pl-PL"/>
        </w:rPr>
        <w:t>anałów sanitarnych i dzeszczowych</w:t>
      </w:r>
      <w:r w:rsidRPr="00DB0C78">
        <w:rPr>
          <w:lang w:eastAsia="pl-PL"/>
        </w:rPr>
        <w:t xml:space="preserve"> w Bydgoszczy.</w:t>
      </w:r>
    </w:p>
    <w:p w14:paraId="35A76CFB" w14:textId="77777777" w:rsidR="00FD3719" w:rsidRPr="00DB0C78" w:rsidRDefault="00FD3719" w:rsidP="00FD3719">
      <w:pPr>
        <w:spacing w:line="276" w:lineRule="auto"/>
        <w:rPr>
          <w:lang w:eastAsia="pl-PL"/>
        </w:rPr>
      </w:pPr>
      <w:r w:rsidRPr="00DB0C78">
        <w:rPr>
          <w:lang w:eastAsia="pl-PL"/>
        </w:rPr>
        <w:t>Realizacja umowy  spowoduje:</w:t>
      </w:r>
    </w:p>
    <w:p w14:paraId="730CA994" w14:textId="574267D8" w:rsidR="00FD3719" w:rsidRPr="00DB0C78" w:rsidRDefault="006A0B78" w:rsidP="006A0B78">
      <w:pPr>
        <w:pStyle w:val="Akapitzlist"/>
        <w:spacing w:line="276" w:lineRule="auto"/>
        <w:rPr>
          <w:lang w:eastAsia="pl-PL"/>
        </w:rPr>
      </w:pPr>
      <w:r>
        <w:rPr>
          <w:lang w:eastAsia="pl-PL"/>
        </w:rPr>
        <w:t>-</w:t>
      </w:r>
      <w:r>
        <w:rPr>
          <w:lang w:eastAsia="pl-PL"/>
        </w:rPr>
        <w:tab/>
      </w:r>
      <w:r w:rsidR="00FD3719" w:rsidRPr="00DB0C78">
        <w:rPr>
          <w:lang w:eastAsia="pl-PL"/>
        </w:rPr>
        <w:t>poprawę parametrów hydraulicznych sieci,</w:t>
      </w:r>
    </w:p>
    <w:p w14:paraId="73CA6C5C" w14:textId="12FE1FA2" w:rsidR="00FD3719" w:rsidRDefault="006A0B78" w:rsidP="006A0B78">
      <w:pPr>
        <w:pStyle w:val="Akapitzlist"/>
        <w:spacing w:line="276" w:lineRule="auto"/>
        <w:rPr>
          <w:lang w:eastAsia="pl-PL"/>
        </w:rPr>
      </w:pPr>
      <w:r>
        <w:rPr>
          <w:lang w:eastAsia="pl-PL"/>
        </w:rPr>
        <w:t>-</w:t>
      </w:r>
      <w:r>
        <w:rPr>
          <w:lang w:eastAsia="pl-PL"/>
        </w:rPr>
        <w:tab/>
      </w:r>
      <w:r w:rsidR="00FD3719" w:rsidRPr="00DB0C78">
        <w:rPr>
          <w:lang w:eastAsia="pl-PL"/>
        </w:rPr>
        <w:t>poprawę stanu środowiska naturalnego poprzez eliminację eksfiltracji i infiltracji</w:t>
      </w:r>
    </w:p>
    <w:p w14:paraId="1078153E" w14:textId="77777777" w:rsidR="009B7A70" w:rsidRPr="009B7A70" w:rsidRDefault="009B7A70" w:rsidP="006A0B78">
      <w:pPr>
        <w:pStyle w:val="Akapitzlist"/>
        <w:spacing w:line="276" w:lineRule="auto"/>
        <w:rPr>
          <w:lang w:eastAsia="pl-PL"/>
        </w:rPr>
      </w:pPr>
    </w:p>
    <w:p w14:paraId="37ABF12B" w14:textId="77777777" w:rsidR="00FD3719" w:rsidRDefault="00FD3719">
      <w:pPr>
        <w:pStyle w:val="Nagwek4"/>
        <w:numPr>
          <w:ilvl w:val="1"/>
          <w:numId w:val="34"/>
        </w:numPr>
        <w:spacing w:line="276" w:lineRule="auto"/>
      </w:pPr>
      <w:r w:rsidRPr="00DB0C78">
        <w:t>Zakres Robót</w:t>
      </w:r>
    </w:p>
    <w:p w14:paraId="5A4FE040" w14:textId="77777777" w:rsidR="00FD3719" w:rsidRPr="00DB0C78" w:rsidRDefault="00FD3719" w:rsidP="00FD3719">
      <w:pPr>
        <w:widowControl w:val="0"/>
        <w:tabs>
          <w:tab w:val="left" w:pos="1418"/>
          <w:tab w:val="left" w:pos="2694"/>
        </w:tabs>
        <w:autoSpaceDE w:val="0"/>
        <w:autoSpaceDN w:val="0"/>
        <w:adjustRightInd w:val="0"/>
        <w:spacing w:line="276" w:lineRule="auto"/>
        <w:rPr>
          <w:rFonts w:eastAsia="Times New Roman" w:cs="Times New Roman"/>
          <w:b/>
          <w:bCs/>
          <w:lang w:eastAsia="pl-PL"/>
        </w:rPr>
      </w:pPr>
    </w:p>
    <w:p w14:paraId="455AEB17" w14:textId="77777777" w:rsidR="00FD3719" w:rsidRPr="00DB0C78" w:rsidRDefault="00FD3719" w:rsidP="00FD3719">
      <w:pPr>
        <w:widowControl w:val="0"/>
        <w:tabs>
          <w:tab w:val="left" w:pos="1418"/>
          <w:tab w:val="left" w:pos="2694"/>
        </w:tabs>
        <w:autoSpaceDE w:val="0"/>
        <w:autoSpaceDN w:val="0"/>
        <w:adjustRightInd w:val="0"/>
        <w:spacing w:line="276" w:lineRule="auto"/>
        <w:ind w:left="709"/>
        <w:rPr>
          <w:rFonts w:eastAsia="Times New Roman" w:cs="Times New Roman"/>
          <w:bCs/>
          <w:u w:val="single"/>
          <w:lang w:eastAsia="pl-PL"/>
        </w:rPr>
      </w:pPr>
      <w:r w:rsidRPr="00DB0C78">
        <w:rPr>
          <w:rFonts w:eastAsia="Times New Roman" w:cs="Times New Roman"/>
          <w:bCs/>
          <w:u w:val="single"/>
          <w:lang w:eastAsia="pl-PL"/>
        </w:rPr>
        <w:t>Przedmiot zamówienia obejmuje wykonanie:</w:t>
      </w:r>
    </w:p>
    <w:p w14:paraId="4BF9A427" w14:textId="77777777" w:rsidR="00FD3719" w:rsidRPr="00DB0C78" w:rsidRDefault="00FD3719" w:rsidP="00FD3719">
      <w:pPr>
        <w:widowControl w:val="0"/>
        <w:tabs>
          <w:tab w:val="left" w:pos="1418"/>
          <w:tab w:val="left" w:pos="2694"/>
        </w:tabs>
        <w:autoSpaceDE w:val="0"/>
        <w:autoSpaceDN w:val="0"/>
        <w:adjustRightInd w:val="0"/>
        <w:spacing w:line="276" w:lineRule="auto"/>
        <w:ind w:left="709"/>
        <w:rPr>
          <w:rFonts w:eastAsia="Times New Roman" w:cs="Times New Roman"/>
          <w:bCs/>
          <w:u w:val="single"/>
          <w:lang w:eastAsia="pl-PL"/>
        </w:rPr>
      </w:pPr>
    </w:p>
    <w:p w14:paraId="431B3AFE" w14:textId="77777777" w:rsidR="00FD3719" w:rsidRDefault="00FD3719">
      <w:pPr>
        <w:pStyle w:val="Nagwek4"/>
        <w:numPr>
          <w:ilvl w:val="2"/>
          <w:numId w:val="34"/>
        </w:numPr>
        <w:spacing w:line="276" w:lineRule="auto"/>
      </w:pPr>
      <w:r w:rsidRPr="00DB0C78">
        <w:t xml:space="preserve">Renowacja kanalizacji sanitarnej </w:t>
      </w:r>
    </w:p>
    <w:p w14:paraId="06B2FF6A" w14:textId="77777777" w:rsidR="00FD3719" w:rsidRPr="00B351F4" w:rsidRDefault="00FD3719" w:rsidP="00FD3719">
      <w:pPr>
        <w:spacing w:line="276" w:lineRule="auto"/>
        <w:ind w:left="1416"/>
        <w:rPr>
          <w:lang w:eastAsia="pl-PL"/>
        </w:rPr>
      </w:pPr>
      <w:r>
        <w:rPr>
          <w:lang w:eastAsia="pl-PL"/>
        </w:rPr>
        <w:t xml:space="preserve">     200 Profil I          - 114,50 m</w:t>
      </w:r>
    </w:p>
    <w:p w14:paraId="1BFD3085" w14:textId="77777777" w:rsidR="00FD3719" w:rsidRPr="00321A39" w:rsidRDefault="00FD3719" w:rsidP="00FD3719">
      <w:pPr>
        <w:tabs>
          <w:tab w:val="left" w:pos="1701"/>
          <w:tab w:val="left" w:pos="3402"/>
        </w:tabs>
        <w:spacing w:line="276" w:lineRule="auto"/>
      </w:pPr>
      <w:r>
        <w:tab/>
      </w:r>
      <w:r w:rsidRPr="00321A39">
        <w:t>Ø 200 mm</w:t>
      </w:r>
      <w:r w:rsidRPr="00321A39">
        <w:tab/>
        <w:t xml:space="preserve">- </w:t>
      </w:r>
      <w:r>
        <w:t>724,30</w:t>
      </w:r>
      <w:r w:rsidRPr="00321A39">
        <w:t xml:space="preserve"> m</w:t>
      </w:r>
    </w:p>
    <w:p w14:paraId="5B3B1BD5" w14:textId="77777777" w:rsidR="00FD3719" w:rsidRDefault="00FD3719" w:rsidP="00FD3719">
      <w:pPr>
        <w:tabs>
          <w:tab w:val="left" w:pos="1701"/>
          <w:tab w:val="left" w:pos="3402"/>
        </w:tabs>
        <w:spacing w:line="276" w:lineRule="auto"/>
      </w:pPr>
      <w:r w:rsidRPr="00321A39">
        <w:lastRenderedPageBreak/>
        <w:tab/>
        <w:t>Ø300mm</w:t>
      </w:r>
      <w:r w:rsidRPr="00321A39">
        <w:tab/>
        <w:t xml:space="preserve">- </w:t>
      </w:r>
      <w:r>
        <w:t>531,54</w:t>
      </w:r>
      <w:r w:rsidRPr="00321A39">
        <w:t xml:space="preserve"> m</w:t>
      </w:r>
    </w:p>
    <w:p w14:paraId="05A79918" w14:textId="77777777" w:rsidR="00FD3719" w:rsidRDefault="00FD3719" w:rsidP="00FD3719">
      <w:pPr>
        <w:tabs>
          <w:tab w:val="left" w:pos="1701"/>
          <w:tab w:val="left" w:pos="3402"/>
        </w:tabs>
        <w:spacing w:line="276" w:lineRule="auto"/>
      </w:pPr>
      <w:r>
        <w:tab/>
        <w:t xml:space="preserve">300x200 </w:t>
      </w:r>
      <w:r>
        <w:tab/>
        <w:t>-   20,50 m</w:t>
      </w:r>
    </w:p>
    <w:p w14:paraId="09A8D19D" w14:textId="77777777" w:rsidR="00FD3719" w:rsidRDefault="00FD3719" w:rsidP="00FD3719">
      <w:pPr>
        <w:tabs>
          <w:tab w:val="left" w:pos="1701"/>
          <w:tab w:val="left" w:pos="3402"/>
        </w:tabs>
        <w:spacing w:line="276" w:lineRule="auto"/>
      </w:pPr>
    </w:p>
    <w:p w14:paraId="2C7E27BD" w14:textId="77777777" w:rsidR="00FD3719" w:rsidRPr="00DB0C78" w:rsidRDefault="00FD3719" w:rsidP="00FD3719">
      <w:pPr>
        <w:pStyle w:val="Default"/>
        <w:spacing w:line="276" w:lineRule="auto"/>
        <w:ind w:left="851"/>
        <w:jc w:val="both"/>
        <w:rPr>
          <w:color w:val="auto"/>
          <w:sz w:val="22"/>
          <w:szCs w:val="22"/>
        </w:rPr>
      </w:pPr>
    </w:p>
    <w:p w14:paraId="7EC73DDF" w14:textId="77777777" w:rsidR="00FD3719" w:rsidRDefault="00FD3719">
      <w:pPr>
        <w:pStyle w:val="Nagwek4"/>
        <w:numPr>
          <w:ilvl w:val="2"/>
          <w:numId w:val="34"/>
        </w:numPr>
        <w:spacing w:line="276" w:lineRule="auto"/>
      </w:pPr>
      <w:r w:rsidRPr="00DB0C78">
        <w:t>Renowacja kanalizacji deszczowej</w:t>
      </w:r>
    </w:p>
    <w:p w14:paraId="3C9D8767" w14:textId="77777777" w:rsidR="00FD3719" w:rsidRPr="00321A39" w:rsidRDefault="00FD3719" w:rsidP="00FD3719">
      <w:pPr>
        <w:tabs>
          <w:tab w:val="left" w:pos="1701"/>
          <w:tab w:val="left" w:pos="3402"/>
        </w:tabs>
        <w:spacing w:line="276" w:lineRule="auto"/>
      </w:pPr>
      <w:r>
        <w:tab/>
      </w:r>
      <w:r w:rsidRPr="00321A39">
        <w:t>300 Profil I</w:t>
      </w:r>
      <w:r w:rsidRPr="00321A39">
        <w:tab/>
        <w:t>- 84,50  m</w:t>
      </w:r>
    </w:p>
    <w:p w14:paraId="026049C5" w14:textId="77777777" w:rsidR="00FD3719" w:rsidRPr="00321A39" w:rsidRDefault="00FD3719" w:rsidP="00FD3719">
      <w:pPr>
        <w:tabs>
          <w:tab w:val="left" w:pos="1701"/>
          <w:tab w:val="left" w:pos="3402"/>
        </w:tabs>
        <w:spacing w:line="276" w:lineRule="auto"/>
      </w:pPr>
      <w:r w:rsidRPr="00321A39">
        <w:tab/>
        <w:t>Ø300mm</w:t>
      </w:r>
      <w:r w:rsidRPr="00321A39">
        <w:tab/>
        <w:t>- 490,47 m</w:t>
      </w:r>
    </w:p>
    <w:p w14:paraId="42FACBC1" w14:textId="155F9EA5" w:rsidR="00FD3719" w:rsidRPr="00321A39" w:rsidRDefault="00FD3719" w:rsidP="00FD3719">
      <w:pPr>
        <w:tabs>
          <w:tab w:val="left" w:pos="1701"/>
          <w:tab w:val="left" w:pos="3402"/>
        </w:tabs>
        <w:spacing w:line="276" w:lineRule="auto"/>
      </w:pPr>
      <w:r w:rsidRPr="00321A39">
        <w:tab/>
        <w:t>Ø400mm</w:t>
      </w:r>
      <w:r w:rsidRPr="00321A39">
        <w:tab/>
        <w:t>- 528,</w:t>
      </w:r>
      <w:r w:rsidR="00585004">
        <w:t>7</w:t>
      </w:r>
      <w:r w:rsidRPr="00321A39">
        <w:t>0 m</w:t>
      </w:r>
    </w:p>
    <w:p w14:paraId="2A678601" w14:textId="77777777" w:rsidR="00FD3719" w:rsidRPr="00321A39" w:rsidRDefault="00FD3719" w:rsidP="00FD3719">
      <w:pPr>
        <w:tabs>
          <w:tab w:val="left" w:pos="1701"/>
          <w:tab w:val="left" w:pos="3402"/>
        </w:tabs>
        <w:spacing w:line="276" w:lineRule="auto"/>
      </w:pPr>
      <w:r w:rsidRPr="00321A39">
        <w:tab/>
        <w:t>Ø500mm</w:t>
      </w:r>
      <w:r w:rsidRPr="00321A39">
        <w:tab/>
        <w:t>- 455,90 m</w:t>
      </w:r>
    </w:p>
    <w:p w14:paraId="608CAB81" w14:textId="77777777" w:rsidR="00FD3719" w:rsidRPr="00321A39" w:rsidRDefault="00FD3719" w:rsidP="00FD3719">
      <w:pPr>
        <w:tabs>
          <w:tab w:val="left" w:pos="1701"/>
          <w:tab w:val="left" w:pos="3402"/>
        </w:tabs>
        <w:spacing w:line="276" w:lineRule="auto"/>
      </w:pPr>
      <w:r w:rsidRPr="00321A39">
        <w:tab/>
        <w:t>Ø600mm</w:t>
      </w:r>
      <w:r w:rsidRPr="00321A39">
        <w:tab/>
        <w:t>- 1207,90 m</w:t>
      </w:r>
    </w:p>
    <w:p w14:paraId="0F9C5739" w14:textId="77777777" w:rsidR="00FD3719" w:rsidRPr="00DB0C78" w:rsidRDefault="00FD3719" w:rsidP="00FD3719">
      <w:pPr>
        <w:tabs>
          <w:tab w:val="left" w:pos="1701"/>
          <w:tab w:val="left" w:pos="3402"/>
        </w:tabs>
        <w:spacing w:line="276" w:lineRule="auto"/>
      </w:pPr>
      <w:r w:rsidRPr="00321A39">
        <w:tab/>
        <w:t>Ø800mm</w:t>
      </w:r>
      <w:r w:rsidRPr="00321A39">
        <w:tab/>
        <w:t>- 393,8</w:t>
      </w:r>
      <w:r>
        <w:t>0</w:t>
      </w:r>
      <w:r w:rsidRPr="00321A39">
        <w:t xml:space="preserve"> m</w:t>
      </w:r>
      <w:r>
        <w:tab/>
      </w:r>
    </w:p>
    <w:p w14:paraId="7BCAD3A2" w14:textId="77777777" w:rsidR="00FD3719" w:rsidRPr="00DB0C78" w:rsidRDefault="00FD3719" w:rsidP="00FD3719">
      <w:pPr>
        <w:pStyle w:val="Default"/>
        <w:spacing w:line="276" w:lineRule="auto"/>
        <w:jc w:val="both"/>
        <w:rPr>
          <w:color w:val="auto"/>
          <w:sz w:val="22"/>
          <w:szCs w:val="22"/>
        </w:rPr>
      </w:pPr>
    </w:p>
    <w:p w14:paraId="2F25FB51" w14:textId="77777777" w:rsidR="00FD3719" w:rsidRPr="00DB0C78" w:rsidRDefault="00FD3719" w:rsidP="00FD3719">
      <w:pPr>
        <w:spacing w:after="0" w:line="276" w:lineRule="auto"/>
      </w:pPr>
      <w:r w:rsidRPr="00DB0C78">
        <w:t xml:space="preserve">Zestawienie długości kanałów w poszczególnych ulicach z podziałem na odcinki , rodzaj kanału, średnicę, oraz ilości  przykanalików do otwarcia zawierają  załączniki </w:t>
      </w:r>
      <w:r w:rsidRPr="00321A39">
        <w:t>1Z ÷ 12Z.</w:t>
      </w:r>
    </w:p>
    <w:p w14:paraId="5F2729DE" w14:textId="77777777" w:rsidR="00FD3719" w:rsidRPr="00DB0C78" w:rsidRDefault="00FD3719" w:rsidP="00FD3719">
      <w:pPr>
        <w:pStyle w:val="Default"/>
        <w:spacing w:line="276" w:lineRule="auto"/>
        <w:ind w:firstLine="709"/>
        <w:jc w:val="both"/>
        <w:rPr>
          <w:sz w:val="22"/>
          <w:szCs w:val="22"/>
        </w:rPr>
      </w:pPr>
    </w:p>
    <w:p w14:paraId="7C7E0283" w14:textId="77777777" w:rsidR="00FD3719" w:rsidRPr="00DB0C78" w:rsidRDefault="00FD3719" w:rsidP="00FD3719">
      <w:pPr>
        <w:spacing w:line="276" w:lineRule="auto"/>
      </w:pPr>
      <w:r w:rsidRPr="006345DA">
        <w:t>Renowacja kanalizacji obejmuje:</w:t>
      </w:r>
    </w:p>
    <w:p w14:paraId="093345C4" w14:textId="77777777" w:rsidR="00FD3719" w:rsidRPr="00DB0C78" w:rsidRDefault="00FD3719" w:rsidP="00FD3719">
      <w:pPr>
        <w:spacing w:line="276" w:lineRule="auto"/>
        <w:ind w:left="1134"/>
      </w:pPr>
      <w:r w:rsidRPr="00DB0C78">
        <w:t>- przygotowanie studni startowych</w:t>
      </w:r>
    </w:p>
    <w:p w14:paraId="0F083285" w14:textId="77777777" w:rsidR="00FD3719" w:rsidRPr="00DB0C78" w:rsidRDefault="00FD3719" w:rsidP="00FD3719">
      <w:pPr>
        <w:spacing w:line="276" w:lineRule="auto"/>
        <w:ind w:left="1134"/>
      </w:pPr>
      <w:r w:rsidRPr="00DB0C78">
        <w:t>- przepompowanie ścieków na czas renowacji</w:t>
      </w:r>
    </w:p>
    <w:p w14:paraId="4886C247" w14:textId="77777777" w:rsidR="00FD3719" w:rsidRPr="00DB0C78" w:rsidRDefault="00FD3719" w:rsidP="00FD3719">
      <w:pPr>
        <w:spacing w:line="276" w:lineRule="auto"/>
        <w:ind w:left="1134"/>
      </w:pPr>
      <w:r w:rsidRPr="00DB0C78">
        <w:t>- czyszczenie i monitoring przed renowacją</w:t>
      </w:r>
    </w:p>
    <w:p w14:paraId="74D7ECD7" w14:textId="77777777" w:rsidR="00FD3719" w:rsidRPr="008817D8" w:rsidRDefault="00FD3719" w:rsidP="00FD3719">
      <w:pPr>
        <w:spacing w:line="276" w:lineRule="auto"/>
        <w:ind w:left="1134"/>
        <w:rPr>
          <w:rFonts w:eastAsia="Times New Roman" w:cs="Times New Roman"/>
          <w:color w:val="000000"/>
          <w:lang w:eastAsia="pl-PL"/>
        </w:rPr>
      </w:pPr>
      <w:r w:rsidRPr="008817D8">
        <w:rPr>
          <w:rFonts w:cs="Times New Roman"/>
        </w:rPr>
        <w:t xml:space="preserve">- </w:t>
      </w:r>
      <w:r w:rsidRPr="008817D8">
        <w:rPr>
          <w:rFonts w:eastAsia="Times New Roman" w:cs="Times New Roman"/>
          <w:color w:val="000000"/>
          <w:lang w:eastAsia="pl-PL"/>
        </w:rPr>
        <w:t>demontaż i montaż kominów studni oraz kaskad wewnętrznych</w:t>
      </w:r>
    </w:p>
    <w:p w14:paraId="1AA5E626" w14:textId="77777777" w:rsidR="00FD3719" w:rsidRPr="00DB0C78" w:rsidRDefault="00FD3719" w:rsidP="00FD3719">
      <w:pPr>
        <w:spacing w:line="276" w:lineRule="auto"/>
        <w:ind w:left="1134"/>
      </w:pPr>
      <w:r w:rsidRPr="00DB0C78">
        <w:t xml:space="preserve">- poddanie kolektorów deszczowych i sanitarnych renowacji </w:t>
      </w:r>
    </w:p>
    <w:p w14:paraId="697B04F6" w14:textId="77777777" w:rsidR="00FD3719" w:rsidRPr="00DB0C78" w:rsidRDefault="00FD3719" w:rsidP="00FD3719">
      <w:pPr>
        <w:spacing w:line="276" w:lineRule="auto"/>
        <w:ind w:left="1134"/>
      </w:pPr>
      <w:r w:rsidRPr="00DB0C78">
        <w:t>- renowację kinet komór</w:t>
      </w:r>
    </w:p>
    <w:p w14:paraId="2F7A444F" w14:textId="77777777" w:rsidR="00FD3719" w:rsidRPr="00DB0C78" w:rsidRDefault="00FD3719" w:rsidP="00FD3719">
      <w:pPr>
        <w:spacing w:line="276" w:lineRule="auto"/>
        <w:ind w:left="1134"/>
      </w:pPr>
      <w:r w:rsidRPr="00DB0C78">
        <w:t>- wykonanie prób szczelności</w:t>
      </w:r>
    </w:p>
    <w:p w14:paraId="009B569B" w14:textId="77777777" w:rsidR="00FD3719" w:rsidRPr="00DB0C78" w:rsidRDefault="00FD3719" w:rsidP="00FD3719">
      <w:pPr>
        <w:spacing w:line="276" w:lineRule="auto"/>
        <w:ind w:left="1134"/>
      </w:pPr>
      <w:r w:rsidRPr="00DB0C78">
        <w:t>- inspekcję przed i powykonawczą kamerą tv</w:t>
      </w:r>
    </w:p>
    <w:p w14:paraId="62562BDC" w14:textId="77777777" w:rsidR="00FD3719" w:rsidRPr="006345DA" w:rsidRDefault="00FD3719" w:rsidP="00FD3719">
      <w:pPr>
        <w:spacing w:line="276" w:lineRule="auto"/>
        <w:ind w:left="1134"/>
      </w:pPr>
      <w:r w:rsidRPr="00DB0C78">
        <w:t>- przywróceniu terenu do stanu pierwotn</w:t>
      </w:r>
      <w:r>
        <w:t xml:space="preserve">ego terenów zajętych pod roboty </w:t>
      </w:r>
      <w:r w:rsidRPr="00DB0C78">
        <w:t>w tym odtworzenie nawierzchni dróg, chodników i zieleni</w:t>
      </w:r>
    </w:p>
    <w:p w14:paraId="1EDD6F91" w14:textId="77777777" w:rsidR="00FD3719" w:rsidRPr="00DB0C78" w:rsidRDefault="00FD3719" w:rsidP="00FD3719">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wykonanie inwentaryzacji geodezyjnej odcinków kolektora poddanych renowacji</w:t>
      </w:r>
    </w:p>
    <w:p w14:paraId="300DC80C" w14:textId="77777777" w:rsidR="00FD3719" w:rsidRPr="00DB0C78" w:rsidRDefault="00FD3719" w:rsidP="00FD3719">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uzyskanie zgody na czasowe zajęcie gruntów gminy Bydgoszcz oraz wpłacenie kaucji zwrotnej</w:t>
      </w:r>
    </w:p>
    <w:p w14:paraId="1BC03AF2" w14:textId="77777777" w:rsidR="00FD3719" w:rsidRPr="00DB0C78" w:rsidRDefault="00FD3719" w:rsidP="00FD3719">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uzyskanie zgody na zajęcie innych gruntów związanych z wykonywaniem renowacji</w:t>
      </w:r>
    </w:p>
    <w:p w14:paraId="38A20D70" w14:textId="77777777" w:rsidR="00FD3719" w:rsidRPr="00DB0C78" w:rsidRDefault="00FD3719" w:rsidP="00FD3719">
      <w:pPr>
        <w:spacing w:line="276" w:lineRule="auto"/>
        <w:ind w:left="1134"/>
        <w:rPr>
          <w:rFonts w:eastAsia="Times New Roman" w:cs="Times New Roman"/>
          <w:bCs/>
          <w:lang w:eastAsia="pl-PL"/>
        </w:rPr>
      </w:pPr>
      <w:r w:rsidRPr="00DB0C78">
        <w:rPr>
          <w:rFonts w:eastAsia="Times New Roman" w:cs="Times New Roman"/>
          <w:bCs/>
          <w:lang w:eastAsia="pl-PL"/>
        </w:rPr>
        <w:t>- opracowanie i zastosowanie projektu  organizacji ruchu na czas budowy</w:t>
      </w:r>
    </w:p>
    <w:p w14:paraId="3BEA4C04" w14:textId="77777777" w:rsidR="00FD3719" w:rsidRPr="00DB0C78" w:rsidRDefault="00FD3719" w:rsidP="00FD3719">
      <w:pPr>
        <w:spacing w:line="276" w:lineRule="auto"/>
      </w:pPr>
    </w:p>
    <w:p w14:paraId="2673167D" w14:textId="77777777" w:rsidR="00FD3719" w:rsidRDefault="00FD3719">
      <w:pPr>
        <w:pStyle w:val="Nagwek4"/>
        <w:numPr>
          <w:ilvl w:val="2"/>
          <w:numId w:val="34"/>
        </w:numPr>
        <w:spacing w:line="276" w:lineRule="auto"/>
      </w:pPr>
      <w:r>
        <w:t>O</w:t>
      </w:r>
      <w:r w:rsidRPr="00DB0C78">
        <w:t xml:space="preserve">twarcie przykanalików ( bez kapeluszy) w ilości – </w:t>
      </w:r>
      <w:r>
        <w:t>42</w:t>
      </w:r>
      <w:r w:rsidRPr="00DB0C78">
        <w:t xml:space="preserve"> szt.</w:t>
      </w:r>
    </w:p>
    <w:p w14:paraId="28327581" w14:textId="77777777" w:rsidR="00FD3719" w:rsidRPr="00F5184C" w:rsidRDefault="00FD3719" w:rsidP="00FD3719">
      <w:pPr>
        <w:spacing w:line="276" w:lineRule="auto"/>
        <w:rPr>
          <w:lang w:eastAsia="pl-PL"/>
        </w:rPr>
      </w:pPr>
    </w:p>
    <w:p w14:paraId="32D2A344" w14:textId="49D378CD" w:rsidR="00FD3719" w:rsidRDefault="00FD3719">
      <w:pPr>
        <w:pStyle w:val="Nagwek4"/>
        <w:numPr>
          <w:ilvl w:val="2"/>
          <w:numId w:val="34"/>
        </w:numPr>
        <w:spacing w:line="276" w:lineRule="auto"/>
      </w:pPr>
      <w:r>
        <w:lastRenderedPageBreak/>
        <w:t>O</w:t>
      </w:r>
      <w:r w:rsidRPr="00DB0C78">
        <w:t xml:space="preserve">twarcie przykanalików ( z kapeluszami) w ilości – </w:t>
      </w:r>
      <w:r w:rsidR="00585004">
        <w:t>19</w:t>
      </w:r>
      <w:r w:rsidRPr="00DB0C78">
        <w:t xml:space="preserve"> szt.</w:t>
      </w:r>
    </w:p>
    <w:p w14:paraId="55CE3388" w14:textId="77777777" w:rsidR="00FD3719" w:rsidRPr="00DB0C78" w:rsidRDefault="00FD3719" w:rsidP="00FD3719">
      <w:pPr>
        <w:pStyle w:val="Default"/>
        <w:spacing w:line="276" w:lineRule="auto"/>
        <w:jc w:val="both"/>
        <w:rPr>
          <w:color w:val="auto"/>
          <w:sz w:val="22"/>
          <w:szCs w:val="22"/>
        </w:rPr>
      </w:pPr>
    </w:p>
    <w:p w14:paraId="629BBB5A" w14:textId="77777777" w:rsidR="00FD3719" w:rsidRDefault="00FD3719" w:rsidP="00FD3719">
      <w:pPr>
        <w:spacing w:line="276" w:lineRule="auto"/>
      </w:pPr>
      <w:r w:rsidRPr="00DB0C78">
        <w:t xml:space="preserve">W przypadku, gdy po wyczyszczeniu kanału zostanie wykazany  przykanalik  nie ujęty  ilościowo w załącznikach  nr </w:t>
      </w:r>
      <w:r w:rsidRPr="00321A39">
        <w:t>1Z ÷ 12Z</w:t>
      </w:r>
      <w:r w:rsidRPr="00DB0C78">
        <w:t xml:space="preserve"> Wykonawca winien fakt ten zgłosić inspektorowi nadzoru w celu podjęcia odpowiedniej decyzji.</w:t>
      </w:r>
    </w:p>
    <w:p w14:paraId="0B6F4876" w14:textId="77777777" w:rsidR="00FD3719" w:rsidRDefault="00FD3719" w:rsidP="00FD3719">
      <w:pPr>
        <w:pStyle w:val="Default"/>
        <w:spacing w:line="276" w:lineRule="auto"/>
        <w:jc w:val="both"/>
        <w:rPr>
          <w:color w:val="auto"/>
          <w:sz w:val="22"/>
          <w:szCs w:val="22"/>
        </w:rPr>
      </w:pPr>
    </w:p>
    <w:p w14:paraId="454D5AB2" w14:textId="77777777" w:rsidR="00117278" w:rsidRDefault="00117278" w:rsidP="0022159B">
      <w:pPr>
        <w:pStyle w:val="Default"/>
        <w:spacing w:line="276" w:lineRule="auto"/>
        <w:jc w:val="both"/>
        <w:rPr>
          <w:color w:val="auto"/>
          <w:sz w:val="22"/>
          <w:szCs w:val="22"/>
        </w:rPr>
      </w:pPr>
    </w:p>
    <w:p w14:paraId="439D28D8" w14:textId="50F2EBF7" w:rsidR="00117278" w:rsidRPr="00DA60B7" w:rsidRDefault="00117278">
      <w:pPr>
        <w:pStyle w:val="Nagwek3"/>
        <w:numPr>
          <w:ilvl w:val="0"/>
          <w:numId w:val="40"/>
        </w:numPr>
        <w:spacing w:line="276" w:lineRule="auto"/>
        <w:rPr>
          <w:sz w:val="22"/>
          <w:szCs w:val="22"/>
        </w:rPr>
      </w:pPr>
      <w:bookmarkStart w:id="15" w:name="_Toc129351671"/>
      <w:r w:rsidRPr="00DA60B7">
        <w:t>Wymagania ogólne dotyczące robót</w:t>
      </w:r>
      <w:bookmarkEnd w:id="15"/>
    </w:p>
    <w:p w14:paraId="7F34B990" w14:textId="77777777" w:rsidR="00117278" w:rsidRPr="00DB0C78" w:rsidRDefault="00117278" w:rsidP="0022159B">
      <w:pPr>
        <w:spacing w:line="276" w:lineRule="auto"/>
        <w:rPr>
          <w:rFonts w:eastAsia="Times New Roman" w:cs="Times New Roman"/>
          <w:lang w:eastAsia="pl-PL"/>
        </w:rPr>
      </w:pPr>
    </w:p>
    <w:p w14:paraId="24BFB403" w14:textId="77777777" w:rsidR="00117278" w:rsidRDefault="00117278" w:rsidP="0022159B">
      <w:pPr>
        <w:spacing w:line="276" w:lineRule="auto"/>
        <w:rPr>
          <w:lang w:eastAsia="pl-PL"/>
        </w:rPr>
      </w:pPr>
      <w:r w:rsidRPr="00DB0C78">
        <w:rPr>
          <w:lang w:eastAsia="pl-PL"/>
        </w:rPr>
        <w:t xml:space="preserve">Wykonawca Robót jest odpowiedzialny za jakość ich wykonania oraz za ich zgodność ze Specyfikacją Techniczną Wykonania i Odbioru Robót Budowlanych i poleceniami </w:t>
      </w:r>
      <w:r>
        <w:rPr>
          <w:lang w:eastAsia="pl-PL"/>
        </w:rPr>
        <w:t>I</w:t>
      </w:r>
      <w:r w:rsidRPr="00DB0C78">
        <w:rPr>
          <w:lang w:eastAsia="pl-PL"/>
        </w:rPr>
        <w:t xml:space="preserve">nspektora </w:t>
      </w:r>
      <w:r>
        <w:rPr>
          <w:lang w:eastAsia="pl-PL"/>
        </w:rPr>
        <w:t>N</w:t>
      </w:r>
      <w:r w:rsidRPr="00DB0C78">
        <w:rPr>
          <w:lang w:eastAsia="pl-PL"/>
        </w:rPr>
        <w:t>adzoru.</w:t>
      </w:r>
    </w:p>
    <w:p w14:paraId="6969A3BD" w14:textId="77777777" w:rsidR="00117278" w:rsidRPr="00574884" w:rsidRDefault="00117278" w:rsidP="0022159B">
      <w:pPr>
        <w:spacing w:line="276" w:lineRule="auto"/>
      </w:pPr>
      <w:r w:rsidRPr="00574884">
        <w:t xml:space="preserve">Wykonawca będzie odpowiedzialny za stabilność i bezpieczeństwo wszystkich prowadzonych działań na Terenie Budowy i wszystkich metod budowy oraz będzie odpowiedzialny za wszystkie dokumenty jakie będą wymagane dla realizacji Umowy. </w:t>
      </w:r>
      <w:r w:rsidRPr="00574884">
        <w:rPr>
          <w:kern w:val="22"/>
        </w:rPr>
        <w:t>Wykonawca ograniczy prowadzenie swoich działań do Terenu Budowy i do wszelkich dodatkowych obszarów, jakie mogą być uzyskane przez Wykonawcę i uzgodnione z Inspektorem jako obszary robocze.</w:t>
      </w:r>
      <w:r>
        <w:t xml:space="preserve"> </w:t>
      </w:r>
      <w:r w:rsidRPr="00574884">
        <w:t>Podczas realizacji Robót Wykonawca będzie utrzymywał Teren Budowy w stanie wolnym od wszelkich niepotrzebnych przeszkód oraz będzie przechowywał w magazynie lub odpowiednio rozmieści wszelki sprzęt i nadmiar materiałów. Wykonawca będzie uprzątał i usuwał z Terenu Budowy wszelkie odpady i nadmiar materiałów.</w:t>
      </w:r>
    </w:p>
    <w:p w14:paraId="14BB82E6" w14:textId="77777777" w:rsidR="00117278" w:rsidRPr="00574884" w:rsidRDefault="00117278" w:rsidP="0022159B">
      <w:pPr>
        <w:spacing w:line="276" w:lineRule="auto"/>
      </w:pPr>
      <w:r w:rsidRPr="00574884">
        <w:t>Wykonawca zobowiązany jest do:</w:t>
      </w:r>
    </w:p>
    <w:p w14:paraId="789960FB" w14:textId="77777777" w:rsidR="00117278" w:rsidRPr="00574884" w:rsidRDefault="00117278" w:rsidP="0022159B">
      <w:pPr>
        <w:spacing w:line="276" w:lineRule="auto"/>
        <w:ind w:left="568" w:hanging="284"/>
        <w:rPr>
          <w:rFonts w:cs="Times New Roman"/>
        </w:rPr>
      </w:pPr>
      <w:r w:rsidRPr="00574884">
        <w:rPr>
          <w:rFonts w:cs="Times New Roman"/>
        </w:rPr>
        <w:t>-</w:t>
      </w:r>
      <w:r w:rsidRPr="00574884">
        <w:rPr>
          <w:rFonts w:cs="Times New Roman"/>
        </w:rPr>
        <w:tab/>
        <w:t>zapoznania się z należytą starannością z treścią Specyfikacji Istotnych Warunków Zamówienia (</w:t>
      </w:r>
      <w:r>
        <w:rPr>
          <w:rFonts w:cs="Times New Roman"/>
        </w:rPr>
        <w:t>SIWZ</w:t>
      </w:r>
      <w:r w:rsidRPr="00574884">
        <w:rPr>
          <w:rFonts w:cs="Times New Roman"/>
        </w:rPr>
        <w:t>) i uzyskania wszelkich informacji, które w jakikolwiek sposób mogą wpłynąć na cenę oferty lub wykonanie Robót,</w:t>
      </w:r>
    </w:p>
    <w:p w14:paraId="2F2A7C90" w14:textId="728496E2" w:rsidR="00117278" w:rsidRPr="00574884" w:rsidRDefault="00117278" w:rsidP="0022159B">
      <w:pPr>
        <w:spacing w:line="276" w:lineRule="auto"/>
        <w:ind w:left="567" w:hanging="283"/>
        <w:rPr>
          <w:rFonts w:cs="Times New Roman"/>
        </w:rPr>
      </w:pPr>
      <w:r w:rsidRPr="00574884">
        <w:rPr>
          <w:rFonts w:cs="Times New Roman"/>
        </w:rPr>
        <w:t>-</w:t>
      </w:r>
      <w:r w:rsidRPr="00574884">
        <w:rPr>
          <w:rFonts w:cs="Times New Roman"/>
        </w:rPr>
        <w:tab/>
        <w:t>zaakceptowania bez zastrzeżeń czy ograniczeń i w całości treść S</w:t>
      </w:r>
      <w:r w:rsidR="006F0D10">
        <w:rPr>
          <w:rFonts w:cs="Times New Roman"/>
        </w:rPr>
        <w:t>I</w:t>
      </w:r>
      <w:r w:rsidRPr="00574884">
        <w:rPr>
          <w:rFonts w:cs="Times New Roman"/>
        </w:rPr>
        <w:t>WZ.</w:t>
      </w:r>
    </w:p>
    <w:p w14:paraId="0BF97210" w14:textId="22FFBB4B" w:rsidR="00117278" w:rsidRPr="00054141" w:rsidRDefault="00117278" w:rsidP="0022159B">
      <w:pPr>
        <w:spacing w:line="276" w:lineRule="auto"/>
      </w:pPr>
      <w:r w:rsidRPr="00574884">
        <w:t>Zaleca się aby Wykonawca dokonał inspekcji Teren</w:t>
      </w:r>
      <w:r w:rsidR="006F0D10">
        <w:t>u</w:t>
      </w:r>
      <w:r w:rsidRPr="00574884">
        <w:t xml:space="preserve"> Budowy i jego otoczenia w celu oszacowania wszelkich danych, jakie mogą okazać się niezbędne do wykonania Kontraktu.</w:t>
      </w:r>
    </w:p>
    <w:p w14:paraId="7B9989CE" w14:textId="77777777" w:rsidR="00117278" w:rsidRPr="00DB0C78" w:rsidRDefault="00117278" w:rsidP="0022159B">
      <w:pPr>
        <w:spacing w:line="276" w:lineRule="auto"/>
        <w:rPr>
          <w:rFonts w:eastAsia="Times New Roman" w:cs="Times New Roman"/>
          <w:b/>
          <w:lang w:eastAsia="pl-PL"/>
        </w:rPr>
      </w:pPr>
    </w:p>
    <w:p w14:paraId="4C48944E" w14:textId="77777777" w:rsidR="00117278" w:rsidRPr="00DA60B7" w:rsidRDefault="00117278">
      <w:pPr>
        <w:pStyle w:val="Nagwek4"/>
        <w:numPr>
          <w:ilvl w:val="1"/>
          <w:numId w:val="34"/>
        </w:numPr>
        <w:spacing w:line="276" w:lineRule="auto"/>
        <w:ind w:left="142" w:hanging="142"/>
      </w:pPr>
      <w:bookmarkStart w:id="16" w:name="_Toc129351672"/>
      <w:r w:rsidRPr="00DA60B7">
        <w:rPr>
          <w:rStyle w:val="Nagwek4Znak"/>
          <w:b/>
        </w:rPr>
        <w:t>Realizacja</w:t>
      </w:r>
      <w:r w:rsidRPr="00DA60B7">
        <w:rPr>
          <w:b w:val="0"/>
        </w:rPr>
        <w:t xml:space="preserve"> </w:t>
      </w:r>
      <w:r w:rsidRPr="00DA60B7">
        <w:t>zadania.</w:t>
      </w:r>
      <w:bookmarkEnd w:id="16"/>
    </w:p>
    <w:p w14:paraId="176E408A" w14:textId="77777777" w:rsidR="00117278" w:rsidRPr="00054141" w:rsidRDefault="00117278" w:rsidP="0022159B">
      <w:pPr>
        <w:spacing w:line="276" w:lineRule="auto"/>
        <w:rPr>
          <w:rFonts w:eastAsia="Times New Roman" w:cs="Times New Roman"/>
          <w:b/>
          <w:lang w:eastAsia="pl-PL"/>
        </w:rPr>
      </w:pPr>
    </w:p>
    <w:p w14:paraId="7BAEBD8E" w14:textId="77777777" w:rsidR="00117278" w:rsidRPr="00574884" w:rsidRDefault="00117278" w:rsidP="0022159B">
      <w:pPr>
        <w:spacing w:line="276" w:lineRule="auto"/>
      </w:pPr>
      <w:r w:rsidRPr="00574884">
        <w:t>Realizacja robót rozpocznie się po spełnieniu nw. warunków:</w:t>
      </w:r>
    </w:p>
    <w:p w14:paraId="79AADF1A" w14:textId="77777777" w:rsidR="00117278" w:rsidRPr="00574884" w:rsidRDefault="00117278" w:rsidP="0022159B">
      <w:pPr>
        <w:spacing w:line="276" w:lineRule="auto"/>
        <w:ind w:left="567"/>
      </w:pPr>
      <w:r>
        <w:t xml:space="preserve">- </w:t>
      </w:r>
      <w:r w:rsidRPr="00574884">
        <w:t>protokolarne przekazanie przez Inspektora Nadzoru Terenu Budowy,</w:t>
      </w:r>
    </w:p>
    <w:p w14:paraId="2B3DE5A7" w14:textId="77777777" w:rsidR="00117278" w:rsidRPr="00574884" w:rsidRDefault="00117278" w:rsidP="0022159B">
      <w:pPr>
        <w:spacing w:line="276" w:lineRule="auto"/>
        <w:ind w:left="567"/>
      </w:pPr>
      <w:r>
        <w:t xml:space="preserve">- </w:t>
      </w:r>
      <w:r w:rsidRPr="00574884">
        <w:t>opracowanie przez Wykonawcę projektów organizacji ruchu i uzyskanie decyzji zarządcy dróg na czasowe zajęcie pasa drogowego,</w:t>
      </w:r>
    </w:p>
    <w:p w14:paraId="009FFF3B" w14:textId="77777777" w:rsidR="00117278" w:rsidRPr="00574884" w:rsidRDefault="00117278" w:rsidP="0022159B">
      <w:pPr>
        <w:spacing w:line="276" w:lineRule="auto"/>
        <w:ind w:left="567"/>
      </w:pPr>
      <w:r>
        <w:t xml:space="preserve">- </w:t>
      </w:r>
      <w:r w:rsidRPr="00574884">
        <w:t>uzyskanie przez Wykonawcę zgody i wpłacenie kaucji zwrotnej na czasowe zajęcie gruntów gminnych,</w:t>
      </w:r>
    </w:p>
    <w:p w14:paraId="2812BAA3" w14:textId="678F000F" w:rsidR="0001029B" w:rsidRPr="00574884" w:rsidRDefault="00117278" w:rsidP="0001029B">
      <w:pPr>
        <w:spacing w:line="276" w:lineRule="auto"/>
        <w:ind w:left="567"/>
      </w:pPr>
      <w:r>
        <w:t xml:space="preserve">- </w:t>
      </w:r>
      <w:r w:rsidRPr="00574884">
        <w:t>uzyskanie zgody na zajęcie innych gruntów związanych z wykonywaniem renowacji.</w:t>
      </w:r>
    </w:p>
    <w:p w14:paraId="7F50589F" w14:textId="77777777" w:rsidR="00117278" w:rsidRPr="00054141" w:rsidRDefault="00117278" w:rsidP="0022159B">
      <w:pPr>
        <w:spacing w:line="276" w:lineRule="auto"/>
        <w:rPr>
          <w:ins w:id="17" w:author="Anna Król-Kiełpińska" w:date="2022-12-19T12:19:00Z"/>
        </w:rPr>
      </w:pPr>
      <w:r w:rsidRPr="00054141">
        <w:lastRenderedPageBreak/>
        <w:t xml:space="preserve">Za zajęcie pasa drogowego oraz innych gruntów na czas prowadzenia prac aż do przekazania sieci Zamawiającemu Wykonawca poniesie koszty opłat zgodnie z obowiązującymi przepisami. </w:t>
      </w:r>
    </w:p>
    <w:p w14:paraId="4864BD2A" w14:textId="77777777" w:rsidR="00117278" w:rsidRPr="00054141" w:rsidRDefault="00117278" w:rsidP="0022159B">
      <w:pPr>
        <w:spacing w:line="276" w:lineRule="auto"/>
      </w:pPr>
      <w:r w:rsidRPr="00054141">
        <w:t xml:space="preserve">Na Wykonawcy spoczywa także obowiązek powiadomienia o zajęciu pasa drogowego odpowiednich instytucji. </w:t>
      </w:r>
    </w:p>
    <w:p w14:paraId="5BB9DDFB" w14:textId="77777777" w:rsidR="00117278" w:rsidRPr="00054141" w:rsidRDefault="00117278" w:rsidP="0022159B">
      <w:pPr>
        <w:spacing w:line="276" w:lineRule="auto"/>
      </w:pPr>
      <w:r w:rsidRPr="00054141">
        <w:t>Przed rozpoczęciem robót na Terenie Budowy Wykonawca każdorazowo wykona inwentaryzację istniejącego stanu zagospodarowania Terenu Budowy, łącznie z dokumentacją fotograficzną w sposób umożliwiający stwierdzenie, że po wykonaniu wszystkich Robót i prac wykończeniowych teren został przywrócony do stanu pierwotnego. Ponadto Wykonawca winien uzyskać od właściciela bądź zarządcy terenu potwierdzenie o nie wnoszeniu żadnych roszczeń co do jakości przywrócenia terenu do stanu pierwotnego. W gestii Wykonawcy jest również wykonanie wszystkich prac wymaganych do potwierdzenia faktu przywrócenia terenu do stanu pierwotnego.</w:t>
      </w:r>
    </w:p>
    <w:p w14:paraId="0485CB57" w14:textId="77777777" w:rsidR="00117278" w:rsidRPr="00054141" w:rsidRDefault="00117278" w:rsidP="0022159B">
      <w:pPr>
        <w:spacing w:line="276" w:lineRule="auto"/>
      </w:pPr>
      <w:r w:rsidRPr="00054141">
        <w:t>Roboty powinny być prowadzone zgodnie z:</w:t>
      </w:r>
    </w:p>
    <w:p w14:paraId="1BD68453" w14:textId="77777777" w:rsidR="00117278" w:rsidRPr="00054141" w:rsidRDefault="00117278">
      <w:pPr>
        <w:numPr>
          <w:ilvl w:val="0"/>
          <w:numId w:val="22"/>
        </w:numPr>
        <w:tabs>
          <w:tab w:val="num" w:pos="709"/>
        </w:tabs>
        <w:spacing w:line="276" w:lineRule="auto"/>
        <w:ind w:left="709" w:hanging="284"/>
        <w:rPr>
          <w:rFonts w:cs="Times New Roman"/>
          <w:kern w:val="22"/>
        </w:rPr>
      </w:pPr>
      <w:r w:rsidRPr="00054141">
        <w:rPr>
          <w:rFonts w:cs="Times New Roman"/>
          <w:kern w:val="22"/>
        </w:rPr>
        <w:t>wymaganiami Zamawiającego zawartymi w ST, projektami budowlanymi,</w:t>
      </w:r>
    </w:p>
    <w:p w14:paraId="0F9F3514" w14:textId="77777777" w:rsidR="00117278" w:rsidRPr="00054141" w:rsidRDefault="00117278">
      <w:pPr>
        <w:numPr>
          <w:ilvl w:val="0"/>
          <w:numId w:val="22"/>
        </w:numPr>
        <w:tabs>
          <w:tab w:val="num" w:pos="709"/>
        </w:tabs>
        <w:spacing w:line="276" w:lineRule="auto"/>
        <w:ind w:left="709" w:hanging="283"/>
        <w:rPr>
          <w:rFonts w:cs="Times New Roman"/>
          <w:kern w:val="22"/>
        </w:rPr>
      </w:pPr>
      <w:r w:rsidRPr="00054141">
        <w:rPr>
          <w:rFonts w:cs="Times New Roman"/>
          <w:kern w:val="22"/>
        </w:rPr>
        <w:t xml:space="preserve">dokumentacją techniczną opracowaną przez Wykonawcę, </w:t>
      </w:r>
    </w:p>
    <w:p w14:paraId="69C3FA55" w14:textId="77777777" w:rsidR="00117278" w:rsidRPr="00054141" w:rsidRDefault="00117278">
      <w:pPr>
        <w:numPr>
          <w:ilvl w:val="0"/>
          <w:numId w:val="22"/>
        </w:numPr>
        <w:tabs>
          <w:tab w:val="num" w:pos="709"/>
        </w:tabs>
        <w:spacing w:line="276" w:lineRule="auto"/>
        <w:ind w:left="709" w:hanging="283"/>
        <w:rPr>
          <w:rFonts w:cs="Times New Roman"/>
          <w:kern w:val="22"/>
        </w:rPr>
      </w:pPr>
      <w:r w:rsidRPr="00054141">
        <w:rPr>
          <w:rFonts w:cs="Times New Roman"/>
          <w:kern w:val="22"/>
        </w:rPr>
        <w:t xml:space="preserve">poleceniami Inspektora Nadzoru, </w:t>
      </w:r>
    </w:p>
    <w:p w14:paraId="1E678651" w14:textId="77777777" w:rsidR="00117278" w:rsidRPr="00054141" w:rsidRDefault="00117278">
      <w:pPr>
        <w:numPr>
          <w:ilvl w:val="0"/>
          <w:numId w:val="22"/>
        </w:numPr>
        <w:tabs>
          <w:tab w:val="num" w:pos="709"/>
        </w:tabs>
        <w:spacing w:line="276" w:lineRule="auto"/>
        <w:ind w:left="709" w:hanging="283"/>
        <w:rPr>
          <w:rFonts w:cs="Times New Roman"/>
          <w:kern w:val="22"/>
        </w:rPr>
      </w:pPr>
      <w:r w:rsidRPr="00054141">
        <w:rPr>
          <w:rFonts w:cs="Times New Roman"/>
          <w:kern w:val="22"/>
        </w:rPr>
        <w:t>przepisami aktualnie obowiązującymi w Polsce regulującymi przebieg procesu budowlanego oraz określającymi obowiązki osób biorących udział w procesie inwestycyjnym,</w:t>
      </w:r>
    </w:p>
    <w:p w14:paraId="04989970" w14:textId="77777777" w:rsidR="00117278" w:rsidRPr="00054141" w:rsidRDefault="00117278">
      <w:pPr>
        <w:numPr>
          <w:ilvl w:val="0"/>
          <w:numId w:val="22"/>
        </w:numPr>
        <w:tabs>
          <w:tab w:val="num" w:pos="709"/>
        </w:tabs>
        <w:spacing w:line="276" w:lineRule="auto"/>
        <w:ind w:left="709" w:hanging="283"/>
        <w:rPr>
          <w:rFonts w:cs="Times New Roman"/>
          <w:kern w:val="22"/>
        </w:rPr>
      </w:pPr>
      <w:r w:rsidRPr="00054141">
        <w:rPr>
          <w:rFonts w:cs="Times New Roman"/>
          <w:kern w:val="22"/>
        </w:rPr>
        <w:t>planem bezpieczeństwa i ochrony zdrowia,</w:t>
      </w:r>
    </w:p>
    <w:p w14:paraId="6D430027" w14:textId="77777777" w:rsidR="00117278" w:rsidRPr="00054141" w:rsidRDefault="00117278">
      <w:pPr>
        <w:numPr>
          <w:ilvl w:val="0"/>
          <w:numId w:val="22"/>
        </w:numPr>
        <w:tabs>
          <w:tab w:val="num" w:pos="709"/>
        </w:tabs>
        <w:spacing w:line="276" w:lineRule="auto"/>
        <w:ind w:left="709" w:hanging="284"/>
        <w:rPr>
          <w:rFonts w:cs="Times New Roman"/>
          <w:kern w:val="22"/>
        </w:rPr>
      </w:pPr>
      <w:r w:rsidRPr="00054141">
        <w:rPr>
          <w:rFonts w:cs="Times New Roman"/>
          <w:kern w:val="22"/>
        </w:rPr>
        <w:t>instrukcjami stosowania i montażu wyrobów wydanych przez producentów, a które będą zastosowane przy realizacji robót.</w:t>
      </w:r>
    </w:p>
    <w:p w14:paraId="3E69C749" w14:textId="77777777" w:rsidR="00117278" w:rsidRPr="00054141" w:rsidRDefault="00117278" w:rsidP="0022159B">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before="60" w:line="276" w:lineRule="auto"/>
        <w:rPr>
          <w:rFonts w:cs="Times New Roman"/>
        </w:rPr>
      </w:pPr>
      <w:r w:rsidRPr="00054141">
        <w:rPr>
          <w:rFonts w:cs="Times New Roman"/>
        </w:rPr>
        <w:t>Technologia realizacji robót oraz odbiór robót winny spełniać wymagania Zamawiającego określone ST.</w:t>
      </w:r>
    </w:p>
    <w:p w14:paraId="7B0F23BE" w14:textId="77777777" w:rsidR="00117278" w:rsidRPr="00054141" w:rsidRDefault="00117278" w:rsidP="0022159B">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before="60" w:line="276" w:lineRule="auto"/>
        <w:rPr>
          <w:rFonts w:cs="Times New Roman"/>
          <w:kern w:val="22"/>
        </w:rPr>
      </w:pPr>
      <w:r w:rsidRPr="00054141">
        <w:rPr>
          <w:rFonts w:cs="Times New Roman"/>
          <w:kern w:val="22"/>
        </w:rPr>
        <w:t>Przy wyborze technologii prowadzenia robót Wykonawca powinien uwzględnić:</w:t>
      </w:r>
    </w:p>
    <w:p w14:paraId="0EDB2344" w14:textId="77777777" w:rsidR="00117278" w:rsidRPr="00054141" w:rsidRDefault="00117278">
      <w:pPr>
        <w:numPr>
          <w:ilvl w:val="2"/>
          <w:numId w:val="23"/>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ind w:left="992" w:hanging="425"/>
        <w:rPr>
          <w:rFonts w:cs="Times New Roman"/>
          <w:kern w:val="22"/>
        </w:rPr>
      </w:pPr>
      <w:r w:rsidRPr="00054141">
        <w:rPr>
          <w:rFonts w:cs="Times New Roman"/>
          <w:kern w:val="22"/>
        </w:rPr>
        <w:t xml:space="preserve">intensywność ruchu komunikacyjnego, </w:t>
      </w:r>
    </w:p>
    <w:p w14:paraId="07E4A945" w14:textId="77777777" w:rsidR="00117278" w:rsidRPr="00054141" w:rsidRDefault="00117278">
      <w:pPr>
        <w:numPr>
          <w:ilvl w:val="2"/>
          <w:numId w:val="23"/>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ind w:left="992" w:hanging="425"/>
        <w:rPr>
          <w:rFonts w:cs="Times New Roman"/>
          <w:kern w:val="22"/>
        </w:rPr>
      </w:pPr>
      <w:r w:rsidRPr="00054141">
        <w:rPr>
          <w:rFonts w:cs="Times New Roman"/>
          <w:kern w:val="22"/>
        </w:rPr>
        <w:t xml:space="preserve">szerokość pasów drogowych, </w:t>
      </w:r>
    </w:p>
    <w:p w14:paraId="6A3E6D11" w14:textId="77777777" w:rsidR="00117278" w:rsidRPr="00054141" w:rsidRDefault="00117278">
      <w:pPr>
        <w:numPr>
          <w:ilvl w:val="2"/>
          <w:numId w:val="23"/>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ind w:left="992" w:hanging="425"/>
        <w:rPr>
          <w:rFonts w:cs="Times New Roman"/>
          <w:kern w:val="22"/>
        </w:rPr>
      </w:pPr>
      <w:r w:rsidRPr="00054141">
        <w:rPr>
          <w:rFonts w:cs="Times New Roman"/>
          <w:kern w:val="22"/>
        </w:rPr>
        <w:t xml:space="preserve">zminimalizowanie mieszkańcom uciążliwości wynikających z prowadzenia prac, </w:t>
      </w:r>
    </w:p>
    <w:p w14:paraId="77EB1D6F" w14:textId="77777777" w:rsidR="00117278" w:rsidRPr="00054141" w:rsidRDefault="00117278">
      <w:pPr>
        <w:numPr>
          <w:ilvl w:val="2"/>
          <w:numId w:val="23"/>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ind w:left="992" w:hanging="425"/>
        <w:rPr>
          <w:rFonts w:cs="Times New Roman"/>
          <w:kern w:val="22"/>
        </w:rPr>
      </w:pPr>
      <w:r w:rsidRPr="00054141">
        <w:rPr>
          <w:rFonts w:cs="Times New Roman"/>
          <w:kern w:val="22"/>
        </w:rPr>
        <w:t xml:space="preserve">harmonogram czasowy realizacji przedsięwzięcia. </w:t>
      </w:r>
    </w:p>
    <w:p w14:paraId="11D5199F" w14:textId="77777777" w:rsidR="00117278" w:rsidRPr="00054141" w:rsidRDefault="00117278" w:rsidP="0022159B">
      <w:pPr>
        <w:spacing w:line="276" w:lineRule="auto"/>
        <w:rPr>
          <w:rFonts w:eastAsia="Times New Roman" w:cs="Times New Roman"/>
          <w:lang w:eastAsia="pl-PL"/>
        </w:rPr>
      </w:pPr>
      <w:r w:rsidRPr="00054141">
        <w:rPr>
          <w:rFonts w:eastAsia="Times New Roman" w:cs="Times New Roman"/>
          <w:lang w:eastAsia="pl-PL"/>
        </w:rPr>
        <w:t xml:space="preserve">Uszkodzone lub zniszczone znaki geodezyjne Wykonawca odtworzy i utrwali na własny koszt. </w:t>
      </w:r>
    </w:p>
    <w:p w14:paraId="3744AAA0" w14:textId="77777777" w:rsidR="00117278" w:rsidRDefault="00117278" w:rsidP="0022159B">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rPr>
          <w:rFonts w:cs="Times New Roman"/>
          <w:kern w:val="22"/>
        </w:rPr>
      </w:pPr>
      <w:r w:rsidRPr="00054141">
        <w:rPr>
          <w:rFonts w:cs="Times New Roman"/>
          <w:kern w:val="22"/>
        </w:rPr>
        <w:t>Roboty winny być prowadzone systematycznie nie powodując zaburzeń w działaniu systemu kanalizacji sanitarnej i deszczowej w mieście.</w:t>
      </w:r>
      <w:r w:rsidRPr="006526FB">
        <w:rPr>
          <w:rFonts w:cs="Times New Roman"/>
          <w:kern w:val="22"/>
        </w:rPr>
        <w:t xml:space="preserve"> </w:t>
      </w:r>
    </w:p>
    <w:p w14:paraId="60528900" w14:textId="77777777" w:rsidR="00117278" w:rsidRPr="00491013" w:rsidRDefault="00117278" w:rsidP="0022159B">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rPr>
          <w:rFonts w:cs="Times New Roman"/>
          <w:kern w:val="22"/>
        </w:rPr>
      </w:pPr>
    </w:p>
    <w:p w14:paraId="595EACC6" w14:textId="77777777" w:rsidR="00117278" w:rsidRDefault="00117278">
      <w:pPr>
        <w:pStyle w:val="Nagwek4"/>
        <w:numPr>
          <w:ilvl w:val="1"/>
          <w:numId w:val="34"/>
        </w:numPr>
        <w:spacing w:line="276" w:lineRule="auto"/>
        <w:ind w:left="284" w:hanging="284"/>
      </w:pPr>
      <w:bookmarkStart w:id="18" w:name="_Toc489277631"/>
      <w:bookmarkStart w:id="19" w:name="_Toc129351673"/>
      <w:r w:rsidRPr="006526FB">
        <w:t>MATERIAŁY</w:t>
      </w:r>
      <w:bookmarkEnd w:id="18"/>
      <w:bookmarkEnd w:id="19"/>
      <w:r w:rsidRPr="006526FB">
        <w:t xml:space="preserve"> </w:t>
      </w:r>
    </w:p>
    <w:p w14:paraId="201717BA" w14:textId="77777777" w:rsidR="00117278" w:rsidRPr="00F5184C" w:rsidRDefault="00117278" w:rsidP="0022159B">
      <w:pPr>
        <w:spacing w:line="276" w:lineRule="auto"/>
        <w:rPr>
          <w:lang w:eastAsia="pl-PL"/>
        </w:rPr>
      </w:pPr>
    </w:p>
    <w:p w14:paraId="30F5EE59" w14:textId="77777777" w:rsidR="00117278" w:rsidRPr="00B351F4" w:rsidRDefault="00117278" w:rsidP="0022159B">
      <w:pPr>
        <w:spacing w:line="276" w:lineRule="auto"/>
        <w:rPr>
          <w:b/>
        </w:rPr>
      </w:pPr>
      <w:bookmarkStart w:id="20" w:name="_Toc489277632"/>
      <w:r w:rsidRPr="00B351F4">
        <w:rPr>
          <w:b/>
        </w:rPr>
        <w:t>Wymagania ogólne</w:t>
      </w:r>
      <w:bookmarkEnd w:id="20"/>
    </w:p>
    <w:p w14:paraId="65C59383" w14:textId="77777777" w:rsidR="00117278" w:rsidRPr="005F749F" w:rsidRDefault="00117278" w:rsidP="0022159B">
      <w:pPr>
        <w:spacing w:line="276" w:lineRule="auto"/>
      </w:pPr>
      <w:r w:rsidRPr="005F749F">
        <w:lastRenderedPageBreak/>
        <w:t>Wszystkie zastosowane materiały i urządzenia muszą być nowe i oznakowane, muszą posiadać dokumenty atestacyjne dopuszczające do obrotu w krajach UE zgodnie z Ustawą z dnia 16 kwietnia 2004 r. o wyrobach budowlanych (Dz. U. 2004 nr 92, poz.881 z późniejszymi zmianami) oraz zmianami wprowadzonymi Ustawą z dnia 25 czerwca 2015 r. o zmianie ustawy o wyrobach budowlanych, ustawy – Prawo budowlane oraz ustawy o zmianie ustawy o wyrobach budowlanych oraz ustawy o systemie oceny zgodności (Dz.U. 2015 poz.1165).</w:t>
      </w:r>
    </w:p>
    <w:p w14:paraId="67B8F7DB" w14:textId="77777777" w:rsidR="00117278" w:rsidRPr="005F749F" w:rsidRDefault="00117278" w:rsidP="0022159B">
      <w:pPr>
        <w:spacing w:line="276" w:lineRule="auto"/>
        <w:rPr>
          <w:kern w:val="22"/>
        </w:rPr>
      </w:pPr>
      <w:r w:rsidRPr="005F749F">
        <w:rPr>
          <w:kern w:val="22"/>
        </w:rPr>
        <w:t>Ponadto powinny posiadać Deklarację Zgodności lub Certyfikat Zgodności z Polską Normą lub Aprobatą Techniczną lub Krajowe Deklaracje sporządzone wg wzoru znajdującego się w Rozporządzeniu Ministra Infrastruktury i Budownictwa z 17 listopada 2016 r. roku w sprawie sposobu deklarowania właściwości użytkowych wyrobów budowlanych oraz sposobu znakowania ich znakiem budowlanym (Dz. U. 2016 poz. 1966) oraz zmianami wprowadzonymi Rozporządzeniem Ministra Rozwoju i Technologii z dnia  1 grudnia 2021r. zmieniającym rozporządzenie w sprawie sposobu deklarowania właściwości użytkowych wyrobów budowlanych oraz sposobu znakowania ich znakiem budowlanym (Dz.U. 2021 poz.2260) lub Deklaracje Właściwości Użytkowych jeżeli na oferowany wyrób istnieje zharmonizowana specyfikacja techniczna.</w:t>
      </w:r>
    </w:p>
    <w:p w14:paraId="3E0982A5" w14:textId="77777777" w:rsidR="00117278" w:rsidRPr="005F749F" w:rsidRDefault="00117278" w:rsidP="0022159B">
      <w:pPr>
        <w:spacing w:line="276" w:lineRule="auto"/>
        <w:rPr>
          <w:kern w:val="22"/>
        </w:rPr>
      </w:pPr>
      <w:r w:rsidRPr="005F749F">
        <w:rPr>
          <w:kern w:val="22"/>
        </w:rPr>
        <w:t>Zastosowane materiały muszą spełniać wymagania obowiązujących norm i przepisów.</w:t>
      </w:r>
    </w:p>
    <w:p w14:paraId="0DE5D7F9" w14:textId="77777777" w:rsidR="00117278" w:rsidRPr="005F749F" w:rsidRDefault="00117278" w:rsidP="0022159B">
      <w:pPr>
        <w:spacing w:line="276" w:lineRule="auto"/>
      </w:pPr>
      <w:r w:rsidRPr="005F749F">
        <w:t>Nie mogą mieć negatywnego wpływu na środowisko, ani emitować promieniowania wyższego od dopuszczalnego.</w:t>
      </w:r>
    </w:p>
    <w:p w14:paraId="459B31BD" w14:textId="5D41BB52" w:rsidR="00117278" w:rsidRPr="005F749F" w:rsidRDefault="00117278" w:rsidP="0022159B">
      <w:pPr>
        <w:spacing w:line="276" w:lineRule="auto"/>
      </w:pPr>
      <w:r w:rsidRPr="005F749F">
        <w:t>We wszystkich przypadkach, w których ze względu na specyfikę przedmiotu zamówienia wskazano pochodzenie materiałów, dopuszcza się stosowanie materiałów równoważnych, tj. wszelkie wymienione z nazwy materiały i urządzenia użyte w przekazanej przez</w:t>
      </w:r>
      <w:r>
        <w:t xml:space="preserve"> Zamawiającego </w:t>
      </w:r>
      <w:r w:rsidRPr="005F749F">
        <w:t>dokumentacji służą określeniu standardu i mogą być zastąpione innymi materiałami o parametrach technicznych, użytkowych, jakościowych, funkcjonalnych i walorach estetycznych nie gorszych, przy uwzględnieniu prawidłowej współpracy z pozostałymi materiałami. Wykonawca, który zastosuje rozwiązania równoważne do wymaganych, jest zobowiązany podczas realizacji zamówienia wykazać, że oferowane przez niego materiały spełniają wymagania określone przez Zamawiającego w dokumentacji projektowej i specyfikacji technicznej wykonania i odbioru robót budowlanych.</w:t>
      </w:r>
    </w:p>
    <w:p w14:paraId="6DD00808" w14:textId="77777777" w:rsidR="00117278" w:rsidRPr="005F749F" w:rsidRDefault="00117278" w:rsidP="0022159B">
      <w:pPr>
        <w:spacing w:line="276" w:lineRule="auto"/>
      </w:pPr>
      <w:r w:rsidRPr="005F749F">
        <w:t xml:space="preserve">Wykonawca ponosi odpowiedzialność za spełnienie wymagań ilościowych i jakościowych materiałów dostarczanych na teren budowy oraz za ich właściwe składowanie i wbudowanie. </w:t>
      </w:r>
    </w:p>
    <w:p w14:paraId="60D11C15" w14:textId="77777777" w:rsidR="00117278" w:rsidRPr="005F749F" w:rsidRDefault="00117278" w:rsidP="0022159B">
      <w:pPr>
        <w:spacing w:line="276" w:lineRule="auto"/>
      </w:pPr>
      <w:r w:rsidRPr="005F749F">
        <w:t xml:space="preserve">Wykonawca poniesie wszelkie koszty związane z dostarczeniem materiałów i urządzeń zgodnych </w:t>
      </w:r>
      <w:r w:rsidRPr="005F749F">
        <w:br/>
        <w:t>z dokumentacją techniczną i wymaganiami Zamawiającego.</w:t>
      </w:r>
    </w:p>
    <w:p w14:paraId="512F3129" w14:textId="77777777" w:rsidR="00117278" w:rsidRDefault="00117278" w:rsidP="0022159B">
      <w:pPr>
        <w:spacing w:line="276" w:lineRule="auto"/>
        <w:rPr>
          <w:sz w:val="22"/>
          <w:lang w:eastAsia="x-none"/>
        </w:rPr>
      </w:pPr>
      <w:r w:rsidRPr="00DB0C78">
        <w:rPr>
          <w:sz w:val="22"/>
          <w:lang w:eastAsia="x-none"/>
        </w:rPr>
        <w:t xml:space="preserve">Wykonawca jest zobowiązany do minimalnego zmniejszenia przekrojów poprzecznych kanałów poddawanych renowacji. </w:t>
      </w:r>
    </w:p>
    <w:p w14:paraId="1A7DE270" w14:textId="5A4440A6" w:rsidR="00117278" w:rsidRPr="00491013" w:rsidRDefault="00117278" w:rsidP="0022159B">
      <w:pPr>
        <w:spacing w:line="276" w:lineRule="auto"/>
        <w:rPr>
          <w:sz w:val="22"/>
          <w:u w:val="single"/>
          <w:lang w:eastAsia="x-none"/>
        </w:rPr>
      </w:pPr>
      <w:r w:rsidRPr="00491013">
        <w:rPr>
          <w:sz w:val="22"/>
          <w:u w:val="single"/>
        </w:rPr>
        <w:t>Z</w:t>
      </w:r>
      <w:r w:rsidRPr="00491013">
        <w:rPr>
          <w:sz w:val="22"/>
          <w:u w:val="single"/>
          <w:lang w:eastAsia="x-none"/>
        </w:rPr>
        <w:t xml:space="preserve">mniejszenie powierzchni przekroju poprzecznego nie może przekroczyć 6% dla rękawa z włókna szklanego oraz </w:t>
      </w:r>
      <w:r w:rsidR="00941326">
        <w:rPr>
          <w:sz w:val="22"/>
          <w:u w:val="single"/>
          <w:lang w:eastAsia="x-none"/>
        </w:rPr>
        <w:t>9</w:t>
      </w:r>
      <w:r w:rsidRPr="00491013">
        <w:rPr>
          <w:sz w:val="22"/>
          <w:u w:val="single"/>
          <w:lang w:eastAsia="x-none"/>
        </w:rPr>
        <w:t xml:space="preserve">% dla </w:t>
      </w:r>
      <w:r w:rsidR="00995C98">
        <w:rPr>
          <w:sz w:val="22"/>
          <w:u w:val="single"/>
          <w:lang w:eastAsia="x-none"/>
        </w:rPr>
        <w:t>poliestrowego</w:t>
      </w:r>
      <w:r w:rsidRPr="00491013">
        <w:rPr>
          <w:sz w:val="22"/>
          <w:u w:val="single"/>
          <w:lang w:eastAsia="x-none"/>
        </w:rPr>
        <w:t>.</w:t>
      </w:r>
    </w:p>
    <w:p w14:paraId="6A64B5C8" w14:textId="77777777" w:rsidR="00117278" w:rsidRPr="00DB0C78" w:rsidRDefault="00117278" w:rsidP="0022159B">
      <w:pPr>
        <w:pStyle w:val="Akapitzlist"/>
        <w:tabs>
          <w:tab w:val="left" w:pos="709"/>
        </w:tabs>
        <w:spacing w:before="120" w:line="276" w:lineRule="auto"/>
        <w:ind w:left="425"/>
        <w:rPr>
          <w:rFonts w:cs="Times New Roman"/>
        </w:rPr>
      </w:pPr>
      <w:bookmarkStart w:id="21" w:name="_Toc103051060"/>
      <w:bookmarkStart w:id="22" w:name="_Toc110325930"/>
    </w:p>
    <w:p w14:paraId="349EA45B" w14:textId="77777777" w:rsidR="00117278" w:rsidRPr="00F5184C" w:rsidRDefault="00117278">
      <w:pPr>
        <w:pStyle w:val="Nagwek4"/>
        <w:numPr>
          <w:ilvl w:val="1"/>
          <w:numId w:val="34"/>
        </w:numPr>
        <w:spacing w:line="276" w:lineRule="auto"/>
        <w:ind w:left="0" w:firstLine="0"/>
      </w:pPr>
      <w:bookmarkStart w:id="23" w:name="_Toc129351674"/>
      <w:r w:rsidRPr="00F5184C">
        <w:t>Bezpieczeństwo na Terenie Budowy.</w:t>
      </w:r>
      <w:bookmarkEnd w:id="23"/>
      <w:r w:rsidRPr="00F5184C">
        <w:t xml:space="preserve"> </w:t>
      </w:r>
    </w:p>
    <w:p w14:paraId="451403B6" w14:textId="77777777" w:rsidR="00117278" w:rsidRPr="00DB0C78" w:rsidRDefault="00117278" w:rsidP="0022159B">
      <w:pPr>
        <w:tabs>
          <w:tab w:val="left" w:pos="709"/>
        </w:tabs>
        <w:spacing w:before="120" w:line="276" w:lineRule="auto"/>
        <w:rPr>
          <w:rFonts w:eastAsia="Times New Roman" w:cs="Times New Roman"/>
          <w:b/>
          <w:lang w:eastAsia="pl-PL"/>
        </w:rPr>
      </w:pPr>
    </w:p>
    <w:p w14:paraId="2BDF2FFD" w14:textId="77777777" w:rsidR="00117278" w:rsidRPr="00DB0C78" w:rsidRDefault="00117278" w:rsidP="0022159B">
      <w:pPr>
        <w:spacing w:line="276" w:lineRule="auto"/>
        <w:rPr>
          <w:lang w:eastAsia="pl-PL"/>
        </w:rPr>
      </w:pPr>
      <w:r w:rsidRPr="00DB0C78">
        <w:rPr>
          <w:lang w:eastAsia="pl-PL"/>
        </w:rPr>
        <w:lastRenderedPageBreak/>
        <w:t xml:space="preserve">Wykonawca obowiązany jest prowadzić prace i podjąć wszelkie środki, żeby zapobiec wypadkom poprzez przestrzeganie zasad bezpieczeństwa.  </w:t>
      </w:r>
    </w:p>
    <w:p w14:paraId="2C40D2B4" w14:textId="77777777" w:rsidR="00117278" w:rsidRPr="00DB0C78" w:rsidRDefault="00117278">
      <w:pPr>
        <w:keepNext/>
        <w:numPr>
          <w:ilvl w:val="0"/>
          <w:numId w:val="6"/>
        </w:numPr>
        <w:spacing w:line="276" w:lineRule="auto"/>
        <w:ind w:left="720" w:hanging="720"/>
        <w:outlineLvl w:val="2"/>
        <w:rPr>
          <w:rFonts w:eastAsia="Times New Roman" w:cs="Times New Roman"/>
          <w:b/>
          <w:lang w:eastAsia="pl-PL"/>
        </w:rPr>
      </w:pPr>
    </w:p>
    <w:p w14:paraId="4DE01C68" w14:textId="77777777" w:rsidR="00117278" w:rsidRDefault="00117278">
      <w:pPr>
        <w:pStyle w:val="Nagwek4"/>
        <w:numPr>
          <w:ilvl w:val="1"/>
          <w:numId w:val="34"/>
        </w:numPr>
        <w:spacing w:line="276" w:lineRule="auto"/>
        <w:ind w:left="284"/>
      </w:pPr>
      <w:bookmarkStart w:id="24" w:name="_Toc129351675"/>
      <w:r w:rsidRPr="00DB0C78">
        <w:t>Plan bezpieczeństwa</w:t>
      </w:r>
      <w:bookmarkEnd w:id="24"/>
      <w:r w:rsidRPr="00DB0C78">
        <w:t xml:space="preserve">  </w:t>
      </w:r>
    </w:p>
    <w:p w14:paraId="29AE9388" w14:textId="77777777" w:rsidR="00117278" w:rsidRPr="00710BDF" w:rsidRDefault="00117278">
      <w:pPr>
        <w:keepNext/>
        <w:numPr>
          <w:ilvl w:val="0"/>
          <w:numId w:val="6"/>
        </w:numPr>
        <w:spacing w:line="276" w:lineRule="auto"/>
        <w:ind w:left="720" w:hanging="720"/>
        <w:outlineLvl w:val="2"/>
        <w:rPr>
          <w:rFonts w:eastAsia="Times New Roman" w:cs="Times New Roman"/>
          <w:b/>
          <w:lang w:eastAsia="pl-PL"/>
        </w:rPr>
      </w:pPr>
    </w:p>
    <w:p w14:paraId="295E8267" w14:textId="58DB2081" w:rsidR="00117278" w:rsidRPr="00710BDF" w:rsidRDefault="00117278" w:rsidP="0022159B">
      <w:pPr>
        <w:spacing w:line="276" w:lineRule="auto"/>
        <w:rPr>
          <w:rFonts w:cs="Times New Roman"/>
        </w:rPr>
      </w:pPr>
      <w:r w:rsidRPr="00710BDF">
        <w:rPr>
          <w:rFonts w:cs="Times New Roman"/>
        </w:rPr>
        <w:t xml:space="preserve">Wykonawca, zgodnie z Rozporządzeniem Ministra Infrastruktury z dnia 23 czerwca 2003r. w sprawie informacji dotyczącej bezpieczeństwa i ochrony zdrowia oraz planu bezpieczeństwa i ochrony zdrowia (Dz.U.2003 nr 120 poz.1126), opracuje plan bezpieczeństwa i ochrony zdrowia, przed rozpoczęciem robót i </w:t>
      </w:r>
      <w:r w:rsidR="00E763CC">
        <w:rPr>
          <w:rFonts w:cs="Times New Roman"/>
        </w:rPr>
        <w:t>przekaże</w:t>
      </w:r>
      <w:r w:rsidRPr="00710BDF">
        <w:rPr>
          <w:rFonts w:cs="Times New Roman"/>
        </w:rPr>
        <w:t xml:space="preserve"> go  Inspekto</w:t>
      </w:r>
      <w:r w:rsidR="00E763CC">
        <w:rPr>
          <w:rFonts w:cs="Times New Roman"/>
        </w:rPr>
        <w:t>rowi</w:t>
      </w:r>
      <w:r w:rsidRPr="00710BDF">
        <w:rPr>
          <w:rFonts w:cs="Times New Roman"/>
        </w:rPr>
        <w:t xml:space="preserve"> Nadzoru. </w:t>
      </w:r>
    </w:p>
    <w:p w14:paraId="29BD7386" w14:textId="77777777" w:rsidR="00117278" w:rsidRPr="00710BDF" w:rsidRDefault="00117278" w:rsidP="0022159B">
      <w:pPr>
        <w:spacing w:after="20" w:line="276" w:lineRule="auto"/>
        <w:rPr>
          <w:rFonts w:cs="Times New Roman"/>
        </w:rPr>
      </w:pPr>
      <w:r w:rsidRPr="00710BDF">
        <w:rPr>
          <w:rFonts w:cs="Times New Roman"/>
        </w:rPr>
        <w:t xml:space="preserve">Zawartość planu powinna obejmować między innymi następujące kwestie: </w:t>
      </w:r>
    </w:p>
    <w:p w14:paraId="6405A7CE" w14:textId="77777777" w:rsidR="00117278" w:rsidRPr="00710BDF" w:rsidRDefault="00117278">
      <w:pPr>
        <w:widowControl w:val="0"/>
        <w:numPr>
          <w:ilvl w:val="0"/>
          <w:numId w:val="26"/>
        </w:numPr>
        <w:tabs>
          <w:tab w:val="clear" w:pos="2880"/>
          <w:tab w:val="num" w:pos="851"/>
          <w:tab w:val="num" w:pos="2520"/>
        </w:tabs>
        <w:autoSpaceDE w:val="0"/>
        <w:autoSpaceDN w:val="0"/>
        <w:adjustRightInd w:val="0"/>
        <w:spacing w:line="276" w:lineRule="auto"/>
        <w:ind w:left="851" w:hanging="425"/>
        <w:rPr>
          <w:rFonts w:cs="Times New Roman"/>
        </w:rPr>
      </w:pPr>
      <w:r w:rsidRPr="00710BDF">
        <w:rPr>
          <w:rFonts w:cs="Times New Roman"/>
        </w:rPr>
        <w:t xml:space="preserve">pisemne instrukcje dotyczące spraw zanieczyszczeń, środków dla zapewnienia higieny </w:t>
      </w:r>
      <w:r w:rsidRPr="00710BDF">
        <w:rPr>
          <w:rFonts w:cs="Times New Roman"/>
        </w:rPr>
        <w:br/>
        <w:t xml:space="preserve">i bezpieczeństwa; </w:t>
      </w:r>
    </w:p>
    <w:p w14:paraId="480378A8" w14:textId="77777777" w:rsidR="00117278" w:rsidRPr="00710BDF" w:rsidRDefault="00117278">
      <w:pPr>
        <w:widowControl w:val="0"/>
        <w:numPr>
          <w:ilvl w:val="0"/>
          <w:numId w:val="26"/>
        </w:numPr>
        <w:tabs>
          <w:tab w:val="clear" w:pos="2880"/>
          <w:tab w:val="num" w:pos="851"/>
          <w:tab w:val="num" w:pos="2520"/>
        </w:tabs>
        <w:autoSpaceDE w:val="0"/>
        <w:autoSpaceDN w:val="0"/>
        <w:adjustRightInd w:val="0"/>
        <w:spacing w:line="276" w:lineRule="auto"/>
        <w:ind w:left="851" w:hanging="425"/>
        <w:rPr>
          <w:rFonts w:cs="Times New Roman"/>
        </w:rPr>
      </w:pPr>
      <w:r w:rsidRPr="00710BDF">
        <w:rPr>
          <w:rFonts w:cs="Times New Roman"/>
        </w:rPr>
        <w:t>ogólny przegląd materiałów, sprzętu i przyrządów;</w:t>
      </w:r>
    </w:p>
    <w:p w14:paraId="4838914F" w14:textId="77777777" w:rsidR="00117278" w:rsidRPr="00710BDF" w:rsidRDefault="00117278">
      <w:pPr>
        <w:widowControl w:val="0"/>
        <w:numPr>
          <w:ilvl w:val="0"/>
          <w:numId w:val="26"/>
        </w:numPr>
        <w:tabs>
          <w:tab w:val="clear" w:pos="2880"/>
          <w:tab w:val="num" w:pos="851"/>
          <w:tab w:val="num" w:pos="2520"/>
        </w:tabs>
        <w:autoSpaceDE w:val="0"/>
        <w:autoSpaceDN w:val="0"/>
        <w:adjustRightInd w:val="0"/>
        <w:spacing w:line="276" w:lineRule="auto"/>
        <w:ind w:left="851" w:hanging="425"/>
        <w:rPr>
          <w:rFonts w:cs="Times New Roman"/>
        </w:rPr>
      </w:pPr>
      <w:r w:rsidRPr="00710BDF">
        <w:rPr>
          <w:rFonts w:cs="Times New Roman"/>
        </w:rPr>
        <w:t xml:space="preserve">ogólny przegląd dostępności urządzeń ochrony osobistej pracowników; </w:t>
      </w:r>
    </w:p>
    <w:p w14:paraId="3D2B5A18" w14:textId="77777777" w:rsidR="00117278" w:rsidRPr="00710BDF" w:rsidRDefault="00117278">
      <w:pPr>
        <w:widowControl w:val="0"/>
        <w:numPr>
          <w:ilvl w:val="0"/>
          <w:numId w:val="26"/>
        </w:numPr>
        <w:tabs>
          <w:tab w:val="clear" w:pos="2880"/>
          <w:tab w:val="num" w:pos="851"/>
          <w:tab w:val="num" w:pos="2520"/>
        </w:tabs>
        <w:autoSpaceDE w:val="0"/>
        <w:autoSpaceDN w:val="0"/>
        <w:adjustRightInd w:val="0"/>
        <w:spacing w:line="276" w:lineRule="auto"/>
        <w:ind w:left="851" w:hanging="425"/>
        <w:rPr>
          <w:rFonts w:cs="Times New Roman"/>
        </w:rPr>
      </w:pPr>
      <w:r w:rsidRPr="00710BDF">
        <w:rPr>
          <w:rFonts w:cs="Times New Roman"/>
        </w:rPr>
        <w:t>opis dostępnych urządzeń ochrony osobistej pracowników;</w:t>
      </w:r>
    </w:p>
    <w:p w14:paraId="432C0EC1" w14:textId="77777777" w:rsidR="00117278" w:rsidRPr="00710BDF" w:rsidRDefault="00117278">
      <w:pPr>
        <w:widowControl w:val="0"/>
        <w:numPr>
          <w:ilvl w:val="0"/>
          <w:numId w:val="26"/>
        </w:numPr>
        <w:tabs>
          <w:tab w:val="clear" w:pos="2880"/>
          <w:tab w:val="num" w:pos="851"/>
          <w:tab w:val="num" w:pos="2520"/>
        </w:tabs>
        <w:autoSpaceDE w:val="0"/>
        <w:autoSpaceDN w:val="0"/>
        <w:adjustRightInd w:val="0"/>
        <w:spacing w:line="276" w:lineRule="auto"/>
        <w:ind w:left="851" w:hanging="425"/>
        <w:rPr>
          <w:rFonts w:cs="Times New Roman"/>
        </w:rPr>
      </w:pPr>
      <w:r w:rsidRPr="00710BDF">
        <w:rPr>
          <w:rFonts w:cs="Times New Roman"/>
        </w:rPr>
        <w:t xml:space="preserve">plan działania w sytuacjach zagrożeń. </w:t>
      </w:r>
    </w:p>
    <w:p w14:paraId="0C3ED942" w14:textId="77777777" w:rsidR="00117278" w:rsidRPr="00DB0C78" w:rsidRDefault="00117278" w:rsidP="0022159B">
      <w:pPr>
        <w:spacing w:line="276" w:lineRule="auto"/>
        <w:rPr>
          <w:rFonts w:eastAsia="Times New Roman" w:cs="Times New Roman"/>
          <w:b/>
          <w:bCs/>
          <w:lang w:eastAsia="pl-PL"/>
        </w:rPr>
      </w:pPr>
      <w:bookmarkStart w:id="25" w:name="_Toc110325932"/>
      <w:bookmarkEnd w:id="21"/>
      <w:bookmarkEnd w:id="22"/>
    </w:p>
    <w:p w14:paraId="622175F7" w14:textId="77777777" w:rsidR="00117278" w:rsidRDefault="00117278">
      <w:pPr>
        <w:pStyle w:val="Nagwek4"/>
        <w:numPr>
          <w:ilvl w:val="2"/>
          <w:numId w:val="34"/>
        </w:numPr>
        <w:spacing w:line="276" w:lineRule="auto"/>
      </w:pPr>
      <w:bookmarkStart w:id="26" w:name="_Toc129351676"/>
      <w:r w:rsidRPr="00DB0C78">
        <w:t>Zgłoszenie Robót</w:t>
      </w:r>
      <w:bookmarkEnd w:id="26"/>
    </w:p>
    <w:p w14:paraId="38B77F64" w14:textId="77777777" w:rsidR="00117278" w:rsidRPr="00DB0C78" w:rsidRDefault="00117278" w:rsidP="0022159B">
      <w:pPr>
        <w:spacing w:line="276" w:lineRule="auto"/>
        <w:rPr>
          <w:rFonts w:eastAsia="Times New Roman" w:cs="Times New Roman"/>
          <w:b/>
          <w:bCs/>
          <w:lang w:eastAsia="pl-PL"/>
        </w:rPr>
      </w:pPr>
    </w:p>
    <w:p w14:paraId="729EE010" w14:textId="77777777" w:rsidR="00117278" w:rsidRPr="00DB0C78" w:rsidRDefault="00117278" w:rsidP="0022159B">
      <w:pPr>
        <w:spacing w:line="276" w:lineRule="auto"/>
        <w:rPr>
          <w:lang w:eastAsia="pl-PL"/>
        </w:rPr>
      </w:pPr>
      <w:r w:rsidRPr="00DB0C78">
        <w:rPr>
          <w:lang w:eastAsia="pl-PL"/>
        </w:rPr>
        <w:t>Wykonawca zobowiązany jest zgłosić odpowiedniemu organowi zamiar przystąpienia do robót, jeżeli wymóg taki wynika z obowiązujących przepisów.</w:t>
      </w:r>
    </w:p>
    <w:p w14:paraId="5406C39E" w14:textId="77777777" w:rsidR="00117278" w:rsidRPr="00DB0C78" w:rsidRDefault="00117278" w:rsidP="0022159B">
      <w:pPr>
        <w:keepNext/>
        <w:spacing w:line="276" w:lineRule="auto"/>
        <w:outlineLvl w:val="2"/>
        <w:rPr>
          <w:rFonts w:eastAsia="Times New Roman" w:cs="Times New Roman"/>
          <w:b/>
          <w:bCs/>
          <w:lang w:eastAsia="pl-PL"/>
        </w:rPr>
      </w:pPr>
    </w:p>
    <w:p w14:paraId="228B5D57" w14:textId="77777777" w:rsidR="00117278" w:rsidRDefault="00117278">
      <w:pPr>
        <w:pStyle w:val="Nagwek4"/>
        <w:numPr>
          <w:ilvl w:val="2"/>
          <w:numId w:val="34"/>
        </w:numPr>
        <w:spacing w:line="276" w:lineRule="auto"/>
      </w:pPr>
      <w:bookmarkStart w:id="27" w:name="_Toc129351677"/>
      <w:r w:rsidRPr="00DB0C78">
        <w:t>Zabezpieczenie Terenu Budowy</w:t>
      </w:r>
      <w:bookmarkEnd w:id="25"/>
      <w:bookmarkEnd w:id="27"/>
    </w:p>
    <w:p w14:paraId="57889D62" w14:textId="77777777" w:rsidR="00117278" w:rsidRPr="00DB0C78" w:rsidRDefault="00117278" w:rsidP="0022159B">
      <w:pPr>
        <w:keepNext/>
        <w:spacing w:line="276" w:lineRule="auto"/>
        <w:outlineLvl w:val="2"/>
        <w:rPr>
          <w:rFonts w:eastAsia="Times New Roman" w:cs="Times New Roman"/>
          <w:b/>
          <w:lang w:eastAsia="pl-PL"/>
        </w:rPr>
      </w:pPr>
    </w:p>
    <w:p w14:paraId="2F0A9D15" w14:textId="2D7DE349" w:rsidR="00117278" w:rsidRPr="00710BDF" w:rsidRDefault="00117278" w:rsidP="0022159B">
      <w:pPr>
        <w:spacing w:line="276" w:lineRule="auto"/>
      </w:pPr>
      <w:bookmarkStart w:id="28" w:name="_Toc110325933"/>
      <w:r>
        <w:t>W</w:t>
      </w:r>
      <w:r w:rsidRPr="00710BDF">
        <w:t xml:space="preserve">ykonawca jest zobowiązany do zapewnienia ruchu publicznego na Terenie Budowy oraz utrzymania istniejących obiektów (jezdnie, ścieżki rowerowe, ciągi piesze, znaki drogowe, bariery ochronne, urządzenia odwodnienia itp.) w okresie trwania realizacji </w:t>
      </w:r>
      <w:r w:rsidR="00152792">
        <w:t>Umowy</w:t>
      </w:r>
      <w:r w:rsidRPr="00710BDF">
        <w:t xml:space="preserve"> aż do zakończenia i Przejęcia Robót przez Zamawiającego.</w:t>
      </w:r>
    </w:p>
    <w:p w14:paraId="4538F85C" w14:textId="77777777" w:rsidR="00117278" w:rsidRPr="00710BDF" w:rsidRDefault="00117278" w:rsidP="0022159B">
      <w:pPr>
        <w:spacing w:line="276" w:lineRule="auto"/>
      </w:pPr>
      <w:r w:rsidRPr="00710BDF">
        <w:t>W okresie trwania budowy i wykańczania Robót Wykonawca będzie utrzymywać w czystości drogi dojazdowe do Terenu Budowy, utrzymywać Teren Budowy w należytym porządku.</w:t>
      </w:r>
    </w:p>
    <w:p w14:paraId="359CB112" w14:textId="77777777" w:rsidR="00117278" w:rsidRPr="00710BDF" w:rsidRDefault="00117278" w:rsidP="0022159B">
      <w:pPr>
        <w:spacing w:line="276" w:lineRule="auto"/>
      </w:pPr>
      <w:r w:rsidRPr="00710BDF">
        <w:t>Przed przystąpieniem do Robót Wykonawca przedstawi In</w:t>
      </w:r>
      <w:r>
        <w:t>spekto</w:t>
      </w:r>
      <w:r w:rsidRPr="00710BDF">
        <w:t>rowi do zatwierdzenia uzgodniony wcześniej z odpowiednim gestorem drogi i organem zarządzającym ruchem projekt organizacji ruchu i zabezpieczenia Robót w okresie trwania renowacji oraz uzyska stosowne zgody dotyczące wejścia na tereny niezbędne do realizacji Robót. W zależności od potrzeb i postępu Robót, projekt organizacji ruchu powinien być aktualizowany przez Wykonawcę na bieżąco.</w:t>
      </w:r>
    </w:p>
    <w:p w14:paraId="5741DC99" w14:textId="77777777" w:rsidR="00117278" w:rsidRPr="00710BDF" w:rsidRDefault="00117278" w:rsidP="0022159B">
      <w:pPr>
        <w:spacing w:line="276" w:lineRule="auto"/>
      </w:pPr>
      <w:r w:rsidRPr="00710BDF">
        <w:t>W czasie wykonywania Robót Wykonawca dostarczy, zainstaluje i będzie obsługiwał wszystkie tymczasowe urządzenia zabezpieczające takie jak: zapory, światła ostrzegawcze, sygnały itp., zapewniając w ten sposób bezpieczeństwo pojazdów i pieszych.</w:t>
      </w:r>
    </w:p>
    <w:p w14:paraId="14B8CA5A" w14:textId="77777777" w:rsidR="00117278" w:rsidRPr="00710BDF" w:rsidRDefault="00117278" w:rsidP="0022159B">
      <w:pPr>
        <w:spacing w:line="276" w:lineRule="auto"/>
      </w:pPr>
      <w:r w:rsidRPr="00710BDF">
        <w:lastRenderedPageBreak/>
        <w:t>Wykonawca zapewni stałe warunki widoczności w dzień i w nocy tych zapór i znaków, dla których jest to nieodzowne ze względów bezpieczeństwa.</w:t>
      </w:r>
    </w:p>
    <w:p w14:paraId="1037A056" w14:textId="65A470AA" w:rsidR="00117278" w:rsidRPr="00710BDF" w:rsidRDefault="00117278" w:rsidP="0022159B">
      <w:pPr>
        <w:spacing w:line="276" w:lineRule="auto"/>
      </w:pPr>
      <w:r w:rsidRPr="00710BDF">
        <w:t xml:space="preserve">Wszystkie znaki, zapory i inne urządzenia zabezpieczające będą wymagały akceptacji przez </w:t>
      </w:r>
      <w:r w:rsidR="00152792">
        <w:t>Inspektora Nadzoru</w:t>
      </w:r>
      <w:r w:rsidRPr="00710BDF">
        <w:t>.</w:t>
      </w:r>
    </w:p>
    <w:p w14:paraId="410EBB37" w14:textId="77777777" w:rsidR="00117278" w:rsidRPr="00710BDF" w:rsidRDefault="00117278" w:rsidP="0022159B">
      <w:pPr>
        <w:spacing w:line="276" w:lineRule="auto"/>
        <w:rPr>
          <w:szCs w:val="20"/>
        </w:rPr>
      </w:pPr>
      <w:r w:rsidRPr="00710BDF">
        <w:rPr>
          <w:szCs w:val="20"/>
        </w:rPr>
        <w:t xml:space="preserve">Istniejące drogi muszą być po zakończeniu Robót przywrócone do stanu zgodnego z wymogami gestora drogi. </w:t>
      </w:r>
    </w:p>
    <w:p w14:paraId="6D30FAC1" w14:textId="77777777" w:rsidR="00117278" w:rsidRPr="00710BDF" w:rsidRDefault="00117278" w:rsidP="0022159B">
      <w:pPr>
        <w:spacing w:line="276" w:lineRule="auto"/>
      </w:pPr>
      <w:r w:rsidRPr="00710BDF">
        <w:t>Niezależnie od powyższego, drogi przez cały czas trwania Robót muszą być utrzymywane w stanie nadającym się do użytkowania.</w:t>
      </w:r>
    </w:p>
    <w:p w14:paraId="0B10ACC9" w14:textId="77777777" w:rsidR="00117278" w:rsidRPr="00710BDF" w:rsidRDefault="00117278" w:rsidP="0022159B">
      <w:pPr>
        <w:spacing w:line="276" w:lineRule="auto"/>
      </w:pPr>
      <w:r w:rsidRPr="00710BDF">
        <w:t xml:space="preserve">Teren Budowy musi być po zakończeniu Robót przywrócony do stanu wymaganego przez zarządcę  terenu. </w:t>
      </w:r>
    </w:p>
    <w:p w14:paraId="19C15970" w14:textId="77777777" w:rsidR="00117278" w:rsidRDefault="00117278" w:rsidP="0022159B">
      <w:pPr>
        <w:spacing w:line="276" w:lineRule="auto"/>
      </w:pPr>
      <w:r w:rsidRPr="00710BDF">
        <w:t xml:space="preserve">Koszty zabezpieczenia Terenu Budowy oraz zajęcia dróg nie podlegają odrębnej zapłacie i są włączone w </w:t>
      </w:r>
      <w:r>
        <w:t>c</w:t>
      </w:r>
      <w:r w:rsidRPr="00710BDF">
        <w:t>enę</w:t>
      </w:r>
      <w:r>
        <w:t xml:space="preserve"> umowy</w:t>
      </w:r>
      <w:r w:rsidRPr="00710BDF">
        <w:t>.</w:t>
      </w:r>
    </w:p>
    <w:p w14:paraId="2990DCEE" w14:textId="77777777" w:rsidR="00117278" w:rsidRPr="00710BDF" w:rsidRDefault="00117278" w:rsidP="0022159B">
      <w:pPr>
        <w:spacing w:line="276" w:lineRule="auto"/>
      </w:pPr>
    </w:p>
    <w:p w14:paraId="357855A0" w14:textId="77777777" w:rsidR="00117278" w:rsidRDefault="00117278">
      <w:pPr>
        <w:pStyle w:val="Nagwek4"/>
        <w:numPr>
          <w:ilvl w:val="1"/>
          <w:numId w:val="34"/>
        </w:numPr>
        <w:spacing w:line="276" w:lineRule="auto"/>
        <w:ind w:left="284"/>
      </w:pPr>
      <w:bookmarkStart w:id="29" w:name="_Toc129351678"/>
      <w:r w:rsidRPr="00DB0C78">
        <w:t>Ochrona środowiska w czasie wykonywania Robót.</w:t>
      </w:r>
      <w:bookmarkEnd w:id="28"/>
      <w:bookmarkEnd w:id="29"/>
    </w:p>
    <w:p w14:paraId="6479B9AF" w14:textId="77777777" w:rsidR="00117278" w:rsidRPr="00DB0C78" w:rsidRDefault="00117278" w:rsidP="0022159B">
      <w:pPr>
        <w:keepNext/>
        <w:spacing w:line="276" w:lineRule="auto"/>
        <w:outlineLvl w:val="2"/>
        <w:rPr>
          <w:rFonts w:eastAsia="Times New Roman" w:cs="Times New Roman"/>
          <w:b/>
          <w:lang w:eastAsia="pl-PL"/>
        </w:rPr>
      </w:pPr>
    </w:p>
    <w:p w14:paraId="2CD55142" w14:textId="77777777" w:rsidR="00117278" w:rsidRPr="00710BDF" w:rsidRDefault="00117278" w:rsidP="0022159B">
      <w:pPr>
        <w:spacing w:line="276" w:lineRule="auto"/>
        <w:rPr>
          <w:rFonts w:cs="Times New Roman"/>
          <w:kern w:val="22"/>
        </w:rPr>
      </w:pPr>
      <w:bookmarkStart w:id="30" w:name="_Toc110325934"/>
      <w:r w:rsidRPr="00710BDF">
        <w:rPr>
          <w:rFonts w:cs="Times New Roman"/>
          <w:kern w:val="22"/>
        </w:rPr>
        <w:t>Wykonawca ma obowiązek znać i stosować w czasie prowadzenia Robót wszelkie przepisy dotyczące ochrony środowiska naturalnego, a także przestrzegać postanowień wszelkich decyzji administracyjnych, zezwoleń i pozwoleń związanych z ochroną środowiska, w tym dotyczących gospodarowania odpadami   i emisjami do środowiska, skierowanych do Wykonawcy.</w:t>
      </w:r>
    </w:p>
    <w:p w14:paraId="0E9B0CEC" w14:textId="77777777" w:rsidR="00117278" w:rsidRPr="00710BDF" w:rsidRDefault="00117278" w:rsidP="0022159B">
      <w:pPr>
        <w:spacing w:before="60" w:line="276" w:lineRule="auto"/>
        <w:rPr>
          <w:rFonts w:cs="Times New Roman"/>
        </w:rPr>
      </w:pPr>
      <w:r w:rsidRPr="00710BDF">
        <w:rPr>
          <w:rFonts w:cs="Times New Roman"/>
        </w:rPr>
        <w:t xml:space="preserve">Wykonawca podejmie wszelkie starania, aby podczas prowadzenia robót chronić środowisko na Terenie Budowy, na terenach zapleczy budów oraz na trasie transportu sprzętu i materiałów. Wykonawca zobowiązany jest zgodnie z obowiązującymi przepisami ograniczyć szkody i uciążliwości dla ludzi, służb miejskich i ratowniczych wynikające z zastosowanych metod prowadzenia robót a w szczególności: </w:t>
      </w:r>
    </w:p>
    <w:p w14:paraId="6D4B7932" w14:textId="77777777" w:rsidR="00117278" w:rsidRPr="00710BDF" w:rsidRDefault="00117278">
      <w:pPr>
        <w:numPr>
          <w:ilvl w:val="0"/>
          <w:numId w:val="24"/>
        </w:numPr>
        <w:tabs>
          <w:tab w:val="num" w:pos="851"/>
        </w:tabs>
        <w:spacing w:before="60" w:line="276" w:lineRule="auto"/>
        <w:ind w:hanging="1015"/>
        <w:rPr>
          <w:rFonts w:cs="Times New Roman"/>
        </w:rPr>
      </w:pPr>
      <w:r w:rsidRPr="00710BDF">
        <w:rPr>
          <w:rFonts w:cs="Times New Roman"/>
        </w:rPr>
        <w:t>nie przekraczać dopuszczalnych norm emisji do powietrza pyłów i gazów,</w:t>
      </w:r>
    </w:p>
    <w:p w14:paraId="03756D9A" w14:textId="77777777" w:rsidR="00117278" w:rsidRPr="00710BDF" w:rsidRDefault="00117278">
      <w:pPr>
        <w:numPr>
          <w:ilvl w:val="0"/>
          <w:numId w:val="24"/>
        </w:numPr>
        <w:tabs>
          <w:tab w:val="num" w:pos="851"/>
          <w:tab w:val="num" w:pos="1560"/>
        </w:tabs>
        <w:spacing w:line="276" w:lineRule="auto"/>
        <w:ind w:hanging="1014"/>
        <w:rPr>
          <w:rFonts w:cs="Times New Roman"/>
        </w:rPr>
      </w:pPr>
      <w:r w:rsidRPr="00710BDF">
        <w:rPr>
          <w:rFonts w:cs="Times New Roman"/>
        </w:rPr>
        <w:t xml:space="preserve">prowadzić właściwą gospodarkę odpadami, </w:t>
      </w:r>
    </w:p>
    <w:p w14:paraId="4AFA58EE" w14:textId="77777777" w:rsidR="00117278" w:rsidRPr="00710BDF" w:rsidRDefault="00117278">
      <w:pPr>
        <w:numPr>
          <w:ilvl w:val="0"/>
          <w:numId w:val="24"/>
        </w:numPr>
        <w:tabs>
          <w:tab w:val="num" w:pos="851"/>
          <w:tab w:val="num" w:pos="1560"/>
        </w:tabs>
        <w:spacing w:line="276" w:lineRule="auto"/>
        <w:ind w:hanging="1014"/>
        <w:rPr>
          <w:rFonts w:cs="Times New Roman"/>
        </w:rPr>
      </w:pPr>
      <w:r w:rsidRPr="00710BDF">
        <w:rPr>
          <w:rFonts w:cs="Times New Roman"/>
        </w:rPr>
        <w:t>nie przekraczać dopuszczalnych norm hałasu,</w:t>
      </w:r>
    </w:p>
    <w:p w14:paraId="01326DD8" w14:textId="77777777" w:rsidR="00117278" w:rsidRPr="00710BDF" w:rsidRDefault="00117278">
      <w:pPr>
        <w:numPr>
          <w:ilvl w:val="0"/>
          <w:numId w:val="24"/>
        </w:numPr>
        <w:tabs>
          <w:tab w:val="num" w:pos="851"/>
        </w:tabs>
        <w:spacing w:line="276" w:lineRule="auto"/>
        <w:ind w:left="851" w:hanging="425"/>
        <w:rPr>
          <w:rFonts w:cs="Times New Roman"/>
        </w:rPr>
      </w:pPr>
      <w:r w:rsidRPr="00710BDF">
        <w:rPr>
          <w:rFonts w:cs="Times New Roman"/>
        </w:rPr>
        <w:t>nie zanieczyszczać powierzchni ziemi ani wód powierzchniowych i podziemnych emisjami substancji, w szczególności substancji niebezpiecznych, w tym odpadami,</w:t>
      </w:r>
    </w:p>
    <w:p w14:paraId="06ACA09C" w14:textId="77777777" w:rsidR="00117278" w:rsidRPr="00710BDF" w:rsidRDefault="00117278">
      <w:pPr>
        <w:numPr>
          <w:ilvl w:val="0"/>
          <w:numId w:val="24"/>
        </w:numPr>
        <w:tabs>
          <w:tab w:val="num" w:pos="851"/>
        </w:tabs>
        <w:spacing w:line="276" w:lineRule="auto"/>
        <w:ind w:left="851" w:hanging="425"/>
        <w:rPr>
          <w:rFonts w:cs="Times New Roman"/>
        </w:rPr>
      </w:pPr>
      <w:r w:rsidRPr="00710BDF">
        <w:rPr>
          <w:rFonts w:cs="Times New Roman"/>
        </w:rPr>
        <w:t xml:space="preserve">nie zmieniać stosunków wodnych w sposób niezgodny z przepisami prawa, </w:t>
      </w:r>
    </w:p>
    <w:p w14:paraId="279A2970" w14:textId="77777777" w:rsidR="00117278" w:rsidRPr="00710BDF" w:rsidRDefault="00117278">
      <w:pPr>
        <w:numPr>
          <w:ilvl w:val="0"/>
          <w:numId w:val="24"/>
        </w:numPr>
        <w:tabs>
          <w:tab w:val="num" w:pos="851"/>
        </w:tabs>
        <w:spacing w:line="276" w:lineRule="auto"/>
        <w:ind w:left="851" w:hanging="425"/>
        <w:rPr>
          <w:rFonts w:cs="Times New Roman"/>
        </w:rPr>
      </w:pPr>
      <w:r w:rsidRPr="00710BDF">
        <w:rPr>
          <w:rFonts w:cs="Times New Roman"/>
        </w:rPr>
        <w:t xml:space="preserve">przestrzegać warunków bezpieczeństwa przeciwpożarowego. </w:t>
      </w:r>
    </w:p>
    <w:p w14:paraId="60346578" w14:textId="77777777" w:rsidR="00117278" w:rsidRPr="00710BDF" w:rsidRDefault="00117278" w:rsidP="0022159B">
      <w:pPr>
        <w:spacing w:before="60" w:line="276" w:lineRule="auto"/>
        <w:ind w:left="425"/>
        <w:rPr>
          <w:rFonts w:cs="Times New Roman"/>
          <w:kern w:val="22"/>
        </w:rPr>
      </w:pPr>
      <w:r w:rsidRPr="00710BDF">
        <w:rPr>
          <w:rFonts w:cs="Times New Roman"/>
          <w:kern w:val="22"/>
        </w:rPr>
        <w:t>Stosując się do ww. wymagań będzie miał szczególny wzgląd na:</w:t>
      </w:r>
    </w:p>
    <w:p w14:paraId="5525A27E" w14:textId="77777777" w:rsidR="00117278" w:rsidRPr="00710BDF" w:rsidRDefault="00117278">
      <w:pPr>
        <w:numPr>
          <w:ilvl w:val="0"/>
          <w:numId w:val="25"/>
        </w:numPr>
        <w:tabs>
          <w:tab w:val="num" w:pos="851"/>
        </w:tabs>
        <w:spacing w:before="60" w:line="276" w:lineRule="auto"/>
        <w:ind w:hanging="1015"/>
        <w:rPr>
          <w:rFonts w:cs="Times New Roman"/>
          <w:kern w:val="22"/>
        </w:rPr>
      </w:pPr>
      <w:r w:rsidRPr="00710BDF">
        <w:rPr>
          <w:rFonts w:cs="Times New Roman"/>
          <w:kern w:val="22"/>
        </w:rPr>
        <w:t>lokalizację baz, warsztatów, magazynów, składowisk i dróg  dojazdowych,</w:t>
      </w:r>
    </w:p>
    <w:p w14:paraId="1FD7A187" w14:textId="77777777" w:rsidR="00117278" w:rsidRPr="00710BDF" w:rsidRDefault="00117278">
      <w:pPr>
        <w:numPr>
          <w:ilvl w:val="0"/>
          <w:numId w:val="25"/>
        </w:numPr>
        <w:tabs>
          <w:tab w:val="num" w:pos="851"/>
        </w:tabs>
        <w:spacing w:line="276" w:lineRule="auto"/>
        <w:ind w:hanging="1014"/>
        <w:rPr>
          <w:rFonts w:cs="Times New Roman"/>
          <w:kern w:val="22"/>
        </w:rPr>
      </w:pPr>
      <w:r w:rsidRPr="00710BDF">
        <w:rPr>
          <w:rFonts w:cs="Times New Roman"/>
          <w:kern w:val="22"/>
        </w:rPr>
        <w:t xml:space="preserve">środki ostrożności i zabezpieczenia przed: </w:t>
      </w:r>
    </w:p>
    <w:p w14:paraId="2E5C8525"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kern w:val="22"/>
        </w:rPr>
        <w:t xml:space="preserve">zanieczyszczeniem powierzchni ziemi, </w:t>
      </w:r>
      <w:r w:rsidRPr="00710BDF">
        <w:rPr>
          <w:rFonts w:cs="Times New Roman"/>
        </w:rPr>
        <w:t>wód powierzchniowych i podziemnych  emisjami substancji, w szczególności substancji niebezpiecznych, w tym odpadami</w:t>
      </w:r>
      <w:r w:rsidRPr="00710BDF">
        <w:rPr>
          <w:rFonts w:cs="Times New Roman"/>
          <w:kern w:val="22"/>
        </w:rPr>
        <w:t>,</w:t>
      </w:r>
    </w:p>
    <w:p w14:paraId="2E6CB2C3"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rPr>
        <w:t>zmianą stosunków wodnych w sposób niezgodny z przepisami prawa,</w:t>
      </w:r>
    </w:p>
    <w:p w14:paraId="1B129FE9"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kern w:val="22"/>
        </w:rPr>
        <w:lastRenderedPageBreak/>
        <w:t>zanieczyszczeniem powietrza pyłami i gazami,</w:t>
      </w:r>
    </w:p>
    <w:p w14:paraId="348D628C"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kern w:val="22"/>
        </w:rPr>
        <w:t>niewłaściwą gospodarką odpadami,</w:t>
      </w:r>
    </w:p>
    <w:p w14:paraId="2F0A517A"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kern w:val="22"/>
        </w:rPr>
        <w:t>nadmierną emisją hałasu,</w:t>
      </w:r>
    </w:p>
    <w:p w14:paraId="39E48D23"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kern w:val="22"/>
        </w:rPr>
        <w:t>możliwością powstania pożaru.</w:t>
      </w:r>
    </w:p>
    <w:p w14:paraId="10074D10" w14:textId="77777777" w:rsidR="00117278" w:rsidRDefault="00117278" w:rsidP="0022159B">
      <w:pPr>
        <w:keepNext/>
        <w:spacing w:line="276" w:lineRule="auto"/>
        <w:outlineLvl w:val="2"/>
        <w:rPr>
          <w:rFonts w:eastAsia="Times New Roman" w:cs="Times New Roman"/>
          <w:b/>
          <w:bCs/>
          <w:lang w:eastAsia="pl-PL"/>
        </w:rPr>
      </w:pPr>
    </w:p>
    <w:p w14:paraId="03240E05" w14:textId="77777777" w:rsidR="00117278" w:rsidRDefault="00117278">
      <w:pPr>
        <w:pStyle w:val="Nagwek4"/>
        <w:numPr>
          <w:ilvl w:val="1"/>
          <w:numId w:val="34"/>
        </w:numPr>
        <w:spacing w:line="276" w:lineRule="auto"/>
        <w:ind w:left="426"/>
      </w:pPr>
      <w:bookmarkStart w:id="31" w:name="_Toc129351679"/>
      <w:r w:rsidRPr="00DB0C78">
        <w:t>Ochrona przeciwpożarowa</w:t>
      </w:r>
      <w:bookmarkEnd w:id="30"/>
      <w:bookmarkEnd w:id="31"/>
    </w:p>
    <w:p w14:paraId="193A99EE" w14:textId="77777777" w:rsidR="00117278" w:rsidRPr="00DB0C78" w:rsidRDefault="00117278" w:rsidP="0022159B">
      <w:pPr>
        <w:keepNext/>
        <w:spacing w:line="276" w:lineRule="auto"/>
        <w:outlineLvl w:val="2"/>
        <w:rPr>
          <w:rFonts w:eastAsia="Times New Roman" w:cs="Times New Roman"/>
          <w:b/>
          <w:lang w:eastAsia="pl-PL"/>
        </w:rPr>
      </w:pPr>
    </w:p>
    <w:p w14:paraId="782FF735" w14:textId="77777777" w:rsidR="00117278" w:rsidRPr="00DB0C78" w:rsidRDefault="00117278" w:rsidP="0022159B">
      <w:pPr>
        <w:spacing w:line="276" w:lineRule="auto"/>
        <w:rPr>
          <w:lang w:eastAsia="pl-PL"/>
        </w:rPr>
      </w:pPr>
      <w:r w:rsidRPr="00DB0C78">
        <w:rPr>
          <w:lang w:eastAsia="pl-PL"/>
        </w:rPr>
        <w:t>Wykonawca będzie przestrzegać przepisów ochrony przeciwpożarowej. Wykonawca będzie utrzymywać sprawny sprzęt przeciwpożarowy, wymagany przez odpowiednie przepisy, na terenie baz produkcyjnych, w pomieszczeniach biurowych, mieszkalnych i magazynach oraz w maszynach i pojazdach.</w:t>
      </w:r>
    </w:p>
    <w:p w14:paraId="632BA27D" w14:textId="77777777" w:rsidR="00117278" w:rsidRPr="00DB0C78" w:rsidRDefault="00117278" w:rsidP="0022159B">
      <w:pPr>
        <w:spacing w:line="276" w:lineRule="auto"/>
        <w:rPr>
          <w:lang w:eastAsia="pl-PL"/>
        </w:rPr>
      </w:pPr>
      <w:r w:rsidRPr="00DB0C78">
        <w:rPr>
          <w:lang w:eastAsia="pl-PL"/>
        </w:rPr>
        <w:t>Materiały łatwopalne będą składowane w sposób zgodny z odpowiednimi przepisami i zabezpieczone przed dostępem osób trzecich.</w:t>
      </w:r>
    </w:p>
    <w:p w14:paraId="1B2D1206" w14:textId="60B25790" w:rsidR="00117278" w:rsidRPr="00DB0C78" w:rsidRDefault="00117278" w:rsidP="0022159B">
      <w:pPr>
        <w:spacing w:line="276" w:lineRule="auto"/>
        <w:rPr>
          <w:lang w:eastAsia="pl-PL"/>
        </w:rPr>
      </w:pPr>
      <w:r w:rsidRPr="00DB0C78">
        <w:rPr>
          <w:lang w:eastAsia="pl-PL"/>
        </w:rPr>
        <w:t>Wykonawca będzie odpowiedzialny za wszelkie straty spowodowane pożarem wywołanym jako rezultat realizacji Robót albo przez personel Wykonawcy.</w:t>
      </w:r>
    </w:p>
    <w:p w14:paraId="2B192AB3" w14:textId="77777777" w:rsidR="00117278" w:rsidRPr="00DB0C78" w:rsidRDefault="00117278" w:rsidP="0022159B">
      <w:pPr>
        <w:keepNext/>
        <w:spacing w:line="276" w:lineRule="auto"/>
        <w:outlineLvl w:val="2"/>
        <w:rPr>
          <w:rFonts w:eastAsia="Times New Roman" w:cs="Times New Roman"/>
          <w:b/>
          <w:bCs/>
          <w:lang w:eastAsia="pl-PL"/>
        </w:rPr>
      </w:pPr>
      <w:bookmarkStart w:id="32" w:name="_Toc110325935"/>
    </w:p>
    <w:p w14:paraId="7F87E98B" w14:textId="77777777" w:rsidR="00117278" w:rsidRDefault="00117278">
      <w:pPr>
        <w:pStyle w:val="Nagwek4"/>
        <w:numPr>
          <w:ilvl w:val="1"/>
          <w:numId w:val="34"/>
        </w:numPr>
        <w:spacing w:line="276" w:lineRule="auto"/>
        <w:ind w:left="142" w:firstLine="0"/>
      </w:pPr>
      <w:bookmarkStart w:id="33" w:name="_Toc129351680"/>
      <w:r w:rsidRPr="00DB0C78">
        <w:t>Materiały szkodliwe dla otoczenia</w:t>
      </w:r>
      <w:bookmarkEnd w:id="32"/>
      <w:bookmarkEnd w:id="33"/>
    </w:p>
    <w:p w14:paraId="1C177581" w14:textId="77777777" w:rsidR="00117278" w:rsidRPr="00DB0C78" w:rsidRDefault="00117278" w:rsidP="0022159B">
      <w:pPr>
        <w:keepNext/>
        <w:spacing w:line="276" w:lineRule="auto"/>
        <w:outlineLvl w:val="2"/>
        <w:rPr>
          <w:rFonts w:eastAsia="Times New Roman" w:cs="Times New Roman"/>
          <w:b/>
          <w:lang w:eastAsia="pl-PL"/>
        </w:rPr>
      </w:pPr>
    </w:p>
    <w:p w14:paraId="4B03A104" w14:textId="77777777" w:rsidR="00117278" w:rsidRPr="00DB0C78" w:rsidRDefault="00117278" w:rsidP="0022159B">
      <w:pPr>
        <w:spacing w:line="276" w:lineRule="auto"/>
        <w:rPr>
          <w:lang w:eastAsia="pl-PL"/>
        </w:rPr>
      </w:pPr>
      <w:r w:rsidRPr="00DB0C78">
        <w:rPr>
          <w:lang w:eastAsia="pl-PL"/>
        </w:rPr>
        <w:t>Materiały, które w sposób trwały są szkodliwe dla otoczenia, nie będą dopuszczone do użycia. Nie dopuszcza się użycia materiałów wywołujących szkodliwe promieniowanie o stężeniu większym od dopuszczalnego. Wszelkie materiały odpadowe użyte do Robót będą miały świadectwa dopuszczenia, wydane przez uprawnioną jednostkę, jednoznacznie określające brak szkodliwego oddziaływania tych materiałów na środowisko.</w:t>
      </w:r>
    </w:p>
    <w:p w14:paraId="6544F769" w14:textId="34D61F68" w:rsidR="00117278" w:rsidRDefault="00117278" w:rsidP="0022159B">
      <w:pPr>
        <w:spacing w:line="276" w:lineRule="auto"/>
        <w:rPr>
          <w:lang w:eastAsia="pl-PL"/>
        </w:rPr>
      </w:pPr>
      <w:r w:rsidRPr="00DB0C78">
        <w:rPr>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bookmarkStart w:id="34" w:name="_Toc103051066"/>
      <w:bookmarkStart w:id="35" w:name="_Toc110325936"/>
    </w:p>
    <w:p w14:paraId="157FA86F" w14:textId="77777777" w:rsidR="002A4406" w:rsidRDefault="002A4406" w:rsidP="0022159B">
      <w:pPr>
        <w:spacing w:line="276" w:lineRule="auto"/>
        <w:rPr>
          <w:lang w:eastAsia="pl-PL"/>
        </w:rPr>
      </w:pPr>
    </w:p>
    <w:p w14:paraId="21D452A2" w14:textId="27B18342" w:rsidR="00117278" w:rsidRPr="007A76B9" w:rsidRDefault="009D76CA" w:rsidP="009D76CA">
      <w:pPr>
        <w:pStyle w:val="Nagwek4"/>
        <w:numPr>
          <w:ilvl w:val="0"/>
          <w:numId w:val="0"/>
        </w:numPr>
        <w:spacing w:line="276" w:lineRule="auto"/>
        <w:ind w:left="142"/>
      </w:pPr>
      <w:bookmarkStart w:id="36" w:name="_Toc129351681"/>
      <w:r>
        <w:t>3.8</w:t>
      </w:r>
      <w:r w:rsidR="00C879DF">
        <w:t xml:space="preserve"> </w:t>
      </w:r>
      <w:r w:rsidR="00117278" w:rsidRPr="007A76B9">
        <w:t>Ochrona własności publicznej i prywatnej</w:t>
      </w:r>
      <w:bookmarkEnd w:id="34"/>
      <w:bookmarkEnd w:id="35"/>
      <w:bookmarkEnd w:id="36"/>
    </w:p>
    <w:p w14:paraId="6972E25F" w14:textId="77777777" w:rsidR="00117278" w:rsidRPr="00F1580E" w:rsidRDefault="00117278" w:rsidP="0022159B">
      <w:pPr>
        <w:keepNext/>
        <w:spacing w:line="276" w:lineRule="auto"/>
        <w:outlineLvl w:val="2"/>
        <w:rPr>
          <w:rFonts w:eastAsia="Times New Roman" w:cs="Times New Roman"/>
          <w:b/>
          <w:lang w:eastAsia="pl-PL"/>
        </w:rPr>
      </w:pPr>
    </w:p>
    <w:p w14:paraId="77634853" w14:textId="77777777" w:rsidR="00117278" w:rsidRPr="00F1580E" w:rsidRDefault="00117278" w:rsidP="0022159B">
      <w:pPr>
        <w:spacing w:line="276" w:lineRule="auto"/>
      </w:pPr>
      <w:r w:rsidRPr="00F1580E">
        <w:t>Wykonawca jest zobowiązany do ochrony przed uszkodzeniem lub zniszczeniem własności publicznej lub prywatnej.</w:t>
      </w:r>
    </w:p>
    <w:p w14:paraId="36DA94FC" w14:textId="77777777" w:rsidR="00117278" w:rsidRPr="00F1580E" w:rsidRDefault="00117278" w:rsidP="0022159B">
      <w:pPr>
        <w:spacing w:line="276" w:lineRule="auto"/>
      </w:pPr>
      <w:r w:rsidRPr="00F1580E">
        <w:t>Wykonawca odpowiada za ochronę instalacji na powierzchni ziemi i za urządzenia podziemne, takie jak rurociągi, kable itp. oraz uzyska od odpowiednich władz będących właścicielami tych urządzeń potwierdzenie informacji o możliwości wykonywania prac w ich pobliżu.</w:t>
      </w:r>
    </w:p>
    <w:p w14:paraId="7A9252B2" w14:textId="77777777" w:rsidR="00117278" w:rsidRPr="00F1580E" w:rsidRDefault="00117278" w:rsidP="0022159B">
      <w:pPr>
        <w:spacing w:line="276" w:lineRule="auto"/>
      </w:pPr>
      <w:r w:rsidRPr="00F1580E">
        <w:t xml:space="preserve">Wykonawca zapewni właściwe oznaczenie i zabezpieczenie przed uszkodzeniami tych instalacji </w:t>
      </w:r>
      <w:r w:rsidRPr="00F1580E">
        <w:br/>
        <w:t>i urządzeń w trakcie trwania robót.</w:t>
      </w:r>
    </w:p>
    <w:p w14:paraId="5A7B7DFC" w14:textId="0D3F1039" w:rsidR="00117278" w:rsidRPr="00F1580E" w:rsidRDefault="00117278" w:rsidP="0022159B">
      <w:pPr>
        <w:spacing w:line="276" w:lineRule="auto"/>
      </w:pPr>
      <w:r w:rsidRPr="00F1580E">
        <w:lastRenderedPageBreak/>
        <w:t>Wykonawca zobowiązany jest umieścić w Programie Robót niezbędną rezerwę czasową na wykonanie przełożenia instalacji i urządzeń podziemnych i nadziemnych na terenie Budowy, powiadomić In</w:t>
      </w:r>
      <w:r w:rsidR="00F11E57">
        <w:t>spektora Nadzoru</w:t>
      </w:r>
      <w:r w:rsidRPr="00F1580E">
        <w:t xml:space="preserve"> oraz użytkowników tych urządzeń o zamiarze prowadzenia robót. </w:t>
      </w:r>
    </w:p>
    <w:p w14:paraId="4E9D082F" w14:textId="656E07A6" w:rsidR="00117278" w:rsidRPr="00F1580E" w:rsidRDefault="00117278" w:rsidP="0022159B">
      <w:pPr>
        <w:spacing w:line="276" w:lineRule="auto"/>
      </w:pPr>
      <w:r w:rsidRPr="00F1580E">
        <w:t xml:space="preserve">O fakcie uszkodzenia tych urządzeń Wykonawca bezzwłocznie powiadomi </w:t>
      </w:r>
      <w:r w:rsidR="00F11E57">
        <w:t>Inspektora Nadzoru</w:t>
      </w:r>
      <w:r w:rsidRPr="00F1580E">
        <w:t xml:space="preserve"> oraz zainteresowane strony i będzie z nimi współpracował dostarczając wszelkiej pomocy potrzebnej przy dokonaniu napraw. </w:t>
      </w:r>
    </w:p>
    <w:p w14:paraId="794FD288" w14:textId="77777777" w:rsidR="00117278" w:rsidRPr="00F1580E" w:rsidRDefault="00117278" w:rsidP="0022159B">
      <w:pPr>
        <w:spacing w:line="276" w:lineRule="auto"/>
        <w:rPr>
          <w:kern w:val="22"/>
        </w:rPr>
      </w:pPr>
      <w:r w:rsidRPr="00F1580E">
        <w:rPr>
          <w:kern w:val="22"/>
        </w:rPr>
        <w:t>Jeżeli w związku z zaniedbaniem, niewłaściwym prowadzeniem Robót, lub brakiem koniecznych działań ze strony Wykonawcy nastąpi uszkodzenie lub zniszczenie własności publicznej lub prywatnej, to Wykonawca na swój koszt naprawi i odtworzy uszkodzoną własność. Stan uszkodzonej lub naprawionej własności powinien być nie gorszy niż przed powstaniem uszkodzenia.</w:t>
      </w:r>
    </w:p>
    <w:p w14:paraId="064C94FC" w14:textId="59FB71CC" w:rsidR="00117278" w:rsidRPr="00F1580E" w:rsidRDefault="00117278" w:rsidP="0022159B">
      <w:pPr>
        <w:spacing w:line="276" w:lineRule="auto"/>
        <w:rPr>
          <w:kern w:val="22"/>
        </w:rPr>
      </w:pPr>
      <w:r w:rsidRPr="00F1580E">
        <w:rPr>
          <w:kern w:val="22"/>
        </w:rPr>
        <w:t>Wykonawca powiadomi wszystkie instytucje obsługujące urządzenia i instalacje podziemne i nadziemne o prowadzonych robotach i spowoduje przeprowadzenie przez te instytucje wszelkich niezbędnych adaptacji i innych koniecznych robót w obrębie Terenu Budowy w możliwie najkrótszym czasie, nie dłuższym jednak niż w czasie przewidzianym w Programie Robót. Wykonawca będzie współpracował w zakresie przeprowadzenia wymienionych robót.</w:t>
      </w:r>
    </w:p>
    <w:p w14:paraId="42FC387A" w14:textId="77777777" w:rsidR="00117278" w:rsidRPr="00F1580E" w:rsidRDefault="00117278" w:rsidP="0022159B">
      <w:pPr>
        <w:spacing w:line="276" w:lineRule="auto"/>
        <w:rPr>
          <w:kern w:val="22"/>
        </w:rPr>
      </w:pPr>
      <w:r w:rsidRPr="00F1580E">
        <w:rPr>
          <w:kern w:val="22"/>
        </w:rPr>
        <w:t>Wykonawca będzie realizować roboty w sposób powodujący minimalne niedogodności dla użytkowników terenów przyległych do Terenu Budowy. Wykonawca podejmie wszelkie środki zapobiegawcze, aby zabezpieczyć prawa właścicieli posesji i budynków sąsiadujących z Terenem Budowy i unikać powodowania tam jakichkolwiek zakłóceń czy szkód.</w:t>
      </w:r>
    </w:p>
    <w:p w14:paraId="610F6B3F" w14:textId="77777777" w:rsidR="00117278" w:rsidRPr="00F1580E" w:rsidRDefault="00117278" w:rsidP="0022159B">
      <w:pPr>
        <w:spacing w:line="276" w:lineRule="auto"/>
        <w:rPr>
          <w:kern w:val="22"/>
        </w:rPr>
      </w:pPr>
      <w:r w:rsidRPr="00F1580E">
        <w:rPr>
          <w:kern w:val="22"/>
        </w:rPr>
        <w:t>Wykonawca odpowiada za wszelkie uszkodzenia zabudowy w sąsiedztwie budowy spowodowane jego działalnością.</w:t>
      </w:r>
    </w:p>
    <w:p w14:paraId="2792424E" w14:textId="77777777" w:rsidR="00117278" w:rsidRPr="00F1580E" w:rsidRDefault="00117278" w:rsidP="0022159B">
      <w:pPr>
        <w:spacing w:line="276" w:lineRule="auto"/>
      </w:pPr>
      <w:r w:rsidRPr="00F1580E">
        <w:t>Wykonawca będzie odpowiadać za wszelkie spowodowane przez jego działania uszkodzenia urządzeń na powierzchni ziemi i urządzeń podziemnych. Uszkodzenie zostanie usunięte na koszt Wykonawcy.</w:t>
      </w:r>
    </w:p>
    <w:p w14:paraId="31066BD3" w14:textId="77777777" w:rsidR="00117278" w:rsidRPr="00F1580E" w:rsidRDefault="00117278" w:rsidP="0022159B">
      <w:pPr>
        <w:spacing w:line="276" w:lineRule="auto"/>
      </w:pPr>
      <w:r w:rsidRPr="00F1580E">
        <w:t>Jeżeli teren budowy przylega do terenów z zabudową mieszkaniową Wykonawca będzie realizować roboty w sposób powodujący minimalne niedogodności dla mieszkańców.</w:t>
      </w:r>
    </w:p>
    <w:p w14:paraId="19283B9C" w14:textId="7AE94617" w:rsidR="003047BD" w:rsidRDefault="00117278" w:rsidP="0022159B">
      <w:pPr>
        <w:spacing w:line="276" w:lineRule="auto"/>
      </w:pPr>
      <w:r w:rsidRPr="00F1580E">
        <w:t xml:space="preserve">Inspektor </w:t>
      </w:r>
      <w:r w:rsidR="002A4406">
        <w:t>N</w:t>
      </w:r>
      <w:r w:rsidRPr="00F1580E">
        <w:t>adzoru  będzie na bieżąco informowany o wszystkich umowach zawartych pomiędzy Wykonawcą, a właścicielami nieruchomości dotyczących korzystania z własności i dróg wewnętrznych, jednakże Inspektor Nadzoru  nie będzie ingerował w takie porozumienia o ile nie będą sprzeczne z postanowieniami zawartymi w warunkach umowy. Koszty z tytułu korzystania z takich własności będzie ponosił Wykonawc</w:t>
      </w:r>
      <w:bookmarkStart w:id="37" w:name="_Toc110325938"/>
      <w:r w:rsidR="003047BD">
        <w:t>a</w:t>
      </w:r>
    </w:p>
    <w:p w14:paraId="542E47A9" w14:textId="77777777" w:rsidR="003047BD" w:rsidRPr="00C4688B" w:rsidRDefault="003047BD" w:rsidP="0022159B">
      <w:pPr>
        <w:spacing w:line="276" w:lineRule="auto"/>
      </w:pPr>
    </w:p>
    <w:p w14:paraId="22B61EBE" w14:textId="693BB489" w:rsidR="00117278" w:rsidRDefault="003047BD">
      <w:pPr>
        <w:pStyle w:val="Nagwek4"/>
        <w:numPr>
          <w:ilvl w:val="1"/>
          <w:numId w:val="35"/>
        </w:numPr>
        <w:spacing w:line="276" w:lineRule="auto"/>
      </w:pPr>
      <w:bookmarkStart w:id="38" w:name="_Toc129351682"/>
      <w:r>
        <w:t xml:space="preserve"> </w:t>
      </w:r>
      <w:r w:rsidR="00117278" w:rsidRPr="00DB0C78">
        <w:t>Bezpieczeństwo i higiena pracy</w:t>
      </w:r>
      <w:bookmarkEnd w:id="37"/>
      <w:bookmarkEnd w:id="38"/>
    </w:p>
    <w:p w14:paraId="3FC62695" w14:textId="77777777" w:rsidR="00117278" w:rsidRPr="00DB0C78" w:rsidRDefault="00117278" w:rsidP="0022159B">
      <w:pPr>
        <w:keepNext/>
        <w:spacing w:line="276" w:lineRule="auto"/>
        <w:outlineLvl w:val="2"/>
        <w:rPr>
          <w:rFonts w:eastAsia="Times New Roman" w:cs="Times New Roman"/>
          <w:b/>
          <w:lang w:eastAsia="pl-PL"/>
        </w:rPr>
      </w:pPr>
    </w:p>
    <w:p w14:paraId="2FC2E784" w14:textId="77777777" w:rsidR="00117278" w:rsidRPr="00DB0C78" w:rsidRDefault="00117278" w:rsidP="0022159B">
      <w:pPr>
        <w:spacing w:line="276" w:lineRule="auto"/>
        <w:rPr>
          <w:lang w:eastAsia="pl-PL"/>
        </w:rPr>
      </w:pPr>
      <w:r w:rsidRPr="00DB0C78">
        <w:rPr>
          <w:lang w:eastAsia="pl-PL"/>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63386E12" w14:textId="77777777" w:rsidR="00117278" w:rsidRPr="00DB0C78" w:rsidRDefault="00117278" w:rsidP="0022159B">
      <w:pPr>
        <w:spacing w:line="276" w:lineRule="auto"/>
        <w:rPr>
          <w:lang w:eastAsia="pl-PL"/>
        </w:rPr>
      </w:pPr>
      <w:r w:rsidRPr="00DB0C78">
        <w:rPr>
          <w:lang w:eastAsia="pl-PL"/>
        </w:rPr>
        <w:lastRenderedPageBreak/>
        <w:t>Wykonawca zapewni, że będzie utrzymywał wszelkie urządzenia zabezpieczające, socjalne oraz sprzęt i odpowiednia odzież dla ochrony życia i zdrowia osób zatrudnionych na budowie oraz dla zapewnienia bezpieczeństwa publicznego.</w:t>
      </w:r>
    </w:p>
    <w:p w14:paraId="06E38E72" w14:textId="77777777" w:rsidR="00117278" w:rsidRPr="00DB0C78" w:rsidRDefault="00117278" w:rsidP="0022159B">
      <w:pPr>
        <w:spacing w:line="276" w:lineRule="auto"/>
        <w:rPr>
          <w:lang w:eastAsia="pl-PL"/>
        </w:rPr>
      </w:pPr>
      <w:r w:rsidRPr="00DB0C78">
        <w:rPr>
          <w:lang w:eastAsia="pl-PL"/>
        </w:rPr>
        <w:t>Wszelkie koszty związane z wypełnieniem wymagań bezpieczeństwa określonych powyżej będą uwzględnione w cenie oferty.</w:t>
      </w:r>
    </w:p>
    <w:p w14:paraId="62DC6016" w14:textId="77777777" w:rsidR="00117278" w:rsidRPr="00DB0C78" w:rsidRDefault="00117278" w:rsidP="0022159B">
      <w:pPr>
        <w:keepNext/>
        <w:spacing w:line="276" w:lineRule="auto"/>
        <w:outlineLvl w:val="2"/>
        <w:rPr>
          <w:rFonts w:eastAsia="Times New Roman" w:cs="Times New Roman"/>
          <w:b/>
          <w:lang w:eastAsia="pl-PL"/>
        </w:rPr>
      </w:pPr>
      <w:bookmarkStart w:id="39" w:name="_Toc110325939"/>
    </w:p>
    <w:p w14:paraId="3B5F206E" w14:textId="5098E3AF" w:rsidR="00117278" w:rsidRDefault="003047BD" w:rsidP="003047BD">
      <w:pPr>
        <w:pStyle w:val="Nagwek4"/>
        <w:numPr>
          <w:ilvl w:val="0"/>
          <w:numId w:val="0"/>
        </w:numPr>
        <w:spacing w:line="276" w:lineRule="auto"/>
      </w:pPr>
      <w:bookmarkStart w:id="40" w:name="_Toc129351683"/>
      <w:r>
        <w:t>3.10</w:t>
      </w:r>
      <w:r w:rsidR="00C879DF">
        <w:t xml:space="preserve">    </w:t>
      </w:r>
      <w:r w:rsidR="00117278" w:rsidRPr="00DB0C78">
        <w:t>Ochrona Robót</w:t>
      </w:r>
      <w:bookmarkEnd w:id="39"/>
      <w:bookmarkEnd w:id="40"/>
    </w:p>
    <w:p w14:paraId="4B6C0024" w14:textId="77777777" w:rsidR="00117278" w:rsidRPr="00DB0C78" w:rsidRDefault="00117278" w:rsidP="0022159B">
      <w:pPr>
        <w:keepNext/>
        <w:spacing w:line="276" w:lineRule="auto"/>
        <w:outlineLvl w:val="2"/>
        <w:rPr>
          <w:rFonts w:eastAsia="Times New Roman" w:cs="Times New Roman"/>
          <w:b/>
          <w:lang w:eastAsia="pl-PL"/>
        </w:rPr>
      </w:pPr>
    </w:p>
    <w:p w14:paraId="094E394D" w14:textId="77777777" w:rsidR="00117278" w:rsidRPr="00DB0C78" w:rsidRDefault="00117278" w:rsidP="0022159B">
      <w:pPr>
        <w:spacing w:line="276" w:lineRule="auto"/>
        <w:rPr>
          <w:lang w:eastAsia="pl-PL"/>
        </w:rPr>
      </w:pPr>
      <w:r w:rsidRPr="00DB0C78">
        <w:rPr>
          <w:lang w:eastAsia="pl-PL"/>
        </w:rPr>
        <w:t xml:space="preserve">Wykonawca będzie odpowiedzialny za ochronę i utrzymanie Robót i za wszelkie materiały i urządzenia używane do Robót od daty odbioru. </w:t>
      </w:r>
    </w:p>
    <w:p w14:paraId="18F8F8BF" w14:textId="4906D5BE" w:rsidR="00117278" w:rsidRDefault="00117278" w:rsidP="0022159B">
      <w:pPr>
        <w:spacing w:line="276" w:lineRule="auto"/>
        <w:rPr>
          <w:lang w:eastAsia="pl-PL"/>
        </w:rPr>
      </w:pPr>
      <w:r w:rsidRPr="00DB0C78">
        <w:rPr>
          <w:lang w:eastAsia="pl-PL"/>
        </w:rPr>
        <w:t xml:space="preserve">Utrzymanie powinno być prowadzone w taki sposób, aby budowla lub jej elementy były w zadowalającym stanie przez cały czas, do momentu odbioru końcowego. </w:t>
      </w:r>
      <w:r>
        <w:rPr>
          <w:lang w:eastAsia="pl-PL"/>
        </w:rPr>
        <w:t>I</w:t>
      </w:r>
      <w:r w:rsidRPr="00DB0C78">
        <w:rPr>
          <w:lang w:eastAsia="pl-PL"/>
        </w:rPr>
        <w:t xml:space="preserve">nspektor </w:t>
      </w:r>
      <w:r>
        <w:rPr>
          <w:lang w:eastAsia="pl-PL"/>
        </w:rPr>
        <w:t>N</w:t>
      </w:r>
      <w:r w:rsidRPr="00DB0C78">
        <w:rPr>
          <w:lang w:eastAsia="pl-PL"/>
        </w:rPr>
        <w:t xml:space="preserve">adzoru może wstrzymać roboty, jeśli Wykonawca w jakimkolwiek czasie zaniedba utrzymanie, w tym przypadku na polecenie </w:t>
      </w:r>
      <w:r w:rsidR="002713FC">
        <w:rPr>
          <w:lang w:eastAsia="pl-PL"/>
        </w:rPr>
        <w:t>I</w:t>
      </w:r>
      <w:r w:rsidRPr="00DB0C78">
        <w:rPr>
          <w:lang w:eastAsia="pl-PL"/>
        </w:rPr>
        <w:t xml:space="preserve">nspektora </w:t>
      </w:r>
      <w:r w:rsidR="002713FC">
        <w:rPr>
          <w:lang w:eastAsia="pl-PL"/>
        </w:rPr>
        <w:t>N</w:t>
      </w:r>
      <w:r w:rsidRPr="00DB0C78">
        <w:rPr>
          <w:lang w:eastAsia="pl-PL"/>
        </w:rPr>
        <w:t>adzoru powinien rozpocząć roboty utrzymaniowe nie później niż w 24 godziny po otrzymaniu tego polecenia.</w:t>
      </w:r>
    </w:p>
    <w:p w14:paraId="226B6C97" w14:textId="77777777" w:rsidR="00117278" w:rsidRPr="00C4688B" w:rsidRDefault="00117278" w:rsidP="0022159B">
      <w:pPr>
        <w:spacing w:line="276" w:lineRule="auto"/>
        <w:rPr>
          <w:kern w:val="22"/>
        </w:rPr>
      </w:pPr>
      <w:r w:rsidRPr="00CD2C6D">
        <w:rPr>
          <w:kern w:val="22"/>
        </w:rPr>
        <w:t>W okresie od przekazania Terenu Budowy do Przejęcia Robót Wykonawca odpowiada za właściwe utrzymanie znaków geodezyjnych. Uszkodzone lub zniszczone znaki Wykonawca naprawi i odtworzy na własny koszt.</w:t>
      </w:r>
      <w:r>
        <w:rPr>
          <w:kern w:val="22"/>
        </w:rPr>
        <w:t xml:space="preserve"> </w:t>
      </w:r>
      <w:r w:rsidRPr="00CD2C6D">
        <w:rPr>
          <w:kern w:val="22"/>
        </w:rPr>
        <w:t>Wykonawca zapewni odpowiednią siłę roboczą do pomocy przy sprawdzaniu wytyczania lub prowadzenia pomiarów Inspektorowi Nadzoru. Taka pomoc powinna być dostępna w czasie 1 godziny od zgłoszenia prośby.</w:t>
      </w:r>
      <w:r>
        <w:rPr>
          <w:kern w:val="22"/>
        </w:rPr>
        <w:t xml:space="preserve"> </w:t>
      </w:r>
      <w:r w:rsidRPr="00CD2C6D">
        <w:rPr>
          <w:kern w:val="22"/>
        </w:rPr>
        <w:t>Wykonawca zapewni stały dostęp Inspektorowi do wszystkich miejsc pod jego kontrolą oraz niezwłocznie dostarczy zapisy, świadectwa i inne informacje wymagane w Umowie.</w:t>
      </w:r>
      <w:bookmarkStart w:id="41" w:name="_Toc110325940"/>
    </w:p>
    <w:p w14:paraId="0E318EFC" w14:textId="63751350" w:rsidR="00117278" w:rsidRDefault="003047BD" w:rsidP="00C879DF">
      <w:pPr>
        <w:pStyle w:val="Nagwek4"/>
        <w:numPr>
          <w:ilvl w:val="0"/>
          <w:numId w:val="0"/>
        </w:numPr>
        <w:spacing w:line="276" w:lineRule="auto"/>
      </w:pPr>
      <w:bookmarkStart w:id="42" w:name="_Toc129351684"/>
      <w:r>
        <w:t xml:space="preserve">3.11 </w:t>
      </w:r>
      <w:r w:rsidR="00C879DF">
        <w:t xml:space="preserve">   </w:t>
      </w:r>
      <w:r w:rsidR="00117278" w:rsidRPr="00DB0C78">
        <w:t>Gospodarka odpadami.</w:t>
      </w:r>
      <w:bookmarkEnd w:id="42"/>
      <w:r w:rsidR="00117278" w:rsidRPr="00DB0C78">
        <w:t xml:space="preserve">  </w:t>
      </w:r>
    </w:p>
    <w:p w14:paraId="1E4720E2" w14:textId="77777777" w:rsidR="00117278" w:rsidRPr="00DB0C78" w:rsidRDefault="00117278" w:rsidP="0022159B">
      <w:pPr>
        <w:keepNext/>
        <w:spacing w:line="276" w:lineRule="auto"/>
        <w:outlineLvl w:val="0"/>
        <w:rPr>
          <w:rFonts w:eastAsia="Times New Roman" w:cs="Times New Roman"/>
          <w:b/>
          <w:lang w:eastAsia="pl-PL"/>
        </w:rPr>
      </w:pPr>
    </w:p>
    <w:p w14:paraId="29C52E95" w14:textId="4A6A04C3" w:rsidR="00117278" w:rsidRPr="00DB0C78" w:rsidRDefault="00117278" w:rsidP="0022159B">
      <w:pPr>
        <w:spacing w:line="276" w:lineRule="auto"/>
        <w:rPr>
          <w:lang w:eastAsia="pl-PL"/>
        </w:rPr>
      </w:pPr>
      <w:r w:rsidRPr="00DB0C78">
        <w:rPr>
          <w:lang w:eastAsia="pl-PL"/>
        </w:rPr>
        <w:t xml:space="preserve">Na terenie budowy zabronione jest spalanie jakichkolwiek odpadów lub zbędnych materiałów bez pisemnego zezwolenia </w:t>
      </w:r>
      <w:r w:rsidR="00E45510">
        <w:rPr>
          <w:lang w:eastAsia="pl-PL"/>
        </w:rPr>
        <w:t>I</w:t>
      </w:r>
      <w:r w:rsidRPr="00DB0C78">
        <w:rPr>
          <w:lang w:eastAsia="pl-PL"/>
        </w:rPr>
        <w:t xml:space="preserve">nspektora </w:t>
      </w:r>
      <w:r w:rsidR="00E45510">
        <w:rPr>
          <w:lang w:eastAsia="pl-PL"/>
        </w:rPr>
        <w:t>N</w:t>
      </w:r>
      <w:r w:rsidRPr="00DB0C78">
        <w:rPr>
          <w:lang w:eastAsia="pl-PL"/>
        </w:rPr>
        <w:t xml:space="preserve">adzoru. Wykonawca usunie wszelkie odpady i śmieci z terenu budowy i zagospodaruje je w zatwierdzonych miejscach.  </w:t>
      </w:r>
    </w:p>
    <w:p w14:paraId="0C98D19D" w14:textId="77777777" w:rsidR="00117278" w:rsidRPr="00DB0C78" w:rsidRDefault="00117278" w:rsidP="0022159B">
      <w:pPr>
        <w:spacing w:line="276" w:lineRule="auto"/>
        <w:rPr>
          <w:lang w:eastAsia="pl-PL"/>
        </w:rPr>
      </w:pPr>
      <w:r w:rsidRPr="00DB0C78">
        <w:rPr>
          <w:lang w:eastAsia="pl-PL"/>
        </w:rPr>
        <w:t xml:space="preserve">Podczas prowadzenia robót należy selekcjonować powstające odpady. Zgodnie z obowiązującą w Polsce Ustawą o odpadach </w:t>
      </w:r>
      <w:r w:rsidRPr="00DB0C78">
        <w:t>(Dz. U. z 2013 roku poz. 21)</w:t>
      </w:r>
      <w:r w:rsidRPr="00DB0C78">
        <w:rPr>
          <w:lang w:eastAsia="pl-PL"/>
        </w:rPr>
        <w:t xml:space="preserve"> Wykonawca robót jest wytwórcą odpadów i on odpowiada za prawidłowe gospodarowanie odpadami. Poprzez „gospodarowanie odpadami” rozumie się zbieranie, transport, odzysk i unieszkodliwianie w tym również nadzór nad tymi działaniami. </w:t>
      </w:r>
    </w:p>
    <w:p w14:paraId="5DAE3273" w14:textId="77777777" w:rsidR="00117278" w:rsidRPr="00DB0C78" w:rsidRDefault="00117278" w:rsidP="0022159B">
      <w:pPr>
        <w:spacing w:line="276" w:lineRule="auto"/>
        <w:rPr>
          <w:lang w:eastAsia="pl-PL"/>
        </w:rPr>
      </w:pPr>
      <w:r w:rsidRPr="00DB0C78">
        <w:rPr>
          <w:lang w:eastAsia="pl-PL"/>
        </w:rPr>
        <w:t xml:space="preserve">Materiały odpadowe, które nie zawierają substancji szkodliwych, powinny być przetransportowane na wysypisko śmieci. Odpady zawierające odpady szkodliwe, winny być przetransportowane na wysypisko śmieci, które posiada odpowiedni sprzęt techniczny i odpowiednie zezwolenia na przyjmowanie i poddawanie recyklingowi odpadów tego typu. Transport odpadów zawierających substancje szkodliwe winien być przeprowadzony przez firmę, która posiada odpowiednie zezwolenie. Zagospodarowanie odpadów powinno być zgodne z obowiązującymi przepisami prawnymi. </w:t>
      </w:r>
    </w:p>
    <w:p w14:paraId="7ED24B60" w14:textId="77777777" w:rsidR="00117278" w:rsidRPr="00DB0C78" w:rsidRDefault="00117278" w:rsidP="0022159B">
      <w:pPr>
        <w:spacing w:line="276" w:lineRule="auto"/>
        <w:rPr>
          <w:bCs/>
          <w:lang w:eastAsia="pl-PL"/>
        </w:rPr>
      </w:pPr>
      <w:r w:rsidRPr="00DB0C78">
        <w:rPr>
          <w:bCs/>
          <w:lang w:eastAsia="pl-PL"/>
        </w:rPr>
        <w:lastRenderedPageBreak/>
        <w:t xml:space="preserve">Wszelkie koszty zagospodarowania odpadów w trakcie trwania umowy zostaną poniesione przez Wykonawcę. </w:t>
      </w:r>
    </w:p>
    <w:p w14:paraId="64A2ADC4" w14:textId="77777777" w:rsidR="00117278" w:rsidRPr="00DB0C78" w:rsidRDefault="00117278" w:rsidP="0022159B">
      <w:pPr>
        <w:widowControl w:val="0"/>
        <w:autoSpaceDE w:val="0"/>
        <w:autoSpaceDN w:val="0"/>
        <w:adjustRightInd w:val="0"/>
        <w:spacing w:line="276" w:lineRule="auto"/>
        <w:rPr>
          <w:rFonts w:eastAsia="Times New Roman" w:cs="Times New Roman"/>
          <w:color w:val="000000"/>
          <w:lang w:eastAsia="pl-PL"/>
        </w:rPr>
      </w:pPr>
      <w:r w:rsidRPr="00DB0C78">
        <w:rPr>
          <w:rFonts w:eastAsia="Times New Roman" w:cs="Times New Roman"/>
          <w:b/>
          <w:lang w:eastAsia="pl-PL"/>
        </w:rPr>
        <w:t xml:space="preserve">Wykonawca zobowiązany jest przedłożyć Zamawiającemu stosowne dokumenty (zgodnie z obowiązującymi przepisami) poświadczające przekazanie odpadów (m.in. powstałe w wyniku czyszczenia kanałów) do jednostek uprawnionych (zgodnie z obowiązującymi przepisami) do ich odbioru.  </w:t>
      </w:r>
    </w:p>
    <w:p w14:paraId="4FF116D6" w14:textId="77777777" w:rsidR="00117278" w:rsidRPr="00DB0C78" w:rsidRDefault="00117278" w:rsidP="0022159B">
      <w:pPr>
        <w:keepNext/>
        <w:spacing w:line="276" w:lineRule="auto"/>
        <w:outlineLvl w:val="2"/>
        <w:rPr>
          <w:rFonts w:eastAsia="Times New Roman" w:cs="Times New Roman"/>
          <w:b/>
          <w:lang w:eastAsia="pl-PL"/>
        </w:rPr>
      </w:pPr>
    </w:p>
    <w:p w14:paraId="6F05F963" w14:textId="41EE4DA6" w:rsidR="00117278" w:rsidRDefault="003047BD" w:rsidP="00C879DF">
      <w:pPr>
        <w:pStyle w:val="Nagwek4"/>
        <w:numPr>
          <w:ilvl w:val="0"/>
          <w:numId w:val="0"/>
        </w:numPr>
        <w:spacing w:line="276" w:lineRule="auto"/>
      </w:pPr>
      <w:bookmarkStart w:id="43" w:name="_Toc129351685"/>
      <w:r>
        <w:t>3</w:t>
      </w:r>
      <w:r w:rsidR="00C879DF">
        <w:t>.1</w:t>
      </w:r>
      <w:r>
        <w:t>2</w:t>
      </w:r>
      <w:r w:rsidR="00C879DF">
        <w:t xml:space="preserve">    </w:t>
      </w:r>
      <w:r w:rsidR="00117278" w:rsidRPr="00DB0C78">
        <w:t>Stosowanie się do prawa i innych przepisów</w:t>
      </w:r>
      <w:bookmarkEnd w:id="41"/>
      <w:bookmarkEnd w:id="43"/>
    </w:p>
    <w:p w14:paraId="533D4F83" w14:textId="77777777" w:rsidR="00117278" w:rsidRPr="00DB0C78" w:rsidRDefault="00117278" w:rsidP="0022159B">
      <w:pPr>
        <w:keepNext/>
        <w:spacing w:line="276" w:lineRule="auto"/>
        <w:outlineLvl w:val="2"/>
        <w:rPr>
          <w:rFonts w:eastAsia="Times New Roman" w:cs="Times New Roman"/>
          <w:b/>
          <w:lang w:eastAsia="pl-PL"/>
        </w:rPr>
      </w:pPr>
    </w:p>
    <w:p w14:paraId="72203ADD" w14:textId="77777777" w:rsidR="00117278" w:rsidRPr="00DB0C78" w:rsidRDefault="00117278" w:rsidP="0022159B">
      <w:pPr>
        <w:spacing w:line="276" w:lineRule="auto"/>
        <w:rPr>
          <w:lang w:eastAsia="pl-PL"/>
        </w:rPr>
      </w:pPr>
      <w:r w:rsidRPr="00DB0C78">
        <w:rPr>
          <w:lang w:eastAsia="pl-PL"/>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597F2E2A" w14:textId="77777777" w:rsidR="00117278" w:rsidRDefault="00117278" w:rsidP="0022159B">
      <w:pPr>
        <w:spacing w:line="276" w:lineRule="auto"/>
        <w:rPr>
          <w:lang w:eastAsia="pl-PL"/>
        </w:rPr>
      </w:pPr>
      <w:r w:rsidRPr="00DB0C78">
        <w:rPr>
          <w:lang w:eastAsia="pl-PL"/>
        </w:rPr>
        <w:t xml:space="preserve">Wykonawca będzie przestrzegać praw patentowych i będzie w pełni odpowiedzialny za wypełnienie wszelkich wymagań prawnych odnośnie wykorzystania opatentowanych urządzeń lub metod i w sposób ciągły będzie informować </w:t>
      </w:r>
      <w:r>
        <w:rPr>
          <w:lang w:eastAsia="pl-PL"/>
        </w:rPr>
        <w:t>I</w:t>
      </w:r>
      <w:r w:rsidRPr="00DB0C78">
        <w:rPr>
          <w:lang w:eastAsia="pl-PL"/>
        </w:rPr>
        <w:t xml:space="preserve">nspektora </w:t>
      </w:r>
      <w:r>
        <w:rPr>
          <w:lang w:eastAsia="pl-PL"/>
        </w:rPr>
        <w:t>N</w:t>
      </w:r>
      <w:r w:rsidRPr="00DB0C78">
        <w:rPr>
          <w:lang w:eastAsia="pl-PL"/>
        </w:rPr>
        <w:t>adzoru o swoich działaniach, przedstawiając kopie zezwoleń i inne odnośne dokumenty.</w:t>
      </w:r>
    </w:p>
    <w:p w14:paraId="7F1AE116" w14:textId="77777777" w:rsidR="00117278" w:rsidRPr="00CD2C6D" w:rsidRDefault="00117278" w:rsidP="0022159B">
      <w:pPr>
        <w:spacing w:line="276" w:lineRule="auto"/>
        <w:rPr>
          <w:lang w:eastAsia="pl-PL"/>
        </w:rPr>
      </w:pPr>
      <w:r w:rsidRPr="00CD2C6D">
        <w:rPr>
          <w:kern w:val="22"/>
        </w:rPr>
        <w:t>Jeżeli niedotrzymanie tych wymagań spowoduje następstwa finansowe lub prawne, to w całości obciążą one Wykonawcę</w:t>
      </w:r>
      <w:r>
        <w:rPr>
          <w:kern w:val="22"/>
        </w:rPr>
        <w:t>.</w:t>
      </w:r>
    </w:p>
    <w:p w14:paraId="453A1568" w14:textId="77777777" w:rsidR="00117278" w:rsidRPr="00CD2C6D" w:rsidRDefault="00117278" w:rsidP="0022159B">
      <w:pPr>
        <w:keepNext/>
        <w:spacing w:line="276" w:lineRule="auto"/>
        <w:outlineLvl w:val="2"/>
        <w:rPr>
          <w:rFonts w:eastAsia="Times New Roman" w:cs="Times New Roman"/>
          <w:b/>
          <w:lang w:eastAsia="pl-PL"/>
        </w:rPr>
      </w:pPr>
      <w:bookmarkStart w:id="44" w:name="_Toc103051071"/>
      <w:bookmarkStart w:id="45" w:name="_Toc110325941"/>
    </w:p>
    <w:p w14:paraId="60541FE7" w14:textId="13D8360A" w:rsidR="00117278" w:rsidRDefault="0063316E">
      <w:pPr>
        <w:pStyle w:val="Nagwek4"/>
        <w:numPr>
          <w:ilvl w:val="1"/>
          <w:numId w:val="36"/>
        </w:numPr>
        <w:spacing w:line="276" w:lineRule="auto"/>
      </w:pPr>
      <w:bookmarkStart w:id="46" w:name="_Toc129351686"/>
      <w:bookmarkEnd w:id="44"/>
      <w:bookmarkEnd w:id="45"/>
      <w:r>
        <w:t xml:space="preserve">   </w:t>
      </w:r>
      <w:r w:rsidR="00117278" w:rsidRPr="00DB0C78">
        <w:t>Zaplecza wykonawcy.</w:t>
      </w:r>
      <w:bookmarkEnd w:id="46"/>
      <w:r w:rsidR="00117278" w:rsidRPr="00DB0C78">
        <w:t xml:space="preserve"> </w:t>
      </w:r>
    </w:p>
    <w:p w14:paraId="1658DB0E" w14:textId="77777777" w:rsidR="00117278" w:rsidRPr="00DB0C78" w:rsidRDefault="00117278" w:rsidP="0022159B">
      <w:pPr>
        <w:keepNext/>
        <w:spacing w:line="276" w:lineRule="auto"/>
        <w:outlineLvl w:val="2"/>
        <w:rPr>
          <w:rFonts w:eastAsia="Times New Roman" w:cs="Times New Roman"/>
          <w:b/>
          <w:lang w:eastAsia="pl-PL"/>
        </w:rPr>
      </w:pPr>
    </w:p>
    <w:p w14:paraId="69D85E68" w14:textId="77777777" w:rsidR="00117278" w:rsidRPr="00DB0C78" w:rsidRDefault="00117278" w:rsidP="0022159B">
      <w:pPr>
        <w:spacing w:line="276" w:lineRule="auto"/>
        <w:rPr>
          <w:lang w:eastAsia="pl-PL"/>
        </w:rPr>
      </w:pPr>
      <w:r w:rsidRPr="00DB0C78">
        <w:rPr>
          <w:lang w:eastAsia="pl-PL"/>
        </w:rPr>
        <w:t xml:space="preserve">Na terenach uzgodnionych z Zamawiającym. Wykonawca zorganizuje zaplecza budowy dla swoich potrzeb. W celu możliwości zasilania obiektów zapleczy w wodę, energię elektryczną i odprowadzenia ścieków, Wykonawca wystąpi z wnioskiem o pozwolenie i określenie warunków podłączenia do właściwych zarządców sieci. Wykonawca zobowiązany jest ogrodzić teren zaplecza budowy. Koszty eksploatacyjne zapleczy budowy ponosi Wykonawca. </w:t>
      </w:r>
    </w:p>
    <w:p w14:paraId="2CAAB012" w14:textId="77777777" w:rsidR="00117278" w:rsidRPr="00CD2C6D" w:rsidRDefault="00117278" w:rsidP="0022159B">
      <w:pPr>
        <w:spacing w:line="276" w:lineRule="auto"/>
        <w:rPr>
          <w:lang w:eastAsia="pl-PL"/>
        </w:rPr>
      </w:pPr>
      <w:r w:rsidRPr="00DB0C78">
        <w:rPr>
          <w:lang w:eastAsia="pl-PL"/>
        </w:rPr>
        <w:t xml:space="preserve">Wykonawca obejmie ubezpieczeniem zaplecze i biura Zaplecza, a także zabezpieczy je przed włamaniami i pożarami. Wszystkie pomieszczenia biurowe będą utrzymywane przez Wykonawcę w należytej czystości i sprawności przez okres użytkowania. Po zakończeniu robót budowlano – montażowych Wykonawca zlikwiduje swoje zaplecze  i uporządkuje teren. </w:t>
      </w:r>
      <w:r w:rsidRPr="00CD2C6D">
        <w:t>Koszt organizacji, eksploatacji i likwidacji zaplecza ponosi Wykonawca.</w:t>
      </w:r>
    </w:p>
    <w:p w14:paraId="6B20578B" w14:textId="383C4F80" w:rsidR="00F11E57" w:rsidRDefault="00FF06F8" w:rsidP="00C879DF">
      <w:pPr>
        <w:pStyle w:val="Nagwek3"/>
        <w:spacing w:line="276" w:lineRule="auto"/>
        <w:rPr>
          <w:highlight w:val="yellow"/>
        </w:rPr>
      </w:pPr>
      <w:bookmarkStart w:id="47" w:name="_Toc34797776"/>
      <w:bookmarkStart w:id="48" w:name="_Toc129351687"/>
      <w:bookmarkStart w:id="49" w:name="_Toc110325945"/>
      <w:r>
        <w:t>4</w:t>
      </w:r>
      <w:r w:rsidR="00C879DF">
        <w:t>.</w:t>
      </w:r>
      <w:r>
        <w:t xml:space="preserve">  </w:t>
      </w:r>
      <w:r w:rsidR="00C879DF">
        <w:t xml:space="preserve"> </w:t>
      </w:r>
      <w:r w:rsidR="00117278" w:rsidRPr="00E45510">
        <w:t>Materiały</w:t>
      </w:r>
      <w:bookmarkEnd w:id="47"/>
      <w:bookmarkEnd w:id="48"/>
      <w:r w:rsidR="00117278" w:rsidRPr="00E45510">
        <w:t xml:space="preserve"> </w:t>
      </w:r>
      <w:r w:rsidR="00117278" w:rsidRPr="00491013">
        <w:rPr>
          <w:highlight w:val="yellow"/>
        </w:rPr>
        <w:t xml:space="preserve"> </w:t>
      </w:r>
      <w:bookmarkEnd w:id="49"/>
    </w:p>
    <w:p w14:paraId="23F36D1F" w14:textId="5866643D" w:rsidR="00117278" w:rsidRPr="00491013" w:rsidRDefault="00117278" w:rsidP="00F11E57">
      <w:pPr>
        <w:pStyle w:val="Nagwek3"/>
        <w:spacing w:line="276" w:lineRule="auto"/>
        <w:ind w:left="360"/>
        <w:rPr>
          <w:highlight w:val="yellow"/>
        </w:rPr>
      </w:pPr>
      <w:r w:rsidRPr="00491013">
        <w:rPr>
          <w:highlight w:val="yellow"/>
        </w:rPr>
        <w:t xml:space="preserve"> </w:t>
      </w:r>
    </w:p>
    <w:p w14:paraId="79AB4F58" w14:textId="7F65E3BE" w:rsidR="00F11E57" w:rsidRPr="0030400E" w:rsidRDefault="00F11E57" w:rsidP="00F11E57">
      <w:pPr>
        <w:widowControl w:val="0"/>
        <w:autoSpaceDE w:val="0"/>
        <w:autoSpaceDN w:val="0"/>
        <w:adjustRightInd w:val="0"/>
        <w:spacing w:before="60" w:after="0" w:line="240" w:lineRule="auto"/>
        <w:rPr>
          <w:rFonts w:eastAsia="Times New Roman" w:cs="Times New Roman"/>
          <w:lang w:eastAsia="x-none"/>
        </w:rPr>
      </w:pPr>
      <w:bookmarkStart w:id="50" w:name="_Hlk128485327"/>
      <w:bookmarkStart w:id="51" w:name="_Toc110325946"/>
      <w:r w:rsidRPr="0030400E">
        <w:rPr>
          <w:rFonts w:eastAsia="Times New Roman" w:cs="Times New Roman"/>
          <w:lang w:val="x-none" w:eastAsia="x-none"/>
        </w:rPr>
        <w:t>Materiały stosowane do renowacji powinny być zgodne z normami PN-EN ISO 11296-1</w:t>
      </w:r>
      <w:r w:rsidRPr="0030400E">
        <w:rPr>
          <w:rFonts w:eastAsia="Times New Roman" w:cs="Times New Roman"/>
          <w:lang w:eastAsia="x-none"/>
        </w:rPr>
        <w:t>:2011</w:t>
      </w:r>
      <w:r w:rsidRPr="0030400E">
        <w:rPr>
          <w:rFonts w:eastAsia="Times New Roman" w:cs="Times New Roman"/>
          <w:lang w:val="x-none" w:eastAsia="x-none"/>
        </w:rPr>
        <w:t>, PN-EN ISO 11296-4</w:t>
      </w:r>
      <w:r w:rsidRPr="0030400E">
        <w:rPr>
          <w:rFonts w:eastAsia="Times New Roman" w:cs="Times New Roman"/>
          <w:lang w:eastAsia="x-none"/>
        </w:rPr>
        <w:t>:2011,</w:t>
      </w:r>
      <w:r w:rsidRPr="0030400E">
        <w:rPr>
          <w:rFonts w:eastAsia="Times New Roman" w:cs="Times New Roman"/>
          <w:lang w:val="x-none" w:eastAsia="x-none"/>
        </w:rPr>
        <w:t xml:space="preserve"> PN-EN 752:2008 oraz być zgodn</w:t>
      </w:r>
      <w:r w:rsidRPr="0030400E">
        <w:rPr>
          <w:rFonts w:eastAsia="Times New Roman" w:cs="Times New Roman"/>
          <w:lang w:eastAsia="x-none"/>
        </w:rPr>
        <w:t>e</w:t>
      </w:r>
      <w:r w:rsidRPr="0030400E">
        <w:rPr>
          <w:rFonts w:eastAsia="Times New Roman" w:cs="Times New Roman"/>
          <w:lang w:val="x-none" w:eastAsia="x-none"/>
        </w:rPr>
        <w:t xml:space="preserve"> z wytycznymi normy PN-EN ISO 11295</w:t>
      </w:r>
      <w:r w:rsidRPr="0030400E">
        <w:rPr>
          <w:rFonts w:eastAsia="Times New Roman" w:cs="Times New Roman"/>
          <w:lang w:eastAsia="x-none"/>
        </w:rPr>
        <w:t>:2010</w:t>
      </w:r>
      <w:r>
        <w:rPr>
          <w:rFonts w:eastAsia="Times New Roman" w:cs="Times New Roman"/>
          <w:lang w:eastAsia="x-none"/>
        </w:rPr>
        <w:t xml:space="preserve"> </w:t>
      </w:r>
      <w:r w:rsidRPr="0030400E">
        <w:rPr>
          <w:rFonts w:eastAsia="Times New Roman" w:cs="Times New Roman"/>
          <w:lang w:eastAsia="x-none"/>
        </w:rPr>
        <w:t>a także posiadać aprobaty techniczne wydane przez odpowiednie instytuty badawcze.</w:t>
      </w:r>
    </w:p>
    <w:p w14:paraId="3C0FE292" w14:textId="77777777" w:rsidR="00F11E57" w:rsidRPr="0030400E" w:rsidRDefault="00F11E57" w:rsidP="00F11E57">
      <w:pPr>
        <w:widowControl w:val="0"/>
        <w:autoSpaceDE w:val="0"/>
        <w:autoSpaceDN w:val="0"/>
        <w:adjustRightInd w:val="0"/>
        <w:spacing w:after="0" w:line="240" w:lineRule="auto"/>
        <w:rPr>
          <w:rFonts w:eastAsia="Times New Roman" w:cs="Times New Roman"/>
          <w:lang w:eastAsia="pl-PL"/>
        </w:rPr>
      </w:pPr>
      <w:r w:rsidRPr="0030400E">
        <w:rPr>
          <w:rFonts w:eastAsia="Times New Roman" w:cs="Times New Roman"/>
          <w:lang w:eastAsia="pl-PL"/>
        </w:rPr>
        <w:t xml:space="preserve">We wszystkich przypadkach, w których ze względu na specyfikę przedmiotu zamówienia wskazano pochodzenie materiałów, dopuszcza się stosowanie materiałów równoważnych, tj. wszelkie wymienione z nazwy materiały i urządzenia użyte w przekazanej przez Zamawiającego dokumentacji służą określeniu standardu i mogą być zastąpione innymi materiałami o parametrach </w:t>
      </w:r>
      <w:r w:rsidRPr="0030400E">
        <w:rPr>
          <w:rFonts w:eastAsia="Times New Roman" w:cs="Times New Roman"/>
          <w:lang w:eastAsia="pl-PL"/>
        </w:rPr>
        <w:lastRenderedPageBreak/>
        <w:t>technicznych, użytkowych, jakościowych, funkcjonalnych i walorach estetycznych nie gorszych, przy uwzględnieniu prawidłowej współpracy z pozostałymi materiałami. Wykonawca, który zastosuje rozwiązania równoważne do wymaganych, jest zobowiązany podczas realizacji zamówienia wykazać, że oferowane przez niego materiały spełniają wymagania określone przez Zamawiającego w dokumentacji projektowej i specyfikacji technicznej wykonania i odbioru robót budowlanych.</w:t>
      </w:r>
    </w:p>
    <w:p w14:paraId="4873E1C4" w14:textId="77777777" w:rsidR="00F11E57" w:rsidRPr="0030400E" w:rsidRDefault="00F11E57" w:rsidP="00F11E57">
      <w:pPr>
        <w:widowControl w:val="0"/>
        <w:autoSpaceDE w:val="0"/>
        <w:autoSpaceDN w:val="0"/>
        <w:adjustRightInd w:val="0"/>
        <w:spacing w:before="60" w:after="0" w:line="240" w:lineRule="auto"/>
        <w:rPr>
          <w:rFonts w:eastAsia="Times New Roman" w:cs="Times New Roman"/>
          <w:lang w:eastAsia="pl-PL"/>
        </w:rPr>
      </w:pPr>
      <w:r w:rsidRPr="0030400E">
        <w:rPr>
          <w:rFonts w:eastAsia="Times New Roman" w:cs="Times New Roman"/>
          <w:lang w:eastAsia="pl-PL"/>
        </w:rPr>
        <w:t>Wszystkie materiały stosowane przy wykonywaniu Robót muszą być nowe i nieużywane.</w:t>
      </w:r>
    </w:p>
    <w:p w14:paraId="20A8F72B" w14:textId="77777777" w:rsidR="00F11E57" w:rsidRPr="0030400E" w:rsidRDefault="00F11E57" w:rsidP="00F11E57">
      <w:pPr>
        <w:widowControl w:val="0"/>
        <w:autoSpaceDE w:val="0"/>
        <w:autoSpaceDN w:val="0"/>
        <w:adjustRightInd w:val="0"/>
        <w:spacing w:before="60" w:after="0" w:line="240" w:lineRule="auto"/>
        <w:rPr>
          <w:rFonts w:eastAsia="Times New Roman" w:cs="Times New Roman"/>
          <w:lang w:eastAsia="x-none"/>
        </w:rPr>
      </w:pPr>
      <w:r w:rsidRPr="0030400E">
        <w:rPr>
          <w:rFonts w:eastAsia="Times New Roman" w:cs="Times New Roman"/>
          <w:lang w:eastAsia="x-none"/>
        </w:rPr>
        <w:t xml:space="preserve">Wykonawca jest zobowiązany do minimalnego zmniejszenia przekrojów poprzecznych kanałów poddawanych renowacji. </w:t>
      </w:r>
    </w:p>
    <w:p w14:paraId="0D1EF3BB" w14:textId="77777777" w:rsidR="00F11E57" w:rsidRPr="0030400E" w:rsidRDefault="00F11E57" w:rsidP="00F11E57">
      <w:pPr>
        <w:widowControl w:val="0"/>
        <w:autoSpaceDE w:val="0"/>
        <w:autoSpaceDN w:val="0"/>
        <w:adjustRightInd w:val="0"/>
        <w:spacing w:after="0" w:line="240" w:lineRule="auto"/>
        <w:rPr>
          <w:rFonts w:eastAsia="Times New Roman" w:cs="Times New Roman"/>
          <w:lang w:eastAsia="pl-PL"/>
        </w:rPr>
      </w:pPr>
      <w:r w:rsidRPr="0030400E">
        <w:rPr>
          <w:rFonts w:eastAsia="Times New Roman" w:cs="Times New Roman"/>
          <w:lang w:eastAsia="x-none"/>
        </w:rPr>
        <w:t>D</w:t>
      </w:r>
      <w:r w:rsidRPr="0030400E">
        <w:rPr>
          <w:rFonts w:eastAsia="Times New Roman" w:cs="Times New Roman"/>
          <w:lang w:eastAsia="pl-PL"/>
        </w:rPr>
        <w:t xml:space="preserve">la metody CIPP zmniejszenie powierzchni przekroju poprzecznego nie może przekroczyć: </w:t>
      </w:r>
    </w:p>
    <w:p w14:paraId="77790EDE" w14:textId="77777777" w:rsidR="00F11E57" w:rsidRPr="0030400E" w:rsidRDefault="00F11E57">
      <w:pPr>
        <w:widowControl w:val="0"/>
        <w:numPr>
          <w:ilvl w:val="0"/>
          <w:numId w:val="31"/>
        </w:numPr>
        <w:autoSpaceDE w:val="0"/>
        <w:autoSpaceDN w:val="0"/>
        <w:adjustRightInd w:val="0"/>
        <w:spacing w:before="0" w:after="0" w:line="240" w:lineRule="auto"/>
        <w:rPr>
          <w:rFonts w:eastAsia="Times New Roman" w:cs="Times New Roman"/>
          <w:lang w:eastAsia="x-none"/>
        </w:rPr>
      </w:pPr>
      <w:r w:rsidRPr="0030400E">
        <w:rPr>
          <w:rFonts w:eastAsia="Times New Roman" w:cs="Times New Roman"/>
          <w:lang w:eastAsia="pl-PL"/>
        </w:rPr>
        <w:t xml:space="preserve">dla rękawa wykonanego z tkaniny z włókna szklanego – 6%, </w:t>
      </w:r>
    </w:p>
    <w:p w14:paraId="7A3C54DA" w14:textId="77777777" w:rsidR="00F11E57" w:rsidRPr="0030400E" w:rsidRDefault="00F11E57">
      <w:pPr>
        <w:widowControl w:val="0"/>
        <w:numPr>
          <w:ilvl w:val="0"/>
          <w:numId w:val="31"/>
        </w:numPr>
        <w:autoSpaceDE w:val="0"/>
        <w:autoSpaceDN w:val="0"/>
        <w:adjustRightInd w:val="0"/>
        <w:spacing w:before="0" w:after="0" w:line="240" w:lineRule="auto"/>
        <w:rPr>
          <w:rFonts w:eastAsia="Times New Roman" w:cs="Times New Roman"/>
          <w:lang w:eastAsia="x-none"/>
        </w:rPr>
      </w:pPr>
      <w:r w:rsidRPr="0030400E">
        <w:rPr>
          <w:rFonts w:eastAsia="Times New Roman" w:cs="Times New Roman"/>
          <w:lang w:eastAsia="pl-PL"/>
        </w:rPr>
        <w:t xml:space="preserve">dla rękawa poliestrowego – 9%. </w:t>
      </w:r>
    </w:p>
    <w:p w14:paraId="77903949" w14:textId="77777777" w:rsidR="00F11E57" w:rsidRPr="0030400E" w:rsidRDefault="00F11E57" w:rsidP="00F11E57">
      <w:pPr>
        <w:widowControl w:val="0"/>
        <w:autoSpaceDE w:val="0"/>
        <w:autoSpaceDN w:val="0"/>
        <w:adjustRightInd w:val="0"/>
        <w:spacing w:before="60" w:after="0" w:line="240" w:lineRule="auto"/>
        <w:rPr>
          <w:rFonts w:eastAsia="Times New Roman" w:cs="Times New Roman"/>
          <w:lang w:eastAsia="x-none"/>
        </w:rPr>
      </w:pPr>
      <w:r w:rsidRPr="0030400E">
        <w:rPr>
          <w:rFonts w:eastAsia="Times New Roman" w:cs="Times New Roman"/>
          <w:lang w:eastAsia="x-none"/>
        </w:rPr>
        <w:t>Zamawiający nie dopuszcza rękawa z tkaniny z włókna szklanego produkowanego w technologii nawojowej (bez wewnętrznego szycia).</w:t>
      </w:r>
    </w:p>
    <w:p w14:paraId="59E9FC25" w14:textId="77777777" w:rsidR="00117278" w:rsidRPr="00DB0C78" w:rsidRDefault="00117278" w:rsidP="0022159B">
      <w:pPr>
        <w:spacing w:line="276" w:lineRule="auto"/>
        <w:rPr>
          <w:rFonts w:eastAsia="Times New Roman" w:cs="Times New Roman"/>
          <w:b/>
          <w:bCs/>
          <w:lang w:eastAsia="pl-PL"/>
        </w:rPr>
      </w:pPr>
    </w:p>
    <w:p w14:paraId="007AF555" w14:textId="281DC25F" w:rsidR="00117278" w:rsidRDefault="00FF06F8" w:rsidP="00FF06F8">
      <w:pPr>
        <w:pStyle w:val="Nagwek4"/>
        <w:numPr>
          <w:ilvl w:val="0"/>
          <w:numId w:val="0"/>
        </w:numPr>
        <w:spacing w:line="276" w:lineRule="auto"/>
        <w:ind w:left="142"/>
      </w:pPr>
      <w:bookmarkStart w:id="52" w:name="_Toc129351688"/>
      <w:bookmarkEnd w:id="50"/>
      <w:r>
        <w:t>4.1</w:t>
      </w:r>
      <w:r w:rsidR="00117278" w:rsidRPr="00DB0C78">
        <w:t>Źródła dostaw materiałów</w:t>
      </w:r>
      <w:bookmarkEnd w:id="52"/>
      <w:r w:rsidR="00117278" w:rsidRPr="00DB0C78">
        <w:t xml:space="preserve"> </w:t>
      </w:r>
      <w:bookmarkEnd w:id="51"/>
    </w:p>
    <w:p w14:paraId="082261D9" w14:textId="77777777" w:rsidR="00117278" w:rsidRPr="00DB0C78" w:rsidRDefault="00117278" w:rsidP="0022159B">
      <w:pPr>
        <w:spacing w:line="276" w:lineRule="auto"/>
        <w:rPr>
          <w:rFonts w:eastAsia="Times New Roman" w:cs="Times New Roman"/>
          <w:b/>
          <w:bCs/>
          <w:lang w:eastAsia="pl-PL"/>
        </w:rPr>
      </w:pPr>
    </w:p>
    <w:p w14:paraId="2A107C81" w14:textId="75FC0F62" w:rsidR="00117278" w:rsidRPr="00DB0C78" w:rsidRDefault="00117278" w:rsidP="0022159B">
      <w:pPr>
        <w:spacing w:line="276" w:lineRule="auto"/>
        <w:rPr>
          <w:lang w:eastAsia="pl-PL"/>
        </w:rPr>
      </w:pPr>
      <w:r w:rsidRPr="00DB0C78">
        <w:rPr>
          <w:lang w:eastAsia="pl-PL"/>
        </w:rPr>
        <w:t xml:space="preserve">Wykonawca przedstawi szczegółowe informacje dotyczące  świadectw badań laboratoryjnych i próbki do zatwierdzenia przez </w:t>
      </w:r>
      <w:r w:rsidR="003D28DD">
        <w:rPr>
          <w:lang w:eastAsia="pl-PL"/>
        </w:rPr>
        <w:t>I</w:t>
      </w:r>
      <w:r w:rsidRPr="00DB0C78">
        <w:rPr>
          <w:lang w:eastAsia="pl-PL"/>
        </w:rPr>
        <w:t xml:space="preserve">nspektora </w:t>
      </w:r>
      <w:r w:rsidR="003D28DD">
        <w:rPr>
          <w:lang w:eastAsia="pl-PL"/>
        </w:rPr>
        <w:t>N</w:t>
      </w:r>
      <w:r w:rsidRPr="00DB0C78">
        <w:rPr>
          <w:lang w:eastAsia="pl-PL"/>
        </w:rPr>
        <w:t>adzoru.</w:t>
      </w:r>
    </w:p>
    <w:p w14:paraId="55852875" w14:textId="32145552" w:rsidR="00117278" w:rsidRPr="00DB0C78" w:rsidRDefault="00117278" w:rsidP="0022159B">
      <w:pPr>
        <w:spacing w:line="276" w:lineRule="auto"/>
        <w:rPr>
          <w:lang w:eastAsia="pl-PL"/>
        </w:rPr>
      </w:pPr>
      <w:r w:rsidRPr="00DB0C78">
        <w:rPr>
          <w:lang w:eastAsia="pl-PL"/>
        </w:rPr>
        <w:t xml:space="preserve">Zatwierdzenie przez </w:t>
      </w:r>
      <w:r w:rsidR="003D28DD">
        <w:rPr>
          <w:lang w:eastAsia="pl-PL"/>
        </w:rPr>
        <w:t>I</w:t>
      </w:r>
      <w:r w:rsidRPr="00DB0C78">
        <w:rPr>
          <w:lang w:eastAsia="pl-PL"/>
        </w:rPr>
        <w:t xml:space="preserve">nspektora </w:t>
      </w:r>
      <w:r w:rsidR="003D28DD">
        <w:rPr>
          <w:lang w:eastAsia="pl-PL"/>
        </w:rPr>
        <w:t>N</w:t>
      </w:r>
      <w:r w:rsidRPr="00DB0C78">
        <w:rPr>
          <w:lang w:eastAsia="pl-PL"/>
        </w:rPr>
        <w:t>adzoru materiałów z danego źródła nie oznacza automatycznie, że wszelkie materiały z tego źródła uzyskają zatwierdzenie.</w:t>
      </w:r>
    </w:p>
    <w:p w14:paraId="4418CFDD" w14:textId="761711AD" w:rsidR="00117278" w:rsidRDefault="00117278" w:rsidP="0022159B">
      <w:pPr>
        <w:spacing w:line="276" w:lineRule="auto"/>
        <w:rPr>
          <w:lang w:eastAsia="pl-PL"/>
        </w:rPr>
      </w:pPr>
      <w:r w:rsidRPr="00DB0C78">
        <w:rPr>
          <w:lang w:eastAsia="pl-PL"/>
        </w:rPr>
        <w:t>Wykonawca zobowiązany jest do prowadzenia badań materiałów w celu udokumentowania, że materiały uzyskane z dopuszczonego źródła w sposób ciągły spełniają Wymagania Zamawiającego</w:t>
      </w:r>
      <w:r w:rsidR="00F11E57">
        <w:rPr>
          <w:color w:val="0000FF"/>
          <w:lang w:eastAsia="pl-PL"/>
        </w:rPr>
        <w:t>.</w:t>
      </w:r>
      <w:r w:rsidR="00C036A6">
        <w:rPr>
          <w:color w:val="0000FF"/>
          <w:lang w:eastAsia="pl-PL"/>
        </w:rPr>
        <w:t xml:space="preserve"> </w:t>
      </w:r>
      <w:r w:rsidRPr="00DB0C78">
        <w:rPr>
          <w:lang w:eastAsia="pl-PL"/>
        </w:rPr>
        <w:t xml:space="preserve">Wykonawca przedłoży kopię każdego zamówienia i kopia ta zostanie zachowana przez </w:t>
      </w:r>
      <w:r w:rsidR="00C036A6">
        <w:rPr>
          <w:lang w:eastAsia="pl-PL"/>
        </w:rPr>
        <w:t>I</w:t>
      </w:r>
      <w:r w:rsidRPr="00DB0C78">
        <w:rPr>
          <w:lang w:eastAsia="pl-PL"/>
        </w:rPr>
        <w:t xml:space="preserve">nspektora </w:t>
      </w:r>
      <w:r w:rsidR="00C036A6">
        <w:rPr>
          <w:lang w:eastAsia="pl-PL"/>
        </w:rPr>
        <w:t>N</w:t>
      </w:r>
      <w:r w:rsidRPr="00DB0C78">
        <w:rPr>
          <w:lang w:eastAsia="pl-PL"/>
        </w:rPr>
        <w:t xml:space="preserve">adzoru. Żadne materiały nie zostaną zamówione lub uzyskane z innych firm niż te, które zostały uprzednio zatwierdzone przez </w:t>
      </w:r>
      <w:r w:rsidR="00E45510">
        <w:rPr>
          <w:lang w:eastAsia="pl-PL"/>
        </w:rPr>
        <w:t>I</w:t>
      </w:r>
      <w:r w:rsidRPr="00DB0C78">
        <w:rPr>
          <w:lang w:eastAsia="pl-PL"/>
        </w:rPr>
        <w:t xml:space="preserve">nspektora </w:t>
      </w:r>
      <w:r w:rsidR="00E45510">
        <w:rPr>
          <w:lang w:eastAsia="pl-PL"/>
        </w:rPr>
        <w:t>N</w:t>
      </w:r>
      <w:r w:rsidRPr="00DB0C78">
        <w:rPr>
          <w:lang w:eastAsia="pl-PL"/>
        </w:rPr>
        <w:t>adzoru w formie pisemnej przed rozpoczęciem robót</w:t>
      </w:r>
      <w:r>
        <w:rPr>
          <w:lang w:eastAsia="pl-PL"/>
        </w:rPr>
        <w:t>.</w:t>
      </w:r>
    </w:p>
    <w:p w14:paraId="06EB27D5" w14:textId="77777777" w:rsidR="00117278" w:rsidRPr="00DB0C78" w:rsidRDefault="00117278" w:rsidP="0022159B">
      <w:pPr>
        <w:spacing w:line="276" w:lineRule="auto"/>
        <w:rPr>
          <w:rFonts w:eastAsia="Times New Roman" w:cs="Times New Roman"/>
          <w:lang w:eastAsia="pl-PL"/>
        </w:rPr>
      </w:pPr>
    </w:p>
    <w:p w14:paraId="0663C1FE" w14:textId="63B46C7F" w:rsidR="00117278" w:rsidRDefault="00FF06F8">
      <w:pPr>
        <w:pStyle w:val="Nagwek4"/>
        <w:numPr>
          <w:ilvl w:val="1"/>
          <w:numId w:val="37"/>
        </w:numPr>
        <w:spacing w:line="276" w:lineRule="auto"/>
      </w:pPr>
      <w:bookmarkStart w:id="53" w:name="_Toc129351689"/>
      <w:bookmarkStart w:id="54" w:name="_Toc110325948"/>
      <w:r>
        <w:t xml:space="preserve">  </w:t>
      </w:r>
      <w:r w:rsidR="00117278" w:rsidRPr="00DB0C78">
        <w:t>Jakość materiałów</w:t>
      </w:r>
      <w:bookmarkEnd w:id="53"/>
      <w:r w:rsidR="00117278" w:rsidRPr="00DB0C78">
        <w:t xml:space="preserve"> </w:t>
      </w:r>
    </w:p>
    <w:p w14:paraId="3C15D5CF" w14:textId="77777777" w:rsidR="00117278" w:rsidRPr="00DB0C78" w:rsidRDefault="00117278">
      <w:pPr>
        <w:keepNext/>
        <w:numPr>
          <w:ilvl w:val="0"/>
          <w:numId w:val="7"/>
        </w:numPr>
        <w:spacing w:line="276" w:lineRule="auto"/>
        <w:ind w:left="720" w:hanging="720"/>
        <w:outlineLvl w:val="1"/>
        <w:rPr>
          <w:rFonts w:eastAsia="Times New Roman" w:cs="Times New Roman"/>
          <w:b/>
          <w:lang w:eastAsia="pl-PL"/>
        </w:rPr>
      </w:pPr>
    </w:p>
    <w:p w14:paraId="2CB84A4E" w14:textId="24904EB4" w:rsidR="00117278" w:rsidRPr="00DB0C78" w:rsidRDefault="00117278" w:rsidP="0022159B">
      <w:pPr>
        <w:spacing w:line="276" w:lineRule="auto"/>
        <w:rPr>
          <w:lang w:eastAsia="pl-PL"/>
        </w:rPr>
      </w:pPr>
      <w:r w:rsidRPr="00DB0C78">
        <w:rPr>
          <w:lang w:eastAsia="pl-PL"/>
        </w:rPr>
        <w:t xml:space="preserve">W przypadku braku odmiennych postanowień lub zatwierdzeń </w:t>
      </w:r>
      <w:r w:rsidR="00E45510">
        <w:rPr>
          <w:lang w:eastAsia="pl-PL"/>
        </w:rPr>
        <w:t>I</w:t>
      </w:r>
      <w:r w:rsidRPr="00DB0C78">
        <w:rPr>
          <w:lang w:eastAsia="pl-PL"/>
        </w:rPr>
        <w:t xml:space="preserve">nspektora </w:t>
      </w:r>
      <w:r w:rsidR="00E45510">
        <w:rPr>
          <w:lang w:eastAsia="pl-PL"/>
        </w:rPr>
        <w:t>N</w:t>
      </w:r>
      <w:r w:rsidRPr="00DB0C78">
        <w:rPr>
          <w:lang w:eastAsia="pl-PL"/>
        </w:rPr>
        <w:t xml:space="preserve">adzoru wszelkie materiały używane do robót będą najlepszej jakości, odpowiednich rodzajów i będą zgodne z aktualnym wydaniem stosowanych norm. </w:t>
      </w:r>
    </w:p>
    <w:p w14:paraId="35075F97" w14:textId="77777777" w:rsidR="00117278" w:rsidRPr="00DB0C78" w:rsidRDefault="00117278" w:rsidP="0022159B">
      <w:pPr>
        <w:spacing w:line="276" w:lineRule="auto"/>
        <w:rPr>
          <w:bCs/>
          <w:lang w:eastAsia="pl-PL"/>
        </w:rPr>
      </w:pPr>
      <w:r w:rsidRPr="00DB0C78">
        <w:rPr>
          <w:bCs/>
          <w:lang w:eastAsia="pl-PL"/>
        </w:rPr>
        <w:t xml:space="preserve">Pominięcie w specyfikacji dowolnego materiału niezbędnego do ukończenia robót nie zwalnia Wykonawcy od odpowiedzialności za dostarczenie robót najlepszej jakości, które zostaną zatwierdzone przez </w:t>
      </w:r>
      <w:r>
        <w:rPr>
          <w:bCs/>
          <w:lang w:eastAsia="pl-PL"/>
        </w:rPr>
        <w:t>I</w:t>
      </w:r>
      <w:r w:rsidRPr="00DB0C78">
        <w:rPr>
          <w:bCs/>
          <w:lang w:eastAsia="pl-PL"/>
        </w:rPr>
        <w:t xml:space="preserve">nspektora </w:t>
      </w:r>
      <w:r>
        <w:rPr>
          <w:bCs/>
          <w:lang w:eastAsia="pl-PL"/>
        </w:rPr>
        <w:t>N</w:t>
      </w:r>
      <w:r w:rsidRPr="00DB0C78">
        <w:rPr>
          <w:bCs/>
          <w:lang w:eastAsia="pl-PL"/>
        </w:rPr>
        <w:t xml:space="preserve">adzoru. </w:t>
      </w:r>
    </w:p>
    <w:p w14:paraId="76EAE1BE" w14:textId="77777777" w:rsidR="00117278" w:rsidRPr="00DB0C78" w:rsidRDefault="00117278" w:rsidP="0022159B">
      <w:pPr>
        <w:keepNext/>
        <w:spacing w:line="276" w:lineRule="auto"/>
        <w:outlineLvl w:val="2"/>
        <w:rPr>
          <w:rFonts w:eastAsia="Times New Roman" w:cs="Times New Roman"/>
          <w:b/>
          <w:lang w:eastAsia="pl-PL"/>
        </w:rPr>
      </w:pPr>
      <w:bookmarkStart w:id="55" w:name="_Toc110325950"/>
      <w:bookmarkEnd w:id="54"/>
    </w:p>
    <w:p w14:paraId="2BE33793" w14:textId="32FB9A80" w:rsidR="00117278" w:rsidRDefault="00FF06F8" w:rsidP="00FF06F8">
      <w:pPr>
        <w:pStyle w:val="Nagwek4"/>
        <w:numPr>
          <w:ilvl w:val="0"/>
          <w:numId w:val="0"/>
        </w:numPr>
        <w:spacing w:line="276" w:lineRule="auto"/>
        <w:ind w:left="426"/>
      </w:pPr>
      <w:bookmarkStart w:id="56" w:name="_Toc129351690"/>
      <w:r>
        <w:t>4.3</w:t>
      </w:r>
      <w:r w:rsidR="00C879DF">
        <w:t xml:space="preserve">  </w:t>
      </w:r>
      <w:r w:rsidR="00117278" w:rsidRPr="00DB0C78">
        <w:t xml:space="preserve">Przechowywanie i składowanie </w:t>
      </w:r>
      <w:bookmarkEnd w:id="55"/>
      <w:r w:rsidR="00117278" w:rsidRPr="00DB0C78">
        <w:t>materiałów</w:t>
      </w:r>
      <w:bookmarkEnd w:id="56"/>
      <w:r w:rsidR="00117278" w:rsidRPr="00DB0C78">
        <w:t xml:space="preserve"> </w:t>
      </w:r>
    </w:p>
    <w:p w14:paraId="46D7DE7D" w14:textId="77777777" w:rsidR="00117278" w:rsidRPr="00DB0C78" w:rsidRDefault="00117278" w:rsidP="0022159B">
      <w:pPr>
        <w:keepNext/>
        <w:spacing w:line="276" w:lineRule="auto"/>
        <w:outlineLvl w:val="2"/>
        <w:rPr>
          <w:rFonts w:eastAsia="Times New Roman" w:cs="Times New Roman"/>
          <w:b/>
          <w:lang w:eastAsia="pl-PL"/>
        </w:rPr>
      </w:pPr>
    </w:p>
    <w:p w14:paraId="627F4450" w14:textId="5E3421A5" w:rsidR="00117278" w:rsidRPr="00DB0C78" w:rsidRDefault="00117278" w:rsidP="0022159B">
      <w:pPr>
        <w:spacing w:line="276" w:lineRule="auto"/>
        <w:rPr>
          <w:lang w:eastAsia="pl-PL"/>
        </w:rPr>
      </w:pPr>
      <w:r w:rsidRPr="00DB0C78">
        <w:rPr>
          <w:lang w:eastAsia="pl-PL"/>
        </w:rPr>
        <w:t xml:space="preserve">Wykonawca zapewni, aby tymczasowo składowane materiały do czasu, gdy będą one potrzebne do Robót, były zabezpieczone przed zanieczyszczeniem, zachowały swoją jakość i właściwości oraz by były dostępne do kontroli przez </w:t>
      </w:r>
      <w:r w:rsidR="00000901">
        <w:rPr>
          <w:lang w:eastAsia="pl-PL"/>
        </w:rPr>
        <w:t>I</w:t>
      </w:r>
      <w:r w:rsidRPr="00DB0C78">
        <w:rPr>
          <w:lang w:eastAsia="pl-PL"/>
        </w:rPr>
        <w:t xml:space="preserve">nspektora </w:t>
      </w:r>
      <w:r w:rsidR="00000901">
        <w:rPr>
          <w:lang w:eastAsia="pl-PL"/>
        </w:rPr>
        <w:t>N</w:t>
      </w:r>
      <w:r w:rsidRPr="00DB0C78">
        <w:rPr>
          <w:lang w:eastAsia="pl-PL"/>
        </w:rPr>
        <w:t>adzoru.</w:t>
      </w:r>
    </w:p>
    <w:p w14:paraId="476CA846" w14:textId="7A944970" w:rsidR="00117278" w:rsidRDefault="00117278" w:rsidP="0022159B">
      <w:pPr>
        <w:spacing w:line="276" w:lineRule="auto"/>
        <w:rPr>
          <w:lang w:eastAsia="pl-PL"/>
        </w:rPr>
      </w:pPr>
      <w:r w:rsidRPr="00DB0C78">
        <w:rPr>
          <w:lang w:eastAsia="pl-PL"/>
        </w:rPr>
        <w:t xml:space="preserve">Miejsca czasowego składowania będą zlokalizowane w obrębie Terenu Budowy w miejscach uzgodnionych z </w:t>
      </w:r>
      <w:r w:rsidR="00E45510">
        <w:rPr>
          <w:lang w:eastAsia="pl-PL"/>
        </w:rPr>
        <w:t>I</w:t>
      </w:r>
      <w:r w:rsidRPr="00DB0C78">
        <w:rPr>
          <w:lang w:eastAsia="pl-PL"/>
        </w:rPr>
        <w:t xml:space="preserve">nspektorem </w:t>
      </w:r>
      <w:r w:rsidR="00E45510">
        <w:rPr>
          <w:lang w:eastAsia="pl-PL"/>
        </w:rPr>
        <w:t>N</w:t>
      </w:r>
      <w:r w:rsidRPr="00DB0C78">
        <w:rPr>
          <w:lang w:eastAsia="pl-PL"/>
        </w:rPr>
        <w:t>adzoru lub poza Terenem Budowy w miejscach zorganizowanych przez Wykonawcę.</w:t>
      </w:r>
    </w:p>
    <w:p w14:paraId="2E805EE5" w14:textId="77777777" w:rsidR="00117278" w:rsidRPr="00DB0C78" w:rsidRDefault="00117278" w:rsidP="0022159B">
      <w:pPr>
        <w:spacing w:line="276" w:lineRule="auto"/>
        <w:rPr>
          <w:lang w:eastAsia="pl-PL"/>
        </w:rPr>
      </w:pPr>
    </w:p>
    <w:p w14:paraId="0DC54C63" w14:textId="2EA867C9" w:rsidR="00117278" w:rsidRPr="00DB0C78" w:rsidRDefault="00117278">
      <w:pPr>
        <w:pStyle w:val="Nagwek3"/>
        <w:numPr>
          <w:ilvl w:val="0"/>
          <w:numId w:val="38"/>
        </w:numPr>
        <w:spacing w:line="276" w:lineRule="auto"/>
      </w:pPr>
      <w:bookmarkStart w:id="57" w:name="_Toc34797779"/>
      <w:bookmarkStart w:id="58" w:name="_Toc110325953"/>
      <w:bookmarkStart w:id="59" w:name="_Toc129351691"/>
      <w:r w:rsidRPr="00DB0C78">
        <w:t>Wykonanie robót</w:t>
      </w:r>
      <w:bookmarkStart w:id="60" w:name="_Toc110325954"/>
      <w:bookmarkEnd w:id="57"/>
      <w:bookmarkEnd w:id="58"/>
      <w:bookmarkEnd w:id="59"/>
    </w:p>
    <w:p w14:paraId="757EF4C7" w14:textId="77777777" w:rsidR="00C879DF" w:rsidRDefault="00C879DF" w:rsidP="00C879DF">
      <w:pPr>
        <w:pStyle w:val="Nagwek4"/>
        <w:numPr>
          <w:ilvl w:val="0"/>
          <w:numId w:val="0"/>
        </w:numPr>
        <w:spacing w:line="276" w:lineRule="auto"/>
      </w:pPr>
      <w:bookmarkStart w:id="61" w:name="_Toc129351692"/>
    </w:p>
    <w:p w14:paraId="3A7E6EEF" w14:textId="42EBF410" w:rsidR="00117278" w:rsidRPr="00E45510" w:rsidRDefault="00C9647B" w:rsidP="00C9647B">
      <w:pPr>
        <w:pStyle w:val="Nagwek4"/>
        <w:numPr>
          <w:ilvl w:val="0"/>
          <w:numId w:val="0"/>
        </w:numPr>
        <w:spacing w:line="276" w:lineRule="auto"/>
        <w:ind w:left="284"/>
      </w:pPr>
      <w:r>
        <w:t>5.1</w:t>
      </w:r>
      <w:r w:rsidR="00C879DF">
        <w:t xml:space="preserve">    </w:t>
      </w:r>
      <w:r w:rsidR="00117278" w:rsidRPr="00E45510">
        <w:t>Ogólne zasady wykonywania Robót</w:t>
      </w:r>
      <w:bookmarkEnd w:id="60"/>
      <w:bookmarkEnd w:id="61"/>
    </w:p>
    <w:p w14:paraId="1F72A430" w14:textId="77777777" w:rsidR="00117278" w:rsidRPr="00DB0C78" w:rsidRDefault="00117278" w:rsidP="0022159B">
      <w:pPr>
        <w:spacing w:line="276" w:lineRule="auto"/>
        <w:rPr>
          <w:rFonts w:eastAsia="Times New Roman" w:cs="Times New Roman"/>
          <w:b/>
          <w:bCs/>
          <w:lang w:eastAsia="pl-PL"/>
        </w:rPr>
      </w:pPr>
    </w:p>
    <w:p w14:paraId="0C11855B" w14:textId="6E05FF95" w:rsidR="00117278" w:rsidRPr="00DB0C78" w:rsidRDefault="00117278" w:rsidP="0022159B">
      <w:pPr>
        <w:spacing w:line="276" w:lineRule="auto"/>
        <w:rPr>
          <w:lang w:eastAsia="pl-PL"/>
        </w:rPr>
      </w:pPr>
      <w:r w:rsidRPr="00DB0C78">
        <w:rPr>
          <w:lang w:eastAsia="pl-PL"/>
        </w:rPr>
        <w:t xml:space="preserve">Wykonawca jest odpowiedzialny za prowadzenie Robót zgodnie z warunkami umowy, </w:t>
      </w:r>
      <w:r w:rsidRPr="00DB0C78">
        <w:rPr>
          <w:color w:val="0000FF"/>
          <w:lang w:eastAsia="pl-PL"/>
        </w:rPr>
        <w:t xml:space="preserve"> </w:t>
      </w:r>
      <w:r w:rsidRPr="00DB0C78">
        <w:rPr>
          <w:lang w:eastAsia="pl-PL"/>
        </w:rPr>
        <w:t>obowiązującymi przepisami i normami  oraz</w:t>
      </w:r>
      <w:r w:rsidRPr="00DB0C78">
        <w:rPr>
          <w:color w:val="0000FF"/>
          <w:lang w:eastAsia="pl-PL"/>
        </w:rPr>
        <w:t xml:space="preserve"> </w:t>
      </w:r>
      <w:r w:rsidRPr="00DB0C78">
        <w:rPr>
          <w:lang w:eastAsia="pl-PL"/>
        </w:rPr>
        <w:t>odpowiada za jakość</w:t>
      </w:r>
      <w:r w:rsidRPr="00DB0C78">
        <w:rPr>
          <w:color w:val="000080"/>
          <w:lang w:eastAsia="pl-PL"/>
        </w:rPr>
        <w:t xml:space="preserve"> </w:t>
      </w:r>
      <w:r w:rsidRPr="00DB0C78">
        <w:rPr>
          <w:lang w:eastAsia="pl-PL"/>
        </w:rPr>
        <w:t>zastosowanych materiałów i wykonanie</w:t>
      </w:r>
      <w:r w:rsidRPr="00DB0C78">
        <w:rPr>
          <w:color w:val="000080"/>
          <w:lang w:eastAsia="pl-PL"/>
        </w:rPr>
        <w:t xml:space="preserve"> </w:t>
      </w:r>
      <w:r w:rsidRPr="00DB0C78">
        <w:rPr>
          <w:lang w:eastAsia="pl-PL"/>
        </w:rPr>
        <w:t xml:space="preserve">Robót, za ich zgodność z wymaganiami Zamawiającego i poleceniami </w:t>
      </w:r>
      <w:r w:rsidR="00F11E57">
        <w:rPr>
          <w:lang w:eastAsia="pl-PL"/>
        </w:rPr>
        <w:t>I</w:t>
      </w:r>
      <w:r w:rsidRPr="00DB0C78">
        <w:rPr>
          <w:lang w:eastAsia="pl-PL"/>
        </w:rPr>
        <w:t xml:space="preserve">nspektora </w:t>
      </w:r>
      <w:r w:rsidR="00F11E57">
        <w:rPr>
          <w:lang w:eastAsia="pl-PL"/>
        </w:rPr>
        <w:t>N</w:t>
      </w:r>
      <w:r w:rsidRPr="00DB0C78">
        <w:rPr>
          <w:lang w:eastAsia="pl-PL"/>
        </w:rPr>
        <w:t>adzoru.</w:t>
      </w:r>
    </w:p>
    <w:p w14:paraId="1735A537" w14:textId="77777777" w:rsidR="00117278" w:rsidRPr="00DB0C78" w:rsidRDefault="00117278" w:rsidP="0022159B">
      <w:pPr>
        <w:spacing w:line="276" w:lineRule="auto"/>
        <w:rPr>
          <w:lang w:eastAsia="pl-PL"/>
        </w:rPr>
      </w:pPr>
      <w:r w:rsidRPr="00DB0C78">
        <w:rPr>
          <w:lang w:eastAsia="pl-PL"/>
        </w:rPr>
        <w:t>Wykonawca powinien prowadzić Roboty w sposób umożliwiający  ciągłe odprowadzenie ścieków przez mieszkańców – wykona tymczasowe obejścia.</w:t>
      </w:r>
    </w:p>
    <w:p w14:paraId="000FE874" w14:textId="77777777" w:rsidR="00117278" w:rsidRPr="00DB0C78" w:rsidRDefault="00117278" w:rsidP="0022159B">
      <w:pPr>
        <w:spacing w:line="276" w:lineRule="auto"/>
        <w:rPr>
          <w:lang w:eastAsia="pl-PL"/>
        </w:rPr>
      </w:pPr>
      <w:r w:rsidRPr="00DB0C78">
        <w:rPr>
          <w:lang w:eastAsia="pl-PL"/>
        </w:rPr>
        <w:t>Przed rozpoczęciem Robót Wykonawca wykona na własny koszt wszystkie badania i analizy uzupełniające niezbędne dla prawidłowego wykonania Robót.</w:t>
      </w:r>
    </w:p>
    <w:p w14:paraId="7D5569D4" w14:textId="2C77B42E" w:rsidR="00117278" w:rsidRPr="00DB0C78" w:rsidRDefault="00117278" w:rsidP="0022159B">
      <w:pPr>
        <w:spacing w:line="276" w:lineRule="auto"/>
        <w:rPr>
          <w:lang w:eastAsia="pl-PL"/>
        </w:rPr>
      </w:pPr>
      <w:r w:rsidRPr="00DB0C78">
        <w:rPr>
          <w:lang w:eastAsia="pl-PL"/>
        </w:rPr>
        <w:t xml:space="preserve">Decyzje </w:t>
      </w:r>
      <w:r w:rsidR="00E45510">
        <w:rPr>
          <w:lang w:eastAsia="pl-PL"/>
        </w:rPr>
        <w:t>I</w:t>
      </w:r>
      <w:r w:rsidRPr="00DB0C78">
        <w:rPr>
          <w:lang w:eastAsia="pl-PL"/>
        </w:rPr>
        <w:t xml:space="preserve">nspektora </w:t>
      </w:r>
      <w:r w:rsidR="00E45510">
        <w:rPr>
          <w:lang w:eastAsia="pl-PL"/>
        </w:rPr>
        <w:t>N</w:t>
      </w:r>
      <w:r w:rsidRPr="00DB0C78">
        <w:rPr>
          <w:lang w:eastAsia="pl-PL"/>
        </w:rPr>
        <w:t xml:space="preserve">adzoru dotyczące akceptacji lub odrzucenia materiałów i elementów Robót będą oparte na wymaganiach sformułowanych w umowie, Wymaganiach Zamawiającego, normach i wytycznych. Przy podejmowaniu decyzji </w:t>
      </w:r>
      <w:r w:rsidR="00E45510">
        <w:rPr>
          <w:lang w:eastAsia="pl-PL"/>
        </w:rPr>
        <w:t>I</w:t>
      </w:r>
      <w:r w:rsidRPr="00DB0C78">
        <w:rPr>
          <w:lang w:eastAsia="pl-PL"/>
        </w:rPr>
        <w:t xml:space="preserve">nspektor </w:t>
      </w:r>
      <w:r w:rsidR="00E45510">
        <w:rPr>
          <w:lang w:eastAsia="pl-PL"/>
        </w:rPr>
        <w:t>N</w:t>
      </w:r>
      <w:r w:rsidRPr="00DB0C78">
        <w:rPr>
          <w:lang w:eastAsia="pl-PL"/>
        </w:rPr>
        <w:t>adzoru uwzględni wyniki badań materiałów i Robót, uwzględni dopuszczalne tolerancje normalnie występujące przy produkcji i przy badaniach materiałów, doświadczenia z przeszłości, wyniki badań naukowych oraz inne czynniki wpływające na rozważaną kwestię.</w:t>
      </w:r>
    </w:p>
    <w:p w14:paraId="50C9D2FE" w14:textId="25480C6F" w:rsidR="00117278" w:rsidRPr="00DB0C78" w:rsidRDefault="00117278" w:rsidP="0022159B">
      <w:pPr>
        <w:spacing w:line="276" w:lineRule="auto"/>
        <w:rPr>
          <w:lang w:eastAsia="pl-PL"/>
        </w:rPr>
      </w:pPr>
      <w:r w:rsidRPr="00DB0C78">
        <w:rPr>
          <w:lang w:eastAsia="pl-PL"/>
        </w:rPr>
        <w:t xml:space="preserve">Polecenia </w:t>
      </w:r>
      <w:r w:rsidR="00E45510">
        <w:rPr>
          <w:lang w:eastAsia="pl-PL"/>
        </w:rPr>
        <w:t>I</w:t>
      </w:r>
      <w:r w:rsidRPr="00DB0C78">
        <w:rPr>
          <w:lang w:eastAsia="pl-PL"/>
        </w:rPr>
        <w:t xml:space="preserve">nspektora </w:t>
      </w:r>
      <w:r w:rsidR="00E45510">
        <w:rPr>
          <w:lang w:eastAsia="pl-PL"/>
        </w:rPr>
        <w:t>N</w:t>
      </w:r>
      <w:r w:rsidRPr="00DB0C78">
        <w:rPr>
          <w:lang w:eastAsia="pl-PL"/>
        </w:rPr>
        <w:t>adzoru będą wykonywane nie później niż w czasie przez niego wyznaczonym, po ich otrzymaniu przez Wykonawcę, pod groźbą zatrzymania Robót. Wszelkie dodatkowe koszty z tego tytułu ponosi Wykonawca.</w:t>
      </w:r>
    </w:p>
    <w:p w14:paraId="69B02DD1" w14:textId="77777777" w:rsidR="00117278" w:rsidRPr="00DB0C78" w:rsidRDefault="00117278" w:rsidP="0022159B">
      <w:pPr>
        <w:spacing w:line="276" w:lineRule="auto"/>
        <w:rPr>
          <w:lang w:eastAsia="pl-PL"/>
        </w:rPr>
      </w:pPr>
      <w:r w:rsidRPr="00DB0C78">
        <w:rPr>
          <w:lang w:eastAsia="pl-PL"/>
        </w:rPr>
        <w:t>Wykonawca uzyska wszelkie wymagane zgodnie z prawem polskim decyzje administracyjne niezbędne dla prowadzenia Robót.</w:t>
      </w:r>
    </w:p>
    <w:p w14:paraId="26DA9912" w14:textId="73D358C4" w:rsidR="00117278" w:rsidRDefault="00117278" w:rsidP="0022159B">
      <w:pPr>
        <w:spacing w:line="276" w:lineRule="auto"/>
        <w:rPr>
          <w:lang w:eastAsia="pl-PL"/>
        </w:rPr>
      </w:pPr>
      <w:r w:rsidRPr="00DB0C78">
        <w:rPr>
          <w:lang w:eastAsia="pl-PL"/>
        </w:rPr>
        <w:t xml:space="preserve">Zatwierdzenie jakiegokolwiek elementu czy też dokumentu przez </w:t>
      </w:r>
      <w:r w:rsidR="00E45510">
        <w:rPr>
          <w:lang w:eastAsia="pl-PL"/>
        </w:rPr>
        <w:t>I</w:t>
      </w:r>
      <w:r w:rsidRPr="00DB0C78">
        <w:rPr>
          <w:lang w:eastAsia="pl-PL"/>
        </w:rPr>
        <w:t xml:space="preserve">nspektora </w:t>
      </w:r>
      <w:r w:rsidR="00E45510">
        <w:rPr>
          <w:lang w:eastAsia="pl-PL"/>
        </w:rPr>
        <w:t>N</w:t>
      </w:r>
      <w:r w:rsidRPr="00DB0C78">
        <w:rPr>
          <w:lang w:eastAsia="pl-PL"/>
        </w:rPr>
        <w:t>adzoru nie ogranicza odpowiedzialności Wykonawcy wynikającej z umowy .</w:t>
      </w:r>
      <w:bookmarkStart w:id="62" w:name="_Toc34797780"/>
      <w:bookmarkStart w:id="63" w:name="_Toc110325956"/>
    </w:p>
    <w:p w14:paraId="2B2F21D4" w14:textId="77777777" w:rsidR="00117278" w:rsidRPr="00DB0C78" w:rsidRDefault="00117278" w:rsidP="0022159B">
      <w:pPr>
        <w:spacing w:line="276" w:lineRule="auto"/>
        <w:rPr>
          <w:lang w:eastAsia="pl-PL"/>
        </w:rPr>
      </w:pPr>
    </w:p>
    <w:p w14:paraId="4A319722" w14:textId="1FCF98D0" w:rsidR="00117278" w:rsidRPr="00DB0C78" w:rsidRDefault="00117278">
      <w:pPr>
        <w:pStyle w:val="Nagwek3"/>
        <w:numPr>
          <w:ilvl w:val="0"/>
          <w:numId w:val="33"/>
        </w:numPr>
        <w:spacing w:line="276" w:lineRule="auto"/>
      </w:pPr>
      <w:bookmarkStart w:id="64" w:name="_Toc129351693"/>
      <w:r w:rsidRPr="00DB0C78">
        <w:lastRenderedPageBreak/>
        <w:t>Kontrola jakości robót</w:t>
      </w:r>
      <w:bookmarkEnd w:id="62"/>
      <w:bookmarkEnd w:id="63"/>
      <w:bookmarkEnd w:id="64"/>
    </w:p>
    <w:p w14:paraId="6B7FDA60" w14:textId="77777777" w:rsidR="00117278" w:rsidRPr="00DB0C78" w:rsidRDefault="00117278" w:rsidP="0022159B">
      <w:pPr>
        <w:keepNext/>
        <w:spacing w:line="276" w:lineRule="auto"/>
        <w:outlineLvl w:val="2"/>
        <w:rPr>
          <w:rFonts w:eastAsia="Times New Roman" w:cs="Times New Roman"/>
          <w:b/>
          <w:lang w:eastAsia="pl-PL"/>
        </w:rPr>
      </w:pPr>
      <w:bookmarkStart w:id="65" w:name="_Toc110325958"/>
    </w:p>
    <w:p w14:paraId="22E98BB7" w14:textId="4B5FCAC2" w:rsidR="00117278" w:rsidRDefault="00C879DF">
      <w:pPr>
        <w:pStyle w:val="Nagwek4"/>
        <w:numPr>
          <w:ilvl w:val="1"/>
          <w:numId w:val="33"/>
        </w:numPr>
        <w:spacing w:line="276" w:lineRule="auto"/>
        <w:ind w:left="0" w:firstLine="0"/>
      </w:pPr>
      <w:bookmarkStart w:id="66" w:name="_Toc129351694"/>
      <w:r>
        <w:t xml:space="preserve">  </w:t>
      </w:r>
      <w:r w:rsidR="00117278" w:rsidRPr="00DB0C78">
        <w:t>Zasady kontroli jakości Robót</w:t>
      </w:r>
      <w:bookmarkEnd w:id="65"/>
      <w:bookmarkEnd w:id="66"/>
    </w:p>
    <w:p w14:paraId="74A1A240" w14:textId="77777777" w:rsidR="00117278" w:rsidRPr="00DB0C78" w:rsidRDefault="00117278" w:rsidP="0022159B">
      <w:pPr>
        <w:keepNext/>
        <w:spacing w:line="276" w:lineRule="auto"/>
        <w:outlineLvl w:val="2"/>
        <w:rPr>
          <w:rFonts w:eastAsia="Times New Roman" w:cs="Times New Roman"/>
          <w:b/>
          <w:lang w:eastAsia="pl-PL"/>
        </w:rPr>
      </w:pPr>
    </w:p>
    <w:p w14:paraId="77DA68FB" w14:textId="77777777" w:rsidR="00117278" w:rsidRPr="00DB0C78" w:rsidRDefault="00117278" w:rsidP="0022159B">
      <w:pPr>
        <w:spacing w:line="276" w:lineRule="auto"/>
        <w:rPr>
          <w:lang w:eastAsia="pl-PL"/>
        </w:rPr>
      </w:pPr>
      <w:r w:rsidRPr="00DB0C78">
        <w:rPr>
          <w:lang w:eastAsia="pl-PL"/>
        </w:rPr>
        <w:t>Celem kontroli Robót będzie osiągnięcie założonej jakości Robót. Wykonawca jest odpowiedzialny za pełną kontrolę Robót i jakość materiałów. Wykonawca zapewni odpowiedni system kontroli, włączając personel, sprzęt, zaopatrzenie i wszystkie urządzenia niezbędne do pobierania próbek i badań materiałów oraz Robót. Wykonawca będzie przeprowadzać pomiary i badania materiałów oraz Robót z częstotliwością zapewniającą stwierdzenie, ze roboty wykonano zgodnie z wymaganiami zawartymi w Wymaganiach Zamawiającego.</w:t>
      </w:r>
    </w:p>
    <w:p w14:paraId="10FA6F94" w14:textId="57221603" w:rsidR="00117278" w:rsidRPr="00DB0C78" w:rsidRDefault="00117278" w:rsidP="0022159B">
      <w:pPr>
        <w:spacing w:line="276" w:lineRule="auto"/>
        <w:rPr>
          <w:lang w:eastAsia="pl-PL"/>
        </w:rPr>
      </w:pPr>
      <w:r w:rsidRPr="00DB0C78">
        <w:rPr>
          <w:lang w:eastAsia="pl-PL"/>
        </w:rPr>
        <w:t xml:space="preserve">Minimalne wymagania, co do zakresu badań i ich częstotliwości są określone w Wymaganiach Zamawiającego, normach i wytycznych. W przypadku, gdy nie zostały one tam określone, </w:t>
      </w:r>
      <w:r w:rsidR="00000901">
        <w:rPr>
          <w:lang w:eastAsia="pl-PL"/>
        </w:rPr>
        <w:t>I</w:t>
      </w:r>
      <w:r w:rsidRPr="00DB0C78">
        <w:rPr>
          <w:lang w:eastAsia="pl-PL"/>
        </w:rPr>
        <w:t xml:space="preserve">nspektor </w:t>
      </w:r>
      <w:r w:rsidR="00000901">
        <w:rPr>
          <w:lang w:eastAsia="pl-PL"/>
        </w:rPr>
        <w:t>N</w:t>
      </w:r>
      <w:r w:rsidRPr="00DB0C78">
        <w:rPr>
          <w:lang w:eastAsia="pl-PL"/>
        </w:rPr>
        <w:t>adzoru ustali, jaki zakres kontroli jest konieczny, aby zapewnić wykonanie Robót zgodnie z warunkami umowy .</w:t>
      </w:r>
    </w:p>
    <w:p w14:paraId="7297471F" w14:textId="58CE3637" w:rsidR="00117278" w:rsidRPr="00DB0C78" w:rsidRDefault="00117278" w:rsidP="0022159B">
      <w:pPr>
        <w:spacing w:line="276" w:lineRule="auto"/>
        <w:rPr>
          <w:lang w:eastAsia="pl-PL"/>
        </w:rPr>
      </w:pPr>
      <w:r w:rsidRPr="00DB0C78">
        <w:rPr>
          <w:lang w:eastAsia="pl-PL"/>
        </w:rPr>
        <w:t xml:space="preserve">Wykonawca dostarczy </w:t>
      </w:r>
      <w:r w:rsidR="00E45510">
        <w:rPr>
          <w:lang w:eastAsia="pl-PL"/>
        </w:rPr>
        <w:t>I</w:t>
      </w:r>
      <w:r w:rsidRPr="00DB0C78">
        <w:rPr>
          <w:lang w:eastAsia="pl-PL"/>
        </w:rPr>
        <w:t xml:space="preserve">nspektorowi </w:t>
      </w:r>
      <w:r w:rsidR="00E45510">
        <w:rPr>
          <w:lang w:eastAsia="pl-PL"/>
        </w:rPr>
        <w:t>N</w:t>
      </w:r>
      <w:r w:rsidRPr="00DB0C78">
        <w:rPr>
          <w:lang w:eastAsia="pl-PL"/>
        </w:rPr>
        <w:t xml:space="preserve">adzoru świadectwa, że wszystkie stosowane urządzenia i sprzęt badawczy posiadają ważną legalizację, zostały prawidłowo wykalibrowane i odpowiadają wymaganiom norm określających procedury badań. </w:t>
      </w:r>
    </w:p>
    <w:p w14:paraId="30905F9B" w14:textId="4645606B" w:rsidR="00117278" w:rsidRPr="00DB0C78" w:rsidRDefault="00117278" w:rsidP="0022159B">
      <w:pPr>
        <w:spacing w:line="276" w:lineRule="auto"/>
        <w:rPr>
          <w:lang w:eastAsia="pl-PL"/>
        </w:rPr>
      </w:pPr>
      <w:r w:rsidRPr="00DB0C78">
        <w:rPr>
          <w:lang w:eastAsia="pl-PL"/>
        </w:rPr>
        <w:t xml:space="preserve">Wykonawca udostępni, </w:t>
      </w:r>
      <w:r w:rsidR="00E45510">
        <w:rPr>
          <w:lang w:eastAsia="pl-PL"/>
        </w:rPr>
        <w:t>I</w:t>
      </w:r>
      <w:r w:rsidRPr="00DB0C78">
        <w:rPr>
          <w:lang w:eastAsia="pl-PL"/>
        </w:rPr>
        <w:t xml:space="preserve">nspektorowi </w:t>
      </w:r>
      <w:r w:rsidR="00E45510">
        <w:rPr>
          <w:lang w:eastAsia="pl-PL"/>
        </w:rPr>
        <w:t>N</w:t>
      </w:r>
      <w:r w:rsidRPr="00DB0C78">
        <w:rPr>
          <w:lang w:eastAsia="pl-PL"/>
        </w:rPr>
        <w:t xml:space="preserve">adzoru na każde życzenie, wszystkie wyniki wewnętrznej kontroli jakości. Wszelkie niezgodności z przepisami powinny być zgłaszane </w:t>
      </w:r>
      <w:r w:rsidR="00E45510">
        <w:rPr>
          <w:lang w:eastAsia="pl-PL"/>
        </w:rPr>
        <w:t>I</w:t>
      </w:r>
      <w:r w:rsidRPr="00DB0C78">
        <w:rPr>
          <w:lang w:eastAsia="pl-PL"/>
        </w:rPr>
        <w:t>nspektor</w:t>
      </w:r>
      <w:r w:rsidR="00E45510">
        <w:rPr>
          <w:lang w:eastAsia="pl-PL"/>
        </w:rPr>
        <w:t>owi</w:t>
      </w:r>
      <w:r w:rsidRPr="00DB0C78">
        <w:rPr>
          <w:lang w:eastAsia="pl-PL"/>
        </w:rPr>
        <w:t xml:space="preserve"> </w:t>
      </w:r>
      <w:r w:rsidR="00E45510">
        <w:rPr>
          <w:lang w:eastAsia="pl-PL"/>
        </w:rPr>
        <w:t>N</w:t>
      </w:r>
      <w:r w:rsidRPr="00DB0C78">
        <w:rPr>
          <w:lang w:eastAsia="pl-PL"/>
        </w:rPr>
        <w:t xml:space="preserve">adzoru wraz z propozycjami rozwiązania problemu. Wykonawca zobowiązany jest współpracować w zakresie wszystkich kontroli prowadzonych lub organizowanych przez </w:t>
      </w:r>
      <w:r w:rsidR="00E45510">
        <w:rPr>
          <w:lang w:eastAsia="pl-PL"/>
        </w:rPr>
        <w:t>I</w:t>
      </w:r>
      <w:r w:rsidRPr="00DB0C78">
        <w:rPr>
          <w:lang w:eastAsia="pl-PL"/>
        </w:rPr>
        <w:t xml:space="preserve">nspektora </w:t>
      </w:r>
      <w:r w:rsidR="00E45510">
        <w:rPr>
          <w:lang w:eastAsia="pl-PL"/>
        </w:rPr>
        <w:t>N</w:t>
      </w:r>
      <w:r w:rsidRPr="00DB0C78">
        <w:rPr>
          <w:lang w:eastAsia="pl-PL"/>
        </w:rPr>
        <w:t>adzoru.</w:t>
      </w:r>
    </w:p>
    <w:p w14:paraId="2DB09427" w14:textId="77777777" w:rsidR="00117278" w:rsidRPr="00DB0C78" w:rsidRDefault="00117278" w:rsidP="0022159B">
      <w:pPr>
        <w:spacing w:line="276" w:lineRule="auto"/>
        <w:rPr>
          <w:lang w:eastAsia="pl-PL"/>
        </w:rPr>
      </w:pPr>
      <w:r w:rsidRPr="00DB0C78">
        <w:rPr>
          <w:lang w:eastAsia="pl-PL"/>
        </w:rPr>
        <w:t>Wszystkie koszty związane z organizowaniem i prowadzeniem badań ponosi Wykonawca.</w:t>
      </w:r>
    </w:p>
    <w:p w14:paraId="6A3063A6" w14:textId="77777777" w:rsidR="00117278" w:rsidRPr="00DB0C78" w:rsidRDefault="00117278" w:rsidP="0022159B">
      <w:pPr>
        <w:keepNext/>
        <w:spacing w:line="276" w:lineRule="auto"/>
        <w:outlineLvl w:val="2"/>
        <w:rPr>
          <w:rFonts w:eastAsia="Times New Roman" w:cs="Times New Roman"/>
          <w:b/>
          <w:lang w:eastAsia="pl-PL"/>
        </w:rPr>
      </w:pPr>
      <w:bookmarkStart w:id="67" w:name="_Toc110325960"/>
    </w:p>
    <w:p w14:paraId="5D6BBC15" w14:textId="596577A4" w:rsidR="00117278" w:rsidRDefault="00C9647B">
      <w:pPr>
        <w:pStyle w:val="Nagwek4"/>
        <w:numPr>
          <w:ilvl w:val="1"/>
          <w:numId w:val="33"/>
        </w:numPr>
        <w:spacing w:line="276" w:lineRule="auto"/>
      </w:pPr>
      <w:bookmarkStart w:id="68" w:name="_Toc129351695"/>
      <w:r>
        <w:t xml:space="preserve">    </w:t>
      </w:r>
      <w:r w:rsidR="00117278" w:rsidRPr="00DB0C78">
        <w:t>Badania i pomiary</w:t>
      </w:r>
      <w:bookmarkEnd w:id="67"/>
      <w:bookmarkEnd w:id="68"/>
    </w:p>
    <w:p w14:paraId="091B573C" w14:textId="77777777" w:rsidR="00117278" w:rsidRPr="00DB0C78" w:rsidRDefault="00117278" w:rsidP="0022159B">
      <w:pPr>
        <w:keepNext/>
        <w:spacing w:line="276" w:lineRule="auto"/>
        <w:outlineLvl w:val="2"/>
        <w:rPr>
          <w:rFonts w:eastAsia="Times New Roman" w:cs="Times New Roman"/>
          <w:b/>
          <w:lang w:eastAsia="pl-PL"/>
        </w:rPr>
      </w:pPr>
    </w:p>
    <w:p w14:paraId="78EE57F5" w14:textId="330CF252" w:rsidR="00117278" w:rsidRPr="00DB0C78" w:rsidRDefault="00117278" w:rsidP="0022159B">
      <w:pPr>
        <w:spacing w:line="276" w:lineRule="auto"/>
        <w:rPr>
          <w:color w:val="000000" w:themeColor="text1"/>
          <w:lang w:eastAsia="pl-PL"/>
        </w:rPr>
      </w:pPr>
      <w:r w:rsidRPr="00DB0C78">
        <w:rPr>
          <w:lang w:eastAsia="pl-PL"/>
        </w:rPr>
        <w:t xml:space="preserve">Wszystkie badania i pomiary będą przeprowadzone zgodnie z wymaganiami norm. W przypadku, gdy normy nie obejmują jakiegokolwiek badania wymaganego w Wymaganiach Zamawiającego, stosować można wytyczne producenta, albo inne procedury, zaakceptowane przez </w:t>
      </w:r>
      <w:r w:rsidR="00732269">
        <w:rPr>
          <w:lang w:eastAsia="pl-PL"/>
        </w:rPr>
        <w:t>I</w:t>
      </w:r>
      <w:r w:rsidRPr="00DB0C78">
        <w:rPr>
          <w:lang w:eastAsia="pl-PL"/>
        </w:rPr>
        <w:t xml:space="preserve">nspektora </w:t>
      </w:r>
      <w:r w:rsidR="00732269">
        <w:rPr>
          <w:lang w:eastAsia="pl-PL"/>
        </w:rPr>
        <w:t>N</w:t>
      </w:r>
      <w:r w:rsidRPr="00DB0C78">
        <w:rPr>
          <w:lang w:eastAsia="pl-PL"/>
        </w:rPr>
        <w:t>adzoru.</w:t>
      </w:r>
      <w:r w:rsidRPr="00DB0C78">
        <w:rPr>
          <w:color w:val="000000" w:themeColor="text1"/>
          <w:lang w:eastAsia="pl-PL"/>
        </w:rPr>
        <w:t xml:space="preserve"> </w:t>
      </w:r>
    </w:p>
    <w:p w14:paraId="6AB156ED" w14:textId="77777777" w:rsidR="00117278" w:rsidRPr="00FF4A69" w:rsidRDefault="00117278" w:rsidP="0022159B">
      <w:pPr>
        <w:spacing w:line="276" w:lineRule="auto"/>
        <w:rPr>
          <w:b/>
          <w:color w:val="1F497D"/>
        </w:rPr>
      </w:pPr>
      <w:r w:rsidRPr="00FF4A69">
        <w:rPr>
          <w:b/>
        </w:rPr>
        <w:t>Dla każdego zainstalowanego rękawa Wykonawca przedstawi  badania laboratoryjnych właściwości mechanicznych – modułu sprężystości, sztywności obwodowej, próbę</w:t>
      </w:r>
      <w:r w:rsidRPr="00FF4A69">
        <w:rPr>
          <w:b/>
          <w:color w:val="1F497D"/>
        </w:rPr>
        <w:t xml:space="preserve"> </w:t>
      </w:r>
      <w:r w:rsidRPr="00FF4A69">
        <w:rPr>
          <w:b/>
        </w:rPr>
        <w:t>szczelności, wykonane przez niezależne laboratorium</w:t>
      </w:r>
      <w:r w:rsidRPr="00FF4A69">
        <w:rPr>
          <w:b/>
          <w:color w:val="1F497D"/>
        </w:rPr>
        <w:t>.</w:t>
      </w:r>
    </w:p>
    <w:p w14:paraId="3060A4EE" w14:textId="77777777" w:rsidR="00117278" w:rsidRPr="00FF4A69" w:rsidRDefault="00117278" w:rsidP="0022159B">
      <w:pPr>
        <w:spacing w:line="276" w:lineRule="auto"/>
        <w:rPr>
          <w:b/>
          <w:sz w:val="22"/>
        </w:rPr>
      </w:pPr>
      <w:bookmarkStart w:id="69" w:name="_Hlk94704319"/>
      <w:r w:rsidRPr="00FF4A69">
        <w:rPr>
          <w:b/>
          <w:sz w:val="22"/>
        </w:rPr>
        <w:t>Grubość ścianki rękawa winna zapewnić sztywność obwodową min 2 kN/m</w:t>
      </w:r>
      <w:r w:rsidRPr="00FF4A69">
        <w:rPr>
          <w:b/>
          <w:sz w:val="22"/>
          <w:vertAlign w:val="superscript"/>
        </w:rPr>
        <w:t>2</w:t>
      </w:r>
      <w:r w:rsidRPr="00FF4A69">
        <w:rPr>
          <w:b/>
          <w:sz w:val="22"/>
        </w:rPr>
        <w:t>.</w:t>
      </w:r>
    </w:p>
    <w:bookmarkEnd w:id="69"/>
    <w:p w14:paraId="06A40858" w14:textId="3CFA4A41" w:rsidR="00117278" w:rsidRPr="00DB0C78" w:rsidRDefault="00117278" w:rsidP="0022159B">
      <w:pPr>
        <w:spacing w:line="276" w:lineRule="auto"/>
        <w:rPr>
          <w:lang w:eastAsia="pl-PL"/>
        </w:rPr>
      </w:pPr>
      <w:r w:rsidRPr="00DB0C78">
        <w:rPr>
          <w:lang w:eastAsia="pl-PL"/>
        </w:rPr>
        <w:t xml:space="preserve">Przed przystąpieniem do pomiarów lub badań Wykonawca powiadomi </w:t>
      </w:r>
      <w:r>
        <w:rPr>
          <w:lang w:eastAsia="pl-PL"/>
        </w:rPr>
        <w:t>I</w:t>
      </w:r>
      <w:r w:rsidRPr="00DB0C78">
        <w:rPr>
          <w:lang w:eastAsia="pl-PL"/>
        </w:rPr>
        <w:t xml:space="preserve">nspektora </w:t>
      </w:r>
      <w:r>
        <w:rPr>
          <w:lang w:eastAsia="pl-PL"/>
        </w:rPr>
        <w:t>N</w:t>
      </w:r>
      <w:r w:rsidRPr="00DB0C78">
        <w:rPr>
          <w:lang w:eastAsia="pl-PL"/>
        </w:rPr>
        <w:t xml:space="preserve">adzoru o rodzaju, miejscu i terminie pomiaru lub badania. Po wykonaniu pomiaru lub badania Wykonawca przedstawi na piśmie ich wyniki do akceptacji </w:t>
      </w:r>
      <w:r w:rsidR="00387673">
        <w:rPr>
          <w:lang w:eastAsia="pl-PL"/>
        </w:rPr>
        <w:t>I</w:t>
      </w:r>
      <w:r w:rsidRPr="00DB0C78">
        <w:rPr>
          <w:lang w:eastAsia="pl-PL"/>
        </w:rPr>
        <w:t>nspektor</w:t>
      </w:r>
      <w:r w:rsidR="00732269">
        <w:rPr>
          <w:lang w:eastAsia="pl-PL"/>
        </w:rPr>
        <w:t>owi</w:t>
      </w:r>
      <w:r w:rsidRPr="00DB0C78">
        <w:rPr>
          <w:lang w:eastAsia="pl-PL"/>
        </w:rPr>
        <w:t xml:space="preserve"> </w:t>
      </w:r>
      <w:r w:rsidR="00387673">
        <w:rPr>
          <w:lang w:eastAsia="pl-PL"/>
        </w:rPr>
        <w:t>N</w:t>
      </w:r>
      <w:r w:rsidRPr="00DB0C78">
        <w:rPr>
          <w:lang w:eastAsia="pl-PL"/>
        </w:rPr>
        <w:t>adzoru.</w:t>
      </w:r>
    </w:p>
    <w:p w14:paraId="5DE0CF30" w14:textId="77777777" w:rsidR="00117278" w:rsidRPr="00DB0C78" w:rsidRDefault="00117278" w:rsidP="0022159B">
      <w:pPr>
        <w:keepNext/>
        <w:spacing w:line="276" w:lineRule="auto"/>
        <w:outlineLvl w:val="2"/>
        <w:rPr>
          <w:rFonts w:eastAsia="Times New Roman" w:cs="Times New Roman"/>
          <w:b/>
          <w:lang w:eastAsia="pl-PL"/>
        </w:rPr>
      </w:pPr>
      <w:bookmarkStart w:id="70" w:name="_Toc110325962"/>
    </w:p>
    <w:p w14:paraId="14795F9F" w14:textId="6A3A8D97" w:rsidR="00117278" w:rsidRDefault="00C9647B">
      <w:pPr>
        <w:pStyle w:val="Nagwek4"/>
        <w:numPr>
          <w:ilvl w:val="1"/>
          <w:numId w:val="33"/>
        </w:numPr>
        <w:spacing w:line="276" w:lineRule="auto"/>
      </w:pPr>
      <w:bookmarkStart w:id="71" w:name="_Toc129351696"/>
      <w:r>
        <w:t xml:space="preserve">  </w:t>
      </w:r>
      <w:r w:rsidR="00117278" w:rsidRPr="00DB0C78">
        <w:t xml:space="preserve">Badania prowadzone przez </w:t>
      </w:r>
      <w:bookmarkEnd w:id="70"/>
      <w:r w:rsidR="00117278">
        <w:t>I</w:t>
      </w:r>
      <w:r w:rsidR="00117278" w:rsidRPr="00DB0C78">
        <w:t xml:space="preserve">nspektora </w:t>
      </w:r>
      <w:r w:rsidR="00117278">
        <w:t>N</w:t>
      </w:r>
      <w:r w:rsidR="00117278" w:rsidRPr="00DB0C78">
        <w:t>adzoru</w:t>
      </w:r>
      <w:bookmarkEnd w:id="71"/>
    </w:p>
    <w:p w14:paraId="0F5621EB" w14:textId="77777777" w:rsidR="00117278" w:rsidRPr="00DB0C78" w:rsidRDefault="00117278" w:rsidP="0022159B">
      <w:pPr>
        <w:keepNext/>
        <w:spacing w:line="276" w:lineRule="auto"/>
        <w:outlineLvl w:val="2"/>
        <w:rPr>
          <w:rFonts w:eastAsia="Times New Roman" w:cs="Times New Roman"/>
          <w:b/>
          <w:lang w:eastAsia="pl-PL"/>
        </w:rPr>
      </w:pPr>
    </w:p>
    <w:p w14:paraId="765FEEF6" w14:textId="31EDA7E4" w:rsidR="00117278" w:rsidRPr="00DB0C78" w:rsidRDefault="00117278" w:rsidP="0022159B">
      <w:pPr>
        <w:spacing w:line="276" w:lineRule="auto"/>
        <w:rPr>
          <w:lang w:eastAsia="pl-PL"/>
        </w:rPr>
      </w:pPr>
      <w:r w:rsidRPr="00DB0C78">
        <w:rPr>
          <w:lang w:eastAsia="pl-PL"/>
        </w:rPr>
        <w:t xml:space="preserve">Inspektor </w:t>
      </w:r>
      <w:r w:rsidR="00387673">
        <w:rPr>
          <w:lang w:eastAsia="pl-PL"/>
        </w:rPr>
        <w:t>N</w:t>
      </w:r>
      <w:r w:rsidRPr="00DB0C78">
        <w:rPr>
          <w:lang w:eastAsia="pl-PL"/>
        </w:rPr>
        <w:t>adzoru uprawniony jest do dokonywania kontroli, pobierania próbek i badania wszystkich materiałów u źródła ich wytwarzania, zapewniona mu będzie wszelka potrzebna do tego pomoc ze strony Wykonawcy i producenta materiałów.</w:t>
      </w:r>
    </w:p>
    <w:p w14:paraId="595F5537" w14:textId="4EAD7B10" w:rsidR="00117278" w:rsidRDefault="00117278" w:rsidP="0022159B">
      <w:pPr>
        <w:spacing w:line="276" w:lineRule="auto"/>
        <w:rPr>
          <w:lang w:eastAsia="pl-PL"/>
        </w:rPr>
      </w:pPr>
      <w:r w:rsidRPr="00DB0C78">
        <w:rPr>
          <w:lang w:eastAsia="pl-PL"/>
        </w:rPr>
        <w:t xml:space="preserve">Inspektor </w:t>
      </w:r>
      <w:r w:rsidR="00732269">
        <w:rPr>
          <w:lang w:eastAsia="pl-PL"/>
        </w:rPr>
        <w:t>N</w:t>
      </w:r>
      <w:r w:rsidRPr="00DB0C78">
        <w:rPr>
          <w:lang w:eastAsia="pl-PL"/>
        </w:rPr>
        <w:t xml:space="preserve">adzoru może pobierać próbki materiałów i prowadzić badania niezależnie od Wykonawcy, na swój koszt. Jeżeli wyniki tych badań wykażą, że raporty Wykonawcy są niewiarygodne, to </w:t>
      </w:r>
      <w:r w:rsidR="00732269">
        <w:rPr>
          <w:lang w:eastAsia="pl-PL"/>
        </w:rPr>
        <w:t>I</w:t>
      </w:r>
      <w:r w:rsidRPr="00DB0C78">
        <w:rPr>
          <w:lang w:eastAsia="pl-PL"/>
        </w:rPr>
        <w:t xml:space="preserve">nspektor </w:t>
      </w:r>
      <w:r w:rsidR="00732269">
        <w:rPr>
          <w:lang w:eastAsia="pl-PL"/>
        </w:rPr>
        <w:t>N</w:t>
      </w:r>
      <w:r w:rsidRPr="00DB0C78">
        <w:rPr>
          <w:lang w:eastAsia="pl-PL"/>
        </w:rPr>
        <w:t>adzoru poleci Wykonawcy lub zleci niezależnemu laboratorium przeprowadzenie powtórnych lub dodatkowych badań, albo oprze się wyłącznie na własnych badaniach przy ocenie zgodności materiałów i Robót z Wymaganiami Zamawiającego. W takim przypadku całkowite koszty badań i pobierania próbek poniesione zostaną przez Wykonawcę.</w:t>
      </w:r>
    </w:p>
    <w:p w14:paraId="395516F1" w14:textId="77777777" w:rsidR="00117278" w:rsidRPr="00DB0C78" w:rsidRDefault="00117278" w:rsidP="0022159B">
      <w:pPr>
        <w:spacing w:line="276" w:lineRule="auto"/>
        <w:rPr>
          <w:rFonts w:eastAsia="Times New Roman" w:cs="Times New Roman"/>
          <w:lang w:eastAsia="pl-PL"/>
        </w:rPr>
      </w:pPr>
    </w:p>
    <w:p w14:paraId="105DEDFA" w14:textId="77777777" w:rsidR="00117278" w:rsidRDefault="00117278">
      <w:pPr>
        <w:pStyle w:val="Nagwek4"/>
        <w:numPr>
          <w:ilvl w:val="1"/>
          <w:numId w:val="33"/>
        </w:numPr>
        <w:spacing w:line="276" w:lineRule="auto"/>
      </w:pPr>
      <w:bookmarkStart w:id="72" w:name="_Toc129351697"/>
      <w:bookmarkStart w:id="73" w:name="_Toc110325963"/>
      <w:r w:rsidRPr="00DB0C78">
        <w:t>Atesty jakości materiałów</w:t>
      </w:r>
      <w:bookmarkEnd w:id="72"/>
      <w:r w:rsidRPr="00DB0C78">
        <w:t xml:space="preserve"> </w:t>
      </w:r>
      <w:bookmarkEnd w:id="73"/>
    </w:p>
    <w:p w14:paraId="7E7F3BCD" w14:textId="77777777" w:rsidR="00117278" w:rsidRPr="00DB0C78" w:rsidRDefault="00117278" w:rsidP="0022159B">
      <w:pPr>
        <w:keepNext/>
        <w:spacing w:line="276" w:lineRule="auto"/>
        <w:outlineLvl w:val="2"/>
        <w:rPr>
          <w:rFonts w:eastAsia="Times New Roman" w:cs="Times New Roman"/>
          <w:b/>
          <w:lang w:eastAsia="pl-PL"/>
        </w:rPr>
      </w:pPr>
    </w:p>
    <w:p w14:paraId="72261936" w14:textId="41E8E949" w:rsidR="00117278" w:rsidRPr="00DB0C78" w:rsidRDefault="00117278" w:rsidP="0022159B">
      <w:pPr>
        <w:spacing w:line="276" w:lineRule="auto"/>
        <w:rPr>
          <w:lang w:eastAsia="pl-PL"/>
        </w:rPr>
      </w:pPr>
      <w:r w:rsidRPr="00DB0C78">
        <w:rPr>
          <w:lang w:eastAsia="pl-PL"/>
        </w:rPr>
        <w:t xml:space="preserve">Przed wykonaniem badań jakości materiałów przez Wykonawcę, </w:t>
      </w:r>
      <w:r w:rsidR="00732269">
        <w:rPr>
          <w:lang w:eastAsia="pl-PL"/>
        </w:rPr>
        <w:t>I</w:t>
      </w:r>
      <w:r w:rsidRPr="00DB0C78">
        <w:rPr>
          <w:lang w:eastAsia="pl-PL"/>
        </w:rPr>
        <w:t xml:space="preserve">nspektor </w:t>
      </w:r>
      <w:r w:rsidR="00732269">
        <w:rPr>
          <w:lang w:eastAsia="pl-PL"/>
        </w:rPr>
        <w:t>N</w:t>
      </w:r>
      <w:r w:rsidRPr="00DB0C78">
        <w:rPr>
          <w:lang w:eastAsia="pl-PL"/>
        </w:rPr>
        <w:t>adzoru może dopuścić do użycia materiały posiadające atesty producenta stwierdzający ich pełną zgodność z warunkami podanymi w Wymaganiach Zamawiającego.</w:t>
      </w:r>
    </w:p>
    <w:p w14:paraId="3AA222A1" w14:textId="77777777" w:rsidR="00117278" w:rsidRPr="00DB0C78" w:rsidRDefault="00117278" w:rsidP="0022159B">
      <w:pPr>
        <w:spacing w:line="276" w:lineRule="auto"/>
        <w:rPr>
          <w:lang w:eastAsia="pl-PL"/>
        </w:rPr>
      </w:pPr>
      <w:r w:rsidRPr="00DB0C78">
        <w:rPr>
          <w:lang w:eastAsia="pl-PL"/>
        </w:rPr>
        <w:t>W przypadku materiałów, dla których, zgodnie z Wymaganiami Zamawiającego, są wymagane atesty, każda partia dostarczona do Robót musi posiadać atest.</w:t>
      </w:r>
    </w:p>
    <w:p w14:paraId="7917579F" w14:textId="7D281D0E" w:rsidR="00117278" w:rsidRPr="00DB0C78" w:rsidRDefault="00117278" w:rsidP="0022159B">
      <w:pPr>
        <w:spacing w:line="276" w:lineRule="auto"/>
        <w:rPr>
          <w:lang w:eastAsia="pl-PL"/>
        </w:rPr>
      </w:pPr>
      <w:r w:rsidRPr="00DB0C78">
        <w:rPr>
          <w:lang w:eastAsia="pl-PL"/>
        </w:rPr>
        <w:t xml:space="preserve">Produkty przemysłowe będą posiadać atesty wydane przez producenta, poparte w razie potrzeby wynikami wykonanych przez niego badań. Kopie wyników tych badań będą dostarczone przez Wykonawcę </w:t>
      </w:r>
      <w:r w:rsidR="00732269">
        <w:rPr>
          <w:lang w:eastAsia="pl-PL"/>
        </w:rPr>
        <w:t>I</w:t>
      </w:r>
      <w:r w:rsidRPr="00DB0C78">
        <w:rPr>
          <w:lang w:eastAsia="pl-PL"/>
        </w:rPr>
        <w:t xml:space="preserve">nspektorowi </w:t>
      </w:r>
      <w:r w:rsidR="00732269">
        <w:rPr>
          <w:lang w:eastAsia="pl-PL"/>
        </w:rPr>
        <w:t>N</w:t>
      </w:r>
      <w:r w:rsidRPr="00DB0C78">
        <w:rPr>
          <w:lang w:eastAsia="pl-PL"/>
        </w:rPr>
        <w:t>adzoru.</w:t>
      </w:r>
    </w:p>
    <w:p w14:paraId="0F896680" w14:textId="77777777" w:rsidR="00117278" w:rsidRPr="00DB0C78" w:rsidRDefault="00117278" w:rsidP="0022159B">
      <w:pPr>
        <w:spacing w:line="276" w:lineRule="auto"/>
        <w:rPr>
          <w:lang w:eastAsia="pl-PL"/>
        </w:rPr>
      </w:pPr>
      <w:r w:rsidRPr="00DB0C78">
        <w:rPr>
          <w:lang w:eastAsia="pl-PL"/>
        </w:rPr>
        <w:t>Materiały posiadające atesty – ważne legitymacje mogą być badane w dowolnym czasie. Jeżeli zostanie stwierdzona niezgodność ich właściwości z Wymaganiami Zamawiającego, takie materiały zostaną odrzucone.</w:t>
      </w:r>
    </w:p>
    <w:p w14:paraId="252DFA2B" w14:textId="77777777" w:rsidR="00117278" w:rsidRPr="00DB0C78" w:rsidRDefault="00117278" w:rsidP="0022159B">
      <w:pPr>
        <w:spacing w:line="276" w:lineRule="auto"/>
        <w:rPr>
          <w:b/>
          <w:lang w:eastAsia="pl-PL"/>
        </w:rPr>
      </w:pPr>
      <w:bookmarkStart w:id="74" w:name="_Toc12097374"/>
      <w:bookmarkStart w:id="75" w:name="_Toc12758681"/>
      <w:bookmarkStart w:id="76" w:name="_Toc40160402"/>
      <w:bookmarkStart w:id="77" w:name="_Toc52172540"/>
      <w:bookmarkStart w:id="78" w:name="_Toc90193878"/>
      <w:bookmarkStart w:id="79" w:name="_Toc110325966"/>
      <w:bookmarkStart w:id="80" w:name="_Toc34797782"/>
    </w:p>
    <w:p w14:paraId="6FE309E7" w14:textId="4015D729" w:rsidR="00117278" w:rsidRPr="00DB0C78" w:rsidRDefault="00117278">
      <w:pPr>
        <w:pStyle w:val="Nagwek3"/>
        <w:numPr>
          <w:ilvl w:val="0"/>
          <w:numId w:val="33"/>
        </w:numPr>
        <w:spacing w:line="276" w:lineRule="auto"/>
        <w:ind w:left="0" w:hanging="11"/>
      </w:pPr>
      <w:bookmarkStart w:id="81" w:name="_Toc129351698"/>
      <w:r w:rsidRPr="00DB0C78">
        <w:t xml:space="preserve">Próby końcowe oraz </w:t>
      </w:r>
      <w:bookmarkEnd w:id="74"/>
      <w:bookmarkEnd w:id="75"/>
      <w:r w:rsidRPr="00DB0C78">
        <w:t>przejęcie przez Zamawiającego</w:t>
      </w:r>
      <w:bookmarkEnd w:id="76"/>
      <w:bookmarkEnd w:id="77"/>
      <w:bookmarkEnd w:id="78"/>
      <w:bookmarkEnd w:id="79"/>
      <w:bookmarkEnd w:id="81"/>
      <w:r w:rsidRPr="00DB0C78">
        <w:t xml:space="preserve"> </w:t>
      </w:r>
      <w:bookmarkStart w:id="82" w:name="_Toc12097375"/>
      <w:bookmarkStart w:id="83" w:name="_Toc12758682"/>
      <w:bookmarkStart w:id="84" w:name="_Toc12771735"/>
    </w:p>
    <w:p w14:paraId="73FFCB4A" w14:textId="77777777" w:rsidR="00117278" w:rsidRPr="00DB0C78" w:rsidRDefault="00117278" w:rsidP="0022159B">
      <w:pPr>
        <w:keepNext/>
        <w:spacing w:line="276" w:lineRule="auto"/>
        <w:outlineLvl w:val="2"/>
        <w:rPr>
          <w:rFonts w:eastAsia="Times New Roman" w:cs="Times New Roman"/>
          <w:b/>
          <w:lang w:eastAsia="pl-PL"/>
        </w:rPr>
      </w:pPr>
      <w:bookmarkStart w:id="85" w:name="_Toc40160406"/>
      <w:bookmarkStart w:id="86" w:name="_Toc52172544"/>
      <w:bookmarkStart w:id="87" w:name="_Toc90193882"/>
      <w:bookmarkStart w:id="88" w:name="_Toc110325969"/>
      <w:bookmarkEnd w:id="82"/>
      <w:bookmarkEnd w:id="83"/>
      <w:bookmarkEnd w:id="84"/>
    </w:p>
    <w:p w14:paraId="3726D723" w14:textId="77777777" w:rsidR="00117278" w:rsidRDefault="00117278">
      <w:pPr>
        <w:pStyle w:val="Nagwek4"/>
        <w:numPr>
          <w:ilvl w:val="1"/>
          <w:numId w:val="33"/>
        </w:numPr>
        <w:spacing w:line="276" w:lineRule="auto"/>
      </w:pPr>
      <w:bookmarkStart w:id="89" w:name="_Toc129351699"/>
      <w:r w:rsidRPr="00DB0C78">
        <w:t xml:space="preserve">Próby </w:t>
      </w:r>
      <w:bookmarkEnd w:id="85"/>
      <w:r w:rsidRPr="00DB0C78">
        <w:t>odbiorowe</w:t>
      </w:r>
      <w:bookmarkEnd w:id="86"/>
      <w:bookmarkEnd w:id="87"/>
      <w:bookmarkEnd w:id="88"/>
      <w:bookmarkEnd w:id="89"/>
      <w:r w:rsidRPr="00DB0C78">
        <w:t xml:space="preserve"> </w:t>
      </w:r>
    </w:p>
    <w:p w14:paraId="681819ED" w14:textId="77777777" w:rsidR="00117278" w:rsidRPr="00DB0C78" w:rsidRDefault="00117278" w:rsidP="0022159B">
      <w:pPr>
        <w:keepNext/>
        <w:spacing w:line="276" w:lineRule="auto"/>
        <w:outlineLvl w:val="2"/>
        <w:rPr>
          <w:rFonts w:eastAsia="Times New Roman" w:cs="Times New Roman"/>
          <w:b/>
          <w:lang w:eastAsia="pl-PL"/>
        </w:rPr>
      </w:pPr>
    </w:p>
    <w:p w14:paraId="7FA78C7C" w14:textId="77777777" w:rsidR="00117278" w:rsidRPr="00DB0C78" w:rsidRDefault="00117278" w:rsidP="0022159B">
      <w:pPr>
        <w:spacing w:line="276" w:lineRule="auto"/>
        <w:rPr>
          <w:lang w:eastAsia="pl-PL"/>
        </w:rPr>
      </w:pPr>
      <w:r w:rsidRPr="00DB0C78">
        <w:rPr>
          <w:lang w:eastAsia="pl-PL"/>
        </w:rPr>
        <w:t>Badania i próby odbiorowe powinny być wykonane przez Wykonawcę, zgodnie z wymogami umowy,  obowiązującymi normami i przepisami, w celu sprawdzenia prawidłowości wykonania oraz  przekazania obiektu do użytkowania.</w:t>
      </w:r>
    </w:p>
    <w:p w14:paraId="59C566C2" w14:textId="77777777" w:rsidR="00117278" w:rsidRPr="00DB0C78" w:rsidRDefault="00117278" w:rsidP="0022159B">
      <w:pPr>
        <w:spacing w:line="276" w:lineRule="auto"/>
        <w:rPr>
          <w:strike/>
          <w:lang w:eastAsia="pl-PL"/>
        </w:rPr>
      </w:pPr>
      <w:r w:rsidRPr="00DB0C78">
        <w:rPr>
          <w:lang w:eastAsia="pl-PL"/>
        </w:rPr>
        <w:t xml:space="preserve">Badania powinny obejmować odcinki kolektora poddane renowacji oraz wypełnienie przestrzeni międzyrurowej w komorach. </w:t>
      </w:r>
    </w:p>
    <w:p w14:paraId="0504081B" w14:textId="77777777" w:rsidR="00117278" w:rsidRPr="00DB0C78" w:rsidRDefault="00117278" w:rsidP="0022159B">
      <w:pPr>
        <w:spacing w:line="276" w:lineRule="auto"/>
        <w:rPr>
          <w:lang w:eastAsia="pl-PL"/>
        </w:rPr>
      </w:pPr>
      <w:r w:rsidRPr="00DB0C78">
        <w:rPr>
          <w:lang w:eastAsia="pl-PL"/>
        </w:rPr>
        <w:t xml:space="preserve">Na okres przeprowadzania prób Wykonawca winien zapewnić wszelkie materiały do ich przeprowadzenia. </w:t>
      </w:r>
    </w:p>
    <w:p w14:paraId="06B7AF4E" w14:textId="77777777" w:rsidR="00117278" w:rsidRPr="00DB0C78" w:rsidRDefault="00117278" w:rsidP="0022159B">
      <w:pPr>
        <w:spacing w:line="276" w:lineRule="auto"/>
        <w:rPr>
          <w:lang w:eastAsia="pl-PL"/>
        </w:rPr>
      </w:pPr>
      <w:r w:rsidRPr="00DB0C78">
        <w:rPr>
          <w:lang w:eastAsia="pl-PL"/>
        </w:rPr>
        <w:lastRenderedPageBreak/>
        <w:t xml:space="preserve">Koszty wykonania prób ponosi Wykonawca. </w:t>
      </w:r>
    </w:p>
    <w:p w14:paraId="066D0C7F" w14:textId="6584BC51" w:rsidR="00117278" w:rsidRDefault="00117278" w:rsidP="000E7929">
      <w:pPr>
        <w:spacing w:line="276" w:lineRule="auto"/>
        <w:rPr>
          <w:lang w:eastAsia="pl-PL"/>
        </w:rPr>
      </w:pPr>
      <w:r w:rsidRPr="00DB0C78">
        <w:rPr>
          <w:lang w:eastAsia="pl-PL"/>
        </w:rPr>
        <w:t xml:space="preserve">Wykonawca winien powiadomić </w:t>
      </w:r>
      <w:r w:rsidR="00905574">
        <w:rPr>
          <w:lang w:eastAsia="pl-PL"/>
        </w:rPr>
        <w:t>I</w:t>
      </w:r>
      <w:r w:rsidRPr="00DB0C78">
        <w:rPr>
          <w:lang w:eastAsia="pl-PL"/>
        </w:rPr>
        <w:t xml:space="preserve">nspektora </w:t>
      </w:r>
      <w:r w:rsidR="00905574">
        <w:rPr>
          <w:lang w:eastAsia="pl-PL"/>
        </w:rPr>
        <w:t>N</w:t>
      </w:r>
      <w:r w:rsidRPr="00DB0C78">
        <w:rPr>
          <w:lang w:eastAsia="pl-PL"/>
        </w:rPr>
        <w:t>adzoru o zamiarze rozpoczęcia prób 48 godz. przed ich planowanym  rozpoczęciem.</w:t>
      </w:r>
      <w:bookmarkStart w:id="90" w:name="_Toc110325970"/>
    </w:p>
    <w:p w14:paraId="5C0ECE30" w14:textId="77777777" w:rsidR="000E7929" w:rsidRPr="000E7929" w:rsidRDefault="000E7929" w:rsidP="000E7929">
      <w:pPr>
        <w:spacing w:line="276" w:lineRule="auto"/>
        <w:rPr>
          <w:lang w:eastAsia="pl-PL"/>
        </w:rPr>
      </w:pPr>
    </w:p>
    <w:p w14:paraId="2B6C44C8" w14:textId="42437383" w:rsidR="00117278" w:rsidRDefault="00117278">
      <w:pPr>
        <w:pStyle w:val="Nagwek4"/>
        <w:numPr>
          <w:ilvl w:val="1"/>
          <w:numId w:val="33"/>
        </w:numPr>
        <w:spacing w:line="276" w:lineRule="auto"/>
      </w:pPr>
      <w:bookmarkStart w:id="91" w:name="_Toc129351700"/>
      <w:r w:rsidRPr="000B2D83">
        <w:t>Wyniki prób</w:t>
      </w:r>
      <w:bookmarkEnd w:id="90"/>
      <w:bookmarkEnd w:id="91"/>
    </w:p>
    <w:p w14:paraId="30B336D1" w14:textId="77777777" w:rsidR="000E7929" w:rsidRPr="000E7929" w:rsidRDefault="000E7929" w:rsidP="000E7929">
      <w:pPr>
        <w:rPr>
          <w:lang w:eastAsia="pl-PL"/>
        </w:rPr>
      </w:pPr>
    </w:p>
    <w:p w14:paraId="73976693" w14:textId="79CE3754" w:rsidR="00117278" w:rsidRPr="00DB0C78" w:rsidRDefault="00117278" w:rsidP="0022159B">
      <w:pPr>
        <w:spacing w:line="276" w:lineRule="auto"/>
        <w:rPr>
          <w:b/>
          <w:bCs/>
          <w:lang w:eastAsia="pl-PL"/>
        </w:rPr>
      </w:pPr>
      <w:r w:rsidRPr="00DB0C78">
        <w:rPr>
          <w:lang w:eastAsia="pl-PL"/>
        </w:rPr>
        <w:t xml:space="preserve">Wyniki Prób będą zestawione i ocenione przez Wykonawcę, który przygotuje szczegółowy raport oraz inne dokumenty powykonawcze i przedłoży </w:t>
      </w:r>
      <w:r w:rsidR="00905574">
        <w:rPr>
          <w:lang w:eastAsia="pl-PL"/>
        </w:rPr>
        <w:t>I</w:t>
      </w:r>
      <w:r w:rsidRPr="00DB0C78">
        <w:rPr>
          <w:lang w:eastAsia="pl-PL"/>
        </w:rPr>
        <w:t xml:space="preserve">nspektorowi </w:t>
      </w:r>
      <w:r w:rsidR="00905574">
        <w:rPr>
          <w:lang w:eastAsia="pl-PL"/>
        </w:rPr>
        <w:t>N</w:t>
      </w:r>
      <w:r w:rsidRPr="00DB0C78">
        <w:rPr>
          <w:lang w:eastAsia="pl-PL"/>
        </w:rPr>
        <w:t>adzoru do zatwierdzenia.</w:t>
      </w:r>
    </w:p>
    <w:p w14:paraId="1246FEE8" w14:textId="77777777" w:rsidR="00117278" w:rsidRPr="00DB0C78" w:rsidRDefault="00117278" w:rsidP="0022159B">
      <w:pPr>
        <w:keepNext/>
        <w:spacing w:line="276" w:lineRule="auto"/>
        <w:outlineLvl w:val="2"/>
        <w:rPr>
          <w:rFonts w:eastAsia="Times New Roman" w:cs="Times New Roman"/>
          <w:b/>
          <w:lang w:eastAsia="pl-PL"/>
        </w:rPr>
      </w:pPr>
      <w:bookmarkStart w:id="92" w:name="_Toc40160412"/>
      <w:bookmarkStart w:id="93" w:name="_Toc52172549"/>
      <w:bookmarkStart w:id="94" w:name="_Toc90193887"/>
      <w:bookmarkStart w:id="95" w:name="_Toc110325971"/>
    </w:p>
    <w:p w14:paraId="48ADB42A" w14:textId="77777777" w:rsidR="00117278" w:rsidRDefault="00117278">
      <w:pPr>
        <w:pStyle w:val="Nagwek4"/>
        <w:numPr>
          <w:ilvl w:val="1"/>
          <w:numId w:val="33"/>
        </w:numPr>
        <w:spacing w:line="276" w:lineRule="auto"/>
      </w:pPr>
      <w:bookmarkStart w:id="96" w:name="_Toc129351701"/>
      <w:r w:rsidRPr="00DB0C78">
        <w:t>Konsekwencje nie spełnienia wymagań</w:t>
      </w:r>
      <w:bookmarkEnd w:id="92"/>
      <w:bookmarkEnd w:id="93"/>
      <w:bookmarkEnd w:id="94"/>
      <w:bookmarkEnd w:id="95"/>
      <w:bookmarkEnd w:id="96"/>
    </w:p>
    <w:p w14:paraId="4AE59DB4" w14:textId="77777777" w:rsidR="00117278" w:rsidRPr="00DB0C78" w:rsidRDefault="00117278" w:rsidP="0022159B">
      <w:pPr>
        <w:keepNext/>
        <w:spacing w:line="276" w:lineRule="auto"/>
        <w:outlineLvl w:val="2"/>
        <w:rPr>
          <w:rFonts w:eastAsia="Times New Roman" w:cs="Times New Roman"/>
          <w:b/>
          <w:lang w:eastAsia="pl-PL"/>
        </w:rPr>
      </w:pPr>
    </w:p>
    <w:p w14:paraId="65DFD230" w14:textId="77B5B7CC" w:rsidR="00117278" w:rsidRPr="00DB0C78" w:rsidRDefault="00117278" w:rsidP="0022159B">
      <w:pPr>
        <w:spacing w:line="276" w:lineRule="auto"/>
        <w:rPr>
          <w:lang w:eastAsia="pl-PL"/>
        </w:rPr>
      </w:pPr>
      <w:r w:rsidRPr="00DB0C78">
        <w:rPr>
          <w:lang w:eastAsia="pl-PL"/>
        </w:rPr>
        <w:t xml:space="preserve">Jeśli wyniki którejś z prób nie będą spełniać Wymagań Zamawiającego, Wykonawca powinien, pod warunkiem uzyskania zgody </w:t>
      </w:r>
      <w:r w:rsidR="00905574">
        <w:rPr>
          <w:lang w:eastAsia="pl-PL"/>
        </w:rPr>
        <w:t>I</w:t>
      </w:r>
      <w:r w:rsidRPr="00DB0C78">
        <w:rPr>
          <w:lang w:eastAsia="pl-PL"/>
        </w:rPr>
        <w:t xml:space="preserve">nspektora </w:t>
      </w:r>
      <w:r w:rsidR="00905574">
        <w:rPr>
          <w:lang w:eastAsia="pl-PL"/>
        </w:rPr>
        <w:t>N</w:t>
      </w:r>
      <w:r w:rsidRPr="00DB0C78">
        <w:rPr>
          <w:lang w:eastAsia="pl-PL"/>
        </w:rPr>
        <w:t xml:space="preserve">adzoru, wykonać odpowiednie poprawki i powtórzyć próbę do uzyskania akceptacji inspektora nadzoru. </w:t>
      </w:r>
    </w:p>
    <w:bookmarkEnd w:id="80"/>
    <w:p w14:paraId="568F666F" w14:textId="77777777" w:rsidR="00117278" w:rsidRPr="00DB0C78" w:rsidRDefault="00117278" w:rsidP="0022159B">
      <w:pPr>
        <w:spacing w:line="276" w:lineRule="auto"/>
        <w:rPr>
          <w:rFonts w:eastAsia="Times New Roman" w:cs="Times New Roman"/>
          <w:lang w:eastAsia="pl-PL"/>
        </w:rPr>
      </w:pPr>
    </w:p>
    <w:p w14:paraId="565998D9" w14:textId="77777777" w:rsidR="00117278" w:rsidRPr="00DB0C78" w:rsidRDefault="00117278">
      <w:pPr>
        <w:pStyle w:val="Nagwek3"/>
        <w:numPr>
          <w:ilvl w:val="0"/>
          <w:numId w:val="33"/>
        </w:numPr>
        <w:spacing w:line="276" w:lineRule="auto"/>
      </w:pPr>
      <w:bookmarkStart w:id="97" w:name="_Toc34797783"/>
      <w:bookmarkStart w:id="98" w:name="_Toc110325977"/>
      <w:bookmarkStart w:id="99" w:name="_Toc129351702"/>
      <w:r w:rsidRPr="00DB0C78">
        <w:t>Podstawa płatności</w:t>
      </w:r>
      <w:bookmarkStart w:id="100" w:name="_Toc110325978"/>
      <w:bookmarkEnd w:id="97"/>
      <w:bookmarkEnd w:id="98"/>
      <w:bookmarkEnd w:id="99"/>
    </w:p>
    <w:p w14:paraId="4649A595" w14:textId="77777777" w:rsidR="00117278" w:rsidRPr="00DB0C78" w:rsidRDefault="00117278" w:rsidP="0022159B">
      <w:pPr>
        <w:keepNext/>
        <w:spacing w:line="276" w:lineRule="auto"/>
        <w:outlineLvl w:val="2"/>
        <w:rPr>
          <w:rFonts w:eastAsia="Times New Roman" w:cs="Times New Roman"/>
          <w:b/>
          <w:lang w:eastAsia="pl-PL"/>
        </w:rPr>
      </w:pPr>
    </w:p>
    <w:p w14:paraId="12621C6C" w14:textId="77777777" w:rsidR="00117278" w:rsidRDefault="00117278">
      <w:pPr>
        <w:pStyle w:val="Nagwek4"/>
        <w:numPr>
          <w:ilvl w:val="1"/>
          <w:numId w:val="33"/>
        </w:numPr>
        <w:spacing w:line="276" w:lineRule="auto"/>
      </w:pPr>
      <w:bookmarkStart w:id="101" w:name="_Toc129351703"/>
      <w:r w:rsidRPr="00DB0C78">
        <w:t>Ustalenia ogólne</w:t>
      </w:r>
      <w:bookmarkStart w:id="102" w:name="_Toc110325979"/>
      <w:bookmarkEnd w:id="100"/>
      <w:bookmarkEnd w:id="101"/>
    </w:p>
    <w:p w14:paraId="58E92629" w14:textId="77777777" w:rsidR="00117278" w:rsidRPr="00DB0C78" w:rsidRDefault="00117278" w:rsidP="0022159B">
      <w:pPr>
        <w:keepNext/>
        <w:spacing w:line="276" w:lineRule="auto"/>
        <w:outlineLvl w:val="2"/>
        <w:rPr>
          <w:rFonts w:eastAsia="Times New Roman" w:cs="Times New Roman"/>
          <w:b/>
          <w:lang w:eastAsia="pl-PL"/>
        </w:rPr>
      </w:pPr>
    </w:p>
    <w:p w14:paraId="0369E550" w14:textId="77777777" w:rsidR="00117278" w:rsidRPr="00DB0C78" w:rsidRDefault="00117278" w:rsidP="0022159B">
      <w:pPr>
        <w:spacing w:line="276" w:lineRule="auto"/>
        <w:rPr>
          <w:lang w:eastAsia="pl-PL"/>
        </w:rPr>
      </w:pPr>
      <w:r w:rsidRPr="00DB0C78">
        <w:rPr>
          <w:lang w:eastAsia="pl-PL"/>
        </w:rPr>
        <w:t>Podstawą płatności będą ceny jednostkowe podane w tabeli „Wykaz cen” oraz ilości wykonanych jednostek.</w:t>
      </w:r>
    </w:p>
    <w:p w14:paraId="108EEF8E" w14:textId="77777777" w:rsidR="00117278" w:rsidRPr="00DB0C78" w:rsidRDefault="00117278" w:rsidP="0022159B">
      <w:pPr>
        <w:spacing w:line="276" w:lineRule="auto"/>
        <w:rPr>
          <w:b/>
          <w:lang w:eastAsia="pl-PL"/>
        </w:rPr>
      </w:pPr>
    </w:p>
    <w:p w14:paraId="5688C49F" w14:textId="77777777" w:rsidR="00117278" w:rsidRDefault="00117278">
      <w:pPr>
        <w:pStyle w:val="Nagwek4"/>
        <w:numPr>
          <w:ilvl w:val="1"/>
          <w:numId w:val="33"/>
        </w:numPr>
        <w:spacing w:line="276" w:lineRule="auto"/>
      </w:pPr>
      <w:bookmarkStart w:id="103" w:name="_Toc129351704"/>
      <w:r w:rsidRPr="00DB0C78">
        <w:t>Cena elementu Robót</w:t>
      </w:r>
      <w:bookmarkEnd w:id="102"/>
      <w:bookmarkEnd w:id="103"/>
    </w:p>
    <w:p w14:paraId="57EBDDC7" w14:textId="77777777" w:rsidR="00117278" w:rsidRPr="00DB0C78" w:rsidRDefault="00117278" w:rsidP="0022159B">
      <w:pPr>
        <w:spacing w:line="276" w:lineRule="auto"/>
        <w:rPr>
          <w:rFonts w:eastAsia="Times New Roman" w:cs="Times New Roman"/>
          <w:b/>
          <w:bCs/>
          <w:lang w:eastAsia="pl-PL"/>
        </w:rPr>
      </w:pPr>
    </w:p>
    <w:p w14:paraId="0EA80937" w14:textId="77777777" w:rsidR="00117278" w:rsidRPr="00DB0C78" w:rsidRDefault="00117278" w:rsidP="0022159B">
      <w:pPr>
        <w:spacing w:line="276" w:lineRule="auto"/>
        <w:rPr>
          <w:lang w:eastAsia="pl-PL"/>
        </w:rPr>
      </w:pPr>
      <w:r w:rsidRPr="003D490C">
        <w:rPr>
          <w:lang w:eastAsia="pl-PL"/>
        </w:rPr>
        <w:t>Cena  kolektora, poddawanego renowacji</w:t>
      </w:r>
      <w:r w:rsidRPr="00DB0C78">
        <w:rPr>
          <w:lang w:eastAsia="pl-PL"/>
        </w:rPr>
        <w:t xml:space="preserve"> będzie uwzględniać wszystkie czynności, wymagania i badania składające się na jej wykonanie, określone dla tej Roboty w ST.</w:t>
      </w:r>
    </w:p>
    <w:p w14:paraId="5F76485D" w14:textId="77777777" w:rsidR="00117278" w:rsidRPr="00DB0C78" w:rsidRDefault="00117278" w:rsidP="0022159B">
      <w:pPr>
        <w:spacing w:line="276" w:lineRule="auto"/>
        <w:rPr>
          <w:lang w:eastAsia="pl-PL"/>
        </w:rPr>
      </w:pPr>
      <w:r w:rsidRPr="00DB0C78">
        <w:rPr>
          <w:lang w:eastAsia="pl-PL"/>
        </w:rPr>
        <w:t>Cena powinna uwzględniać również:</w:t>
      </w:r>
    </w:p>
    <w:p w14:paraId="57C2F944" w14:textId="77777777" w:rsidR="00117278" w:rsidRPr="00DB0C78" w:rsidRDefault="00117278">
      <w:pPr>
        <w:numPr>
          <w:ilvl w:val="0"/>
          <w:numId w:val="5"/>
        </w:numPr>
        <w:spacing w:line="276" w:lineRule="auto"/>
        <w:ind w:left="360"/>
        <w:rPr>
          <w:rFonts w:eastAsia="Times New Roman" w:cs="Times New Roman"/>
          <w:lang w:eastAsia="pl-PL"/>
        </w:rPr>
      </w:pPr>
      <w:r w:rsidRPr="00DB0C78">
        <w:rPr>
          <w:rFonts w:eastAsia="Times New Roman" w:cs="Times New Roman"/>
          <w:lang w:eastAsia="pl-PL"/>
        </w:rPr>
        <w:t>robociznę bezpośrednią,</w:t>
      </w:r>
    </w:p>
    <w:p w14:paraId="6DE18B9A" w14:textId="77777777" w:rsidR="00117278" w:rsidRPr="00DB0C78" w:rsidRDefault="00117278">
      <w:pPr>
        <w:numPr>
          <w:ilvl w:val="0"/>
          <w:numId w:val="5"/>
        </w:numPr>
        <w:spacing w:line="276" w:lineRule="auto"/>
        <w:ind w:left="360"/>
        <w:rPr>
          <w:rFonts w:eastAsia="Times New Roman" w:cs="Times New Roman"/>
          <w:lang w:eastAsia="pl-PL"/>
        </w:rPr>
      </w:pPr>
      <w:r w:rsidRPr="00DB0C78">
        <w:rPr>
          <w:rFonts w:eastAsia="Times New Roman" w:cs="Times New Roman"/>
          <w:lang w:eastAsia="pl-PL"/>
        </w:rPr>
        <w:t>wartość użytych materiałów dostarczanych przez Wykonawcę wraz z kosztami ich zakupu,</w:t>
      </w:r>
    </w:p>
    <w:p w14:paraId="00B5945A" w14:textId="77777777" w:rsidR="00117278" w:rsidRPr="00DB0C78" w:rsidRDefault="00117278">
      <w:pPr>
        <w:numPr>
          <w:ilvl w:val="0"/>
          <w:numId w:val="5"/>
        </w:numPr>
        <w:spacing w:line="276" w:lineRule="auto"/>
        <w:ind w:left="360"/>
        <w:rPr>
          <w:rFonts w:eastAsia="Times New Roman" w:cs="Times New Roman"/>
          <w:lang w:eastAsia="pl-PL"/>
        </w:rPr>
      </w:pPr>
      <w:r w:rsidRPr="00DB0C78">
        <w:rPr>
          <w:rFonts w:eastAsia="Times New Roman" w:cs="Times New Roman"/>
          <w:lang w:eastAsia="pl-PL"/>
        </w:rPr>
        <w:t>wartość pracy sprzętu wraz z ich kosztami (sprowadzenie sprzętu na Teren Budowy i z powrotem, montaż i demontaż na stanowisku pracy),</w:t>
      </w:r>
    </w:p>
    <w:p w14:paraId="5108E87B" w14:textId="77777777" w:rsidR="00117278" w:rsidRPr="00DB0C78" w:rsidRDefault="00117278">
      <w:pPr>
        <w:numPr>
          <w:ilvl w:val="0"/>
          <w:numId w:val="5"/>
        </w:numPr>
        <w:spacing w:line="276" w:lineRule="auto"/>
        <w:ind w:left="360"/>
        <w:rPr>
          <w:rFonts w:eastAsia="Times New Roman" w:cs="Times New Roman"/>
          <w:lang w:eastAsia="pl-PL"/>
        </w:rPr>
      </w:pPr>
      <w:r w:rsidRPr="00DB0C78">
        <w:rPr>
          <w:rFonts w:eastAsia="Times New Roman" w:cs="Times New Roman"/>
          <w:lang w:eastAsia="pl-PL"/>
        </w:rPr>
        <w:t xml:space="preserve">koszty pośrednie, w skład których wchodzą: płace personelu i kierownictwa budowy, pracowników nadzoru, koszty urządzenia i eksploatacji zaplecza budowy (w tym doprowadzenie energii i wody, budowa dróg dojazdowych itp.), koszty dotyczące oznakowania robót, wydatki dotyczące BHP, usługi obce na rzecz budowy, ekspertyzy dotyczące  wykonanych robót, ubezpieczenia i koszty zarządu przedsiębiorstwa Wykonawcy,  </w:t>
      </w:r>
    </w:p>
    <w:p w14:paraId="5DCBA1D5" w14:textId="77777777" w:rsidR="00117278" w:rsidRPr="00DB0C78" w:rsidRDefault="00117278">
      <w:pPr>
        <w:numPr>
          <w:ilvl w:val="0"/>
          <w:numId w:val="5"/>
        </w:numPr>
        <w:tabs>
          <w:tab w:val="left" w:pos="426"/>
        </w:tabs>
        <w:spacing w:line="276" w:lineRule="auto"/>
        <w:ind w:left="360"/>
        <w:rPr>
          <w:rFonts w:eastAsia="Times New Roman" w:cs="Times New Roman"/>
          <w:lang w:eastAsia="pl-PL"/>
        </w:rPr>
      </w:pPr>
      <w:r w:rsidRPr="00DB0C78">
        <w:rPr>
          <w:rFonts w:eastAsia="Times New Roman" w:cs="Times New Roman"/>
          <w:lang w:eastAsia="pl-PL"/>
        </w:rPr>
        <w:lastRenderedPageBreak/>
        <w:t>zysk kalkulacyjny zawierający ryzyko Wykonawcy z tytułu innych wydatków mogących wystąpić w czasie realizacji Robót i w okresie gwarancyjnym,</w:t>
      </w:r>
    </w:p>
    <w:p w14:paraId="680C43F0" w14:textId="77777777" w:rsidR="00117278" w:rsidRPr="00DB0C78" w:rsidRDefault="00117278">
      <w:pPr>
        <w:numPr>
          <w:ilvl w:val="0"/>
          <w:numId w:val="5"/>
        </w:numPr>
        <w:tabs>
          <w:tab w:val="left" w:pos="426"/>
        </w:tabs>
        <w:spacing w:line="276" w:lineRule="auto"/>
        <w:ind w:left="360"/>
        <w:rPr>
          <w:rFonts w:eastAsia="Times New Roman" w:cs="Times New Roman"/>
          <w:lang w:eastAsia="pl-PL"/>
        </w:rPr>
      </w:pPr>
      <w:r w:rsidRPr="00DB0C78">
        <w:rPr>
          <w:rFonts w:eastAsia="Times New Roman" w:cs="Times New Roman"/>
          <w:lang w:eastAsia="pl-PL"/>
        </w:rPr>
        <w:t>podatki obliczane zgodnie z obowiązującymi przepisami.</w:t>
      </w:r>
    </w:p>
    <w:p w14:paraId="39974D0B"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prace pomiarowe i pomocnicze,</w:t>
      </w:r>
    </w:p>
    <w:p w14:paraId="7C736653" w14:textId="77777777" w:rsidR="00117278" w:rsidRPr="00DB0C78" w:rsidRDefault="00117278" w:rsidP="0022159B">
      <w:pPr>
        <w:tabs>
          <w:tab w:val="left" w:pos="426"/>
          <w:tab w:val="left" w:pos="567"/>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inspekcja telewizyjna przedwykonawcza,</w:t>
      </w:r>
    </w:p>
    <w:p w14:paraId="72297B5B" w14:textId="77777777" w:rsidR="00117278" w:rsidRPr="00DB0C78" w:rsidRDefault="00117278" w:rsidP="0022159B">
      <w:pPr>
        <w:tabs>
          <w:tab w:val="left" w:pos="426"/>
          <w:tab w:val="left" w:pos="540"/>
          <w:tab w:val="num" w:pos="792"/>
        </w:tabs>
        <w:spacing w:line="276" w:lineRule="auto"/>
        <w:rPr>
          <w:rFonts w:eastAsia="Times New Roman" w:cs="Times New Roman"/>
          <w:color w:val="000000"/>
          <w:lang w:eastAsia="pl-PL"/>
        </w:rPr>
      </w:pPr>
      <w:r w:rsidRPr="00DB0C78">
        <w:rPr>
          <w:rFonts w:eastAsia="Times New Roman" w:cs="Times New Roman"/>
          <w:lang w:eastAsia="pl-PL"/>
        </w:rPr>
        <w:t>-</w:t>
      </w:r>
      <w:r w:rsidRPr="00DB0C78">
        <w:rPr>
          <w:rFonts w:eastAsia="Times New Roman" w:cs="Times New Roman"/>
          <w:lang w:eastAsia="pl-PL"/>
        </w:rPr>
        <w:tab/>
        <w:t xml:space="preserve">czyszczenie kanału i komór,  </w:t>
      </w:r>
    </w:p>
    <w:p w14:paraId="3C6E3FFB"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niezbędne roboty remontowe w kanale przed wprowadzeniem wykładziny,</w:t>
      </w:r>
    </w:p>
    <w:p w14:paraId="6C9945A4"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instalacja rękawa,</w:t>
      </w:r>
    </w:p>
    <w:p w14:paraId="4F118D07"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utwardzenie rękawa,</w:t>
      </w:r>
    </w:p>
    <w:p w14:paraId="6F5C2779"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wykonanie uszczelnienia przestrzeni międzyrurowej w studniach</w:t>
      </w:r>
    </w:p>
    <w:p w14:paraId="3D63364F"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pompowanie ścieków,</w:t>
      </w:r>
    </w:p>
    <w:p w14:paraId="2227372A"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blokowania kolektora,</w:t>
      </w:r>
    </w:p>
    <w:p w14:paraId="557BFE27"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 xml:space="preserve">wykonania by-pasa, </w:t>
      </w:r>
    </w:p>
    <w:p w14:paraId="10D20B57"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inspekcja telewizyjna powykonawcza,</w:t>
      </w:r>
    </w:p>
    <w:p w14:paraId="6509D508" w14:textId="77777777" w:rsidR="00117278" w:rsidRPr="00DB0C78" w:rsidRDefault="00117278" w:rsidP="0022159B">
      <w:pPr>
        <w:tabs>
          <w:tab w:val="left" w:pos="426"/>
          <w:tab w:val="left" w:pos="540"/>
          <w:tab w:val="num" w:pos="709"/>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uszczelnienie i renowację kinet,</w:t>
      </w:r>
    </w:p>
    <w:p w14:paraId="453E783C"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transport wewnętrzny w obrębie budowy,</w:t>
      </w:r>
    </w:p>
    <w:p w14:paraId="089777F5" w14:textId="77777777" w:rsidR="00117278" w:rsidRPr="00DB0C78" w:rsidRDefault="00117278" w:rsidP="0022159B">
      <w:pPr>
        <w:tabs>
          <w:tab w:val="left" w:pos="426"/>
          <w:tab w:val="left" w:pos="540"/>
          <w:tab w:val="num" w:pos="792"/>
        </w:tabs>
        <w:spacing w:line="276" w:lineRule="auto"/>
        <w:ind w:right="-144"/>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utrzymanie nawierzchni dróg tymczasowych w okresie ich eksploatacji,</w:t>
      </w:r>
    </w:p>
    <w:p w14:paraId="35E1A388"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przeprowadzenie niezbędnych pomiarów i badań,</w:t>
      </w:r>
    </w:p>
    <w:p w14:paraId="2C4B74B8"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uporządkowanie miejsca prowadzenia robót,</w:t>
      </w:r>
    </w:p>
    <w:p w14:paraId="65C9884A" w14:textId="77777777" w:rsidR="00117278" w:rsidRPr="00DB0C78" w:rsidRDefault="00117278">
      <w:pPr>
        <w:pStyle w:val="Akapitzlist"/>
        <w:numPr>
          <w:ilvl w:val="0"/>
          <w:numId w:val="15"/>
        </w:numPr>
        <w:tabs>
          <w:tab w:val="left" w:pos="426"/>
          <w:tab w:val="left" w:pos="540"/>
          <w:tab w:val="num" w:pos="792"/>
        </w:tabs>
        <w:spacing w:line="276" w:lineRule="auto"/>
        <w:ind w:hanging="720"/>
        <w:rPr>
          <w:rFonts w:eastAsia="Times New Roman" w:cs="Times New Roman"/>
          <w:lang w:eastAsia="pl-PL"/>
        </w:rPr>
      </w:pPr>
      <w:r w:rsidRPr="00DB0C78">
        <w:rPr>
          <w:rFonts w:eastAsia="Times New Roman" w:cs="Times New Roman"/>
          <w:lang w:eastAsia="pl-PL"/>
        </w:rPr>
        <w:t>opracowanie i wdrożenie projektu organizacji ruchu,</w:t>
      </w:r>
    </w:p>
    <w:p w14:paraId="7F7E69BA" w14:textId="77777777" w:rsidR="00117278" w:rsidRPr="00DB0C78" w:rsidRDefault="00117278">
      <w:pPr>
        <w:pStyle w:val="Akapitzlist"/>
        <w:numPr>
          <w:ilvl w:val="0"/>
          <w:numId w:val="15"/>
        </w:numPr>
        <w:tabs>
          <w:tab w:val="num" w:pos="426"/>
          <w:tab w:val="left" w:pos="540"/>
        </w:tabs>
        <w:spacing w:line="276" w:lineRule="auto"/>
        <w:ind w:left="426" w:hanging="426"/>
        <w:rPr>
          <w:rFonts w:eastAsia="Times New Roman" w:cs="Times New Roman"/>
          <w:lang w:eastAsia="pl-PL"/>
        </w:rPr>
      </w:pPr>
      <w:r w:rsidRPr="00DB0C78">
        <w:rPr>
          <w:rFonts w:eastAsia="Times New Roman" w:cs="Times New Roman"/>
          <w:lang w:eastAsia="pl-PL"/>
        </w:rPr>
        <w:t>opracowanie projektu  tymczasowego przewodu tłocznego i zrealizowanie na jego podstawie robót,</w:t>
      </w:r>
    </w:p>
    <w:p w14:paraId="2FAB0586" w14:textId="77777777" w:rsidR="00117278" w:rsidRPr="00DB0C78" w:rsidRDefault="00117278">
      <w:pPr>
        <w:pStyle w:val="Akapitzlist"/>
        <w:numPr>
          <w:ilvl w:val="0"/>
          <w:numId w:val="15"/>
        </w:numPr>
        <w:tabs>
          <w:tab w:val="num" w:pos="426"/>
          <w:tab w:val="left" w:pos="540"/>
        </w:tabs>
        <w:spacing w:line="276" w:lineRule="auto"/>
        <w:ind w:left="426" w:hanging="426"/>
        <w:rPr>
          <w:rFonts w:eastAsia="Times New Roman" w:cs="Times New Roman"/>
          <w:lang w:eastAsia="pl-PL"/>
        </w:rPr>
      </w:pPr>
      <w:r w:rsidRPr="00DB0C78">
        <w:rPr>
          <w:rFonts w:eastAsia="Times New Roman" w:cs="Times New Roman"/>
          <w:lang w:eastAsia="pl-PL"/>
        </w:rPr>
        <w:t>koszty zajęcia pasa drogowego wyliczonego przez ZDMiKP w Bydgoszczy, zgodnie z Uchwałą Rady Miasta z dnia 23.11.2011r nr VIII/318/2011 z późniejszymi zmianami, ponosi Wykonawca,</w:t>
      </w:r>
    </w:p>
    <w:p w14:paraId="4EFFB062" w14:textId="77777777" w:rsidR="00117278" w:rsidRPr="00DB0C78" w:rsidRDefault="00117278">
      <w:pPr>
        <w:pStyle w:val="Akapitzlist"/>
        <w:numPr>
          <w:ilvl w:val="0"/>
          <w:numId w:val="15"/>
        </w:numPr>
        <w:tabs>
          <w:tab w:val="num" w:pos="426"/>
          <w:tab w:val="left" w:pos="540"/>
        </w:tabs>
        <w:spacing w:line="276" w:lineRule="auto"/>
        <w:ind w:left="426" w:hanging="426"/>
        <w:rPr>
          <w:rFonts w:eastAsia="Times New Roman" w:cs="Times New Roman"/>
          <w:lang w:eastAsia="pl-PL"/>
        </w:rPr>
      </w:pPr>
      <w:r w:rsidRPr="00DB0C78">
        <w:rPr>
          <w:rFonts w:eastAsia="Times New Roman" w:cs="Times New Roman"/>
          <w:color w:val="000000"/>
          <w:lang w:eastAsia="pl-PL"/>
        </w:rPr>
        <w:t>koszty zajęcia innych terenów, których zajęcie będzie niezbędne do zrealizowania niniejszej inwestycji.</w:t>
      </w:r>
    </w:p>
    <w:p w14:paraId="421E7D1D" w14:textId="77777777" w:rsidR="00117278" w:rsidRDefault="00117278" w:rsidP="0022159B">
      <w:pPr>
        <w:spacing w:after="240" w:line="276" w:lineRule="auto"/>
        <w:rPr>
          <w:rFonts w:eastAsia="Times New Roman" w:cs="Times New Roman"/>
          <w:lang w:eastAsia="pl-PL"/>
        </w:rPr>
      </w:pPr>
      <w:r w:rsidRPr="00DB0C78">
        <w:rPr>
          <w:rFonts w:eastAsia="Times New Roman" w:cs="Times New Roman"/>
          <w:lang w:eastAsia="pl-PL"/>
        </w:rPr>
        <w:t>Ceny jednostkowe podane przez Wykonawcę w Wykazie Cen są ostateczne.</w:t>
      </w:r>
    </w:p>
    <w:p w14:paraId="2B33983E" w14:textId="77777777" w:rsidR="00117278" w:rsidRPr="00DB0C78" w:rsidRDefault="00117278" w:rsidP="0022159B">
      <w:pPr>
        <w:pStyle w:val="Nagwek1"/>
        <w:spacing w:line="276" w:lineRule="auto"/>
      </w:pPr>
      <w:bookmarkStart w:id="104" w:name="_Toc129351705"/>
      <w:r w:rsidRPr="00DB0C78">
        <w:t>A. 2    OPIS WYMAGAŃ ZAMAWIAJĄCEGO</w:t>
      </w:r>
      <w:bookmarkEnd w:id="104"/>
    </w:p>
    <w:p w14:paraId="75643CBD" w14:textId="77777777" w:rsidR="00117278" w:rsidRPr="00DB0C78" w:rsidRDefault="00117278" w:rsidP="0022159B">
      <w:pPr>
        <w:spacing w:line="276" w:lineRule="auto"/>
        <w:rPr>
          <w:rFonts w:eastAsia="Times New Roman" w:cs="Times New Roman"/>
          <w:szCs w:val="20"/>
          <w:lang w:eastAsia="pl-PL"/>
        </w:rPr>
      </w:pPr>
    </w:p>
    <w:p w14:paraId="217B2409" w14:textId="77777777" w:rsidR="00117278" w:rsidRPr="000B2D83" w:rsidRDefault="00117278">
      <w:pPr>
        <w:pStyle w:val="Nagwek3"/>
        <w:numPr>
          <w:ilvl w:val="0"/>
          <w:numId w:val="29"/>
        </w:numPr>
        <w:spacing w:line="276" w:lineRule="auto"/>
      </w:pPr>
      <w:bookmarkStart w:id="105" w:name="_Toc129351706"/>
      <w:r w:rsidRPr="000B2D83">
        <w:t>Wstęp</w:t>
      </w:r>
      <w:bookmarkEnd w:id="105"/>
      <w:r w:rsidRPr="000B2D83">
        <w:t xml:space="preserve"> </w:t>
      </w:r>
    </w:p>
    <w:p w14:paraId="0C222D09" w14:textId="77777777" w:rsidR="00117278" w:rsidRPr="00C4688B" w:rsidRDefault="00117278" w:rsidP="0022159B">
      <w:pPr>
        <w:pStyle w:val="Akapitzlist"/>
        <w:keepNext/>
        <w:spacing w:line="276" w:lineRule="auto"/>
        <w:outlineLvl w:val="0"/>
        <w:rPr>
          <w:rFonts w:eastAsia="Times New Roman" w:cs="Times New Roman"/>
          <w:b/>
          <w:szCs w:val="24"/>
          <w:u w:val="single"/>
          <w:lang w:eastAsia="pl-PL"/>
        </w:rPr>
      </w:pPr>
    </w:p>
    <w:bookmarkEnd w:id="13"/>
    <w:p w14:paraId="16267BDA" w14:textId="0AE462C4" w:rsidR="00117278" w:rsidRPr="00DB0C78" w:rsidRDefault="00117278" w:rsidP="0022159B">
      <w:pPr>
        <w:spacing w:line="276" w:lineRule="auto"/>
        <w:rPr>
          <w:lang w:eastAsia="pl-PL"/>
        </w:rPr>
      </w:pPr>
      <w:r w:rsidRPr="00DB0C78">
        <w:rPr>
          <w:lang w:eastAsia="pl-PL"/>
        </w:rPr>
        <w:t>Wymagania Zamawiającego zawierają informacje oraz wymagania dotyczące wykonania i odbioru robót technologicznych związanych z renowacją kolektora sanitarnego w ul.</w:t>
      </w:r>
      <w:r w:rsidR="00732269" w:rsidRPr="00732269">
        <w:rPr>
          <w:rStyle w:val="Pogrubienie"/>
        </w:rPr>
        <w:t xml:space="preserve"> </w:t>
      </w:r>
      <w:r w:rsidR="00FD5E4A">
        <w:rPr>
          <w:rStyle w:val="Pogrubienie"/>
          <w:b w:val="0"/>
          <w:bCs w:val="0"/>
        </w:rPr>
        <w:t>Kraszewskiego, Sucha, Cechowa (zlewnia), Thommee, Przybory</w:t>
      </w:r>
      <w:r w:rsidR="00732269" w:rsidRPr="00732269">
        <w:rPr>
          <w:rStyle w:val="Pogrubienie"/>
          <w:b w:val="0"/>
          <w:bCs w:val="0"/>
        </w:rPr>
        <w:t xml:space="preserve"> i deszczowej w ulicach: </w:t>
      </w:r>
      <w:r w:rsidR="00FD5E4A">
        <w:rPr>
          <w:rStyle w:val="Pogrubienie"/>
          <w:b w:val="0"/>
          <w:bCs w:val="0"/>
        </w:rPr>
        <w:lastRenderedPageBreak/>
        <w:t>Kraszewskiego, sucha, Thommee</w:t>
      </w:r>
      <w:r w:rsidR="00732269" w:rsidRPr="00732269">
        <w:rPr>
          <w:rStyle w:val="Pogrubienie"/>
          <w:b w:val="0"/>
          <w:bCs w:val="0"/>
        </w:rPr>
        <w:t xml:space="preserve"> w Bydgoszczy</w:t>
      </w:r>
      <w:r w:rsidRPr="00DB0C78">
        <w:rPr>
          <w:lang w:eastAsia="pl-PL"/>
        </w:rPr>
        <w:t>. Renowacja kolektora ma być wykonywana w sposób bezwykopowy przy pomocy technologii rękawa</w:t>
      </w:r>
      <w:r w:rsidR="00771244">
        <w:rPr>
          <w:lang w:eastAsia="pl-PL"/>
        </w:rPr>
        <w:t xml:space="preserve"> wykonanego z </w:t>
      </w:r>
      <w:r w:rsidRPr="00DB0C78">
        <w:rPr>
          <w:lang w:eastAsia="pl-PL"/>
        </w:rPr>
        <w:t xml:space="preserve"> </w:t>
      </w:r>
      <w:bookmarkStart w:id="106" w:name="_Hlk94788352"/>
      <w:r w:rsidRPr="00DB0C78">
        <w:rPr>
          <w:lang w:eastAsia="pl-PL"/>
        </w:rPr>
        <w:t xml:space="preserve">włókna szklanego lub </w:t>
      </w:r>
      <w:r w:rsidR="000E7929">
        <w:rPr>
          <w:lang w:eastAsia="pl-PL"/>
        </w:rPr>
        <w:t>poliestrowego</w:t>
      </w:r>
      <w:r w:rsidRPr="00DB0C78">
        <w:rPr>
          <w:lang w:eastAsia="pl-PL"/>
        </w:rPr>
        <w:t>.</w:t>
      </w:r>
      <w:bookmarkEnd w:id="106"/>
    </w:p>
    <w:bookmarkEnd w:id="14"/>
    <w:p w14:paraId="5D6A1BE8" w14:textId="77777777" w:rsidR="00117278" w:rsidRDefault="00117278" w:rsidP="0022159B">
      <w:pPr>
        <w:pStyle w:val="Nagwek4"/>
        <w:numPr>
          <w:ilvl w:val="0"/>
          <w:numId w:val="0"/>
        </w:numPr>
        <w:spacing w:line="276" w:lineRule="auto"/>
        <w:rPr>
          <w:b w:val="0"/>
          <w:sz w:val="22"/>
          <w:szCs w:val="24"/>
        </w:rPr>
      </w:pPr>
    </w:p>
    <w:p w14:paraId="4ABD7895" w14:textId="77777777" w:rsidR="00117278" w:rsidRPr="000B2D83" w:rsidRDefault="00117278">
      <w:pPr>
        <w:pStyle w:val="Nagwek4"/>
        <w:numPr>
          <w:ilvl w:val="1"/>
          <w:numId w:val="29"/>
        </w:numPr>
        <w:spacing w:line="276" w:lineRule="auto"/>
      </w:pPr>
      <w:bookmarkStart w:id="107" w:name="_Toc129351707"/>
      <w:r w:rsidRPr="000B2D83">
        <w:t>Zakres robót objętych Wymaganiami Zamawiającego</w:t>
      </w:r>
      <w:bookmarkEnd w:id="107"/>
    </w:p>
    <w:p w14:paraId="61C7DC25" w14:textId="77777777" w:rsidR="00117278" w:rsidRPr="00DB0C78" w:rsidRDefault="00117278" w:rsidP="0022159B">
      <w:pPr>
        <w:spacing w:line="276" w:lineRule="auto"/>
        <w:ind w:left="360"/>
        <w:rPr>
          <w:rFonts w:eastAsia="Times New Roman" w:cs="Times New Roman"/>
          <w:b/>
          <w:szCs w:val="24"/>
          <w:lang w:eastAsia="pl-PL"/>
        </w:rPr>
      </w:pPr>
    </w:p>
    <w:p w14:paraId="4B55667C" w14:textId="43819F34" w:rsidR="00117278" w:rsidRDefault="00117278" w:rsidP="0022159B">
      <w:pPr>
        <w:spacing w:line="276" w:lineRule="auto"/>
        <w:rPr>
          <w:lang w:eastAsia="pl-PL"/>
        </w:rPr>
      </w:pPr>
      <w:r w:rsidRPr="00DB0C78">
        <w:rPr>
          <w:bCs/>
          <w:lang w:eastAsia="pl-PL"/>
        </w:rPr>
        <w:t xml:space="preserve">Wymagania Zamawiającego </w:t>
      </w:r>
      <w:r w:rsidRPr="00DB0C78">
        <w:rPr>
          <w:lang w:eastAsia="pl-PL"/>
        </w:rPr>
        <w:t>dotyczą wykonania i odbioru robót związanych z renowacją kolektor</w:t>
      </w:r>
      <w:r>
        <w:rPr>
          <w:lang w:eastAsia="pl-PL"/>
        </w:rPr>
        <w:t>ów</w:t>
      </w:r>
      <w:r w:rsidRPr="00DB0C78">
        <w:rPr>
          <w:lang w:eastAsia="pl-PL"/>
        </w:rPr>
        <w:t xml:space="preserve"> sanitarn</w:t>
      </w:r>
      <w:r>
        <w:rPr>
          <w:lang w:eastAsia="pl-PL"/>
        </w:rPr>
        <w:t xml:space="preserve">ych i deszczowych </w:t>
      </w:r>
      <w:r w:rsidRPr="00DB0C78">
        <w:rPr>
          <w:lang w:eastAsia="pl-PL"/>
        </w:rPr>
        <w:t xml:space="preserve"> w </w:t>
      </w:r>
      <w:r>
        <w:rPr>
          <w:lang w:eastAsia="pl-PL"/>
        </w:rPr>
        <w:t>w/w ulicach</w:t>
      </w:r>
      <w:r w:rsidRPr="00DB0C78">
        <w:rPr>
          <w:lang w:eastAsia="pl-PL"/>
        </w:rPr>
        <w:t xml:space="preserve"> na terenie miasta Bydgoszczy. Renowacja kanalizacji ma być wykonywana w sposób bezwykopowy przy pomocy technologii rękawa tj.:  włókna szklanego</w:t>
      </w:r>
      <w:r>
        <w:rPr>
          <w:lang w:eastAsia="pl-PL"/>
        </w:rPr>
        <w:t xml:space="preserve"> lub </w:t>
      </w:r>
      <w:r w:rsidR="000E7929">
        <w:rPr>
          <w:lang w:eastAsia="pl-PL"/>
        </w:rPr>
        <w:t>poliestro</w:t>
      </w:r>
      <w:r>
        <w:rPr>
          <w:lang w:eastAsia="pl-PL"/>
        </w:rPr>
        <w:t>wego</w:t>
      </w:r>
      <w:r w:rsidRPr="00DB0C78">
        <w:rPr>
          <w:lang w:eastAsia="pl-PL"/>
        </w:rPr>
        <w:t>.</w:t>
      </w:r>
    </w:p>
    <w:p w14:paraId="2649843B" w14:textId="77777777" w:rsidR="00117278" w:rsidRPr="00DB0C78" w:rsidRDefault="00117278" w:rsidP="0022159B">
      <w:pPr>
        <w:spacing w:line="276" w:lineRule="auto"/>
        <w:rPr>
          <w:b/>
          <w:lang w:eastAsia="pl-PL"/>
        </w:rPr>
      </w:pPr>
    </w:p>
    <w:p w14:paraId="6D629576" w14:textId="77777777" w:rsidR="00117278" w:rsidRDefault="00117278">
      <w:pPr>
        <w:pStyle w:val="Nagwek4"/>
        <w:numPr>
          <w:ilvl w:val="1"/>
          <w:numId w:val="29"/>
        </w:numPr>
        <w:spacing w:line="276" w:lineRule="auto"/>
      </w:pPr>
      <w:bookmarkStart w:id="108" w:name="_Toc129351708"/>
      <w:r w:rsidRPr="000B2D83">
        <w:t>Wymagania Zamawiającego</w:t>
      </w:r>
      <w:bookmarkEnd w:id="108"/>
    </w:p>
    <w:p w14:paraId="7A0CBB63" w14:textId="77777777" w:rsidR="00117278" w:rsidRDefault="00117278" w:rsidP="0022159B">
      <w:pPr>
        <w:spacing w:line="276" w:lineRule="auto"/>
        <w:rPr>
          <w:lang w:eastAsia="pl-PL"/>
        </w:rPr>
      </w:pPr>
    </w:p>
    <w:p w14:paraId="557DB7FB" w14:textId="1C55B65E" w:rsidR="00117278" w:rsidRPr="00DB0C78" w:rsidRDefault="00117278">
      <w:pPr>
        <w:numPr>
          <w:ilvl w:val="0"/>
          <w:numId w:val="8"/>
        </w:numPr>
        <w:spacing w:before="0" w:after="0" w:line="276" w:lineRule="auto"/>
        <w:ind w:left="709" w:hanging="283"/>
        <w:rPr>
          <w:rFonts w:eastAsia="Times New Roman" w:cs="Times New Roman"/>
          <w:szCs w:val="24"/>
          <w:lang w:eastAsia="pl-PL"/>
        </w:rPr>
      </w:pPr>
      <w:r w:rsidRPr="00DB0C78">
        <w:rPr>
          <w:rFonts w:eastAsia="Times New Roman" w:cs="Times New Roman"/>
          <w:szCs w:val="24"/>
          <w:lang w:eastAsia="pl-PL"/>
        </w:rPr>
        <w:t xml:space="preserve">Wymaganą przez Zamawiającego metodą renowacji jest metoda bezwykopowa. Odstąpienie od tej metody jest możliwe w wyjątkowych sytuacjach i po uzyskaniu zgody </w:t>
      </w:r>
      <w:r w:rsidR="00732269">
        <w:rPr>
          <w:rFonts w:eastAsia="Times New Roman" w:cs="Times New Roman"/>
          <w:szCs w:val="24"/>
          <w:lang w:eastAsia="pl-PL"/>
        </w:rPr>
        <w:t>I</w:t>
      </w:r>
      <w:r w:rsidRPr="00DB0C78">
        <w:rPr>
          <w:rFonts w:eastAsia="Times New Roman" w:cs="Times New Roman"/>
          <w:szCs w:val="20"/>
          <w:lang w:eastAsia="pl-PL"/>
        </w:rPr>
        <w:t xml:space="preserve">nspektora </w:t>
      </w:r>
      <w:r w:rsidR="00732269">
        <w:rPr>
          <w:rFonts w:eastAsia="Times New Roman" w:cs="Times New Roman"/>
          <w:szCs w:val="20"/>
          <w:lang w:eastAsia="pl-PL"/>
        </w:rPr>
        <w:t>N</w:t>
      </w:r>
      <w:r w:rsidRPr="00DB0C78">
        <w:rPr>
          <w:rFonts w:eastAsia="Times New Roman" w:cs="Times New Roman"/>
          <w:szCs w:val="20"/>
          <w:lang w:eastAsia="pl-PL"/>
        </w:rPr>
        <w:t>adzoru</w:t>
      </w:r>
      <w:r w:rsidRPr="00DB0C78">
        <w:rPr>
          <w:rFonts w:eastAsia="Times New Roman" w:cs="Times New Roman"/>
          <w:szCs w:val="24"/>
          <w:lang w:eastAsia="pl-PL"/>
        </w:rPr>
        <w:t>.</w:t>
      </w:r>
    </w:p>
    <w:p w14:paraId="5307EB21" w14:textId="77777777" w:rsidR="00117278" w:rsidRPr="00DB0C78" w:rsidRDefault="00117278">
      <w:pPr>
        <w:numPr>
          <w:ilvl w:val="0"/>
          <w:numId w:val="8"/>
        </w:numPr>
        <w:spacing w:before="0" w:after="0" w:line="276" w:lineRule="auto"/>
        <w:ind w:left="709" w:hanging="283"/>
        <w:rPr>
          <w:rFonts w:eastAsia="Times New Roman" w:cs="Times New Roman"/>
          <w:szCs w:val="24"/>
          <w:lang w:eastAsia="pl-PL"/>
        </w:rPr>
      </w:pPr>
      <w:r w:rsidRPr="00DB0C78">
        <w:rPr>
          <w:rFonts w:eastAsia="Times New Roman" w:cs="Times New Roman"/>
          <w:szCs w:val="24"/>
          <w:lang w:eastAsia="pl-PL"/>
        </w:rPr>
        <w:t>Wykonawca stosując metodę CIPP do renowacji kanałów winien zapewnić spełnienie następujących kryteriów:</w:t>
      </w:r>
    </w:p>
    <w:p w14:paraId="71D42DBF" w14:textId="7F967882" w:rsidR="00117278" w:rsidRPr="00DB0C78" w:rsidRDefault="00117278">
      <w:pPr>
        <w:numPr>
          <w:ilvl w:val="0"/>
          <w:numId w:val="12"/>
        </w:numPr>
        <w:tabs>
          <w:tab w:val="clear" w:pos="2700"/>
          <w:tab w:val="left" w:pos="1134"/>
          <w:tab w:val="num" w:pos="1418"/>
        </w:tabs>
        <w:spacing w:before="0" w:after="0" w:line="276" w:lineRule="auto"/>
        <w:ind w:left="1134" w:hanging="425"/>
        <w:rPr>
          <w:rFonts w:eastAsia="Times New Roman" w:cs="Times New Roman"/>
          <w:szCs w:val="24"/>
          <w:lang w:eastAsia="pl-PL"/>
        </w:rPr>
      </w:pPr>
      <w:r w:rsidRPr="00DB0C78">
        <w:rPr>
          <w:rFonts w:eastAsia="Times New Roman" w:cs="Times New Roman"/>
          <w:szCs w:val="24"/>
          <w:lang w:eastAsia="pl-PL"/>
        </w:rPr>
        <w:t>minimalną redukcję przekroju poprzecznego istniejących kanałów - nie większą niż 6%</w:t>
      </w:r>
      <w:r>
        <w:rPr>
          <w:rFonts w:eastAsia="Times New Roman" w:cs="Times New Roman"/>
          <w:szCs w:val="24"/>
          <w:lang w:eastAsia="pl-PL"/>
        </w:rPr>
        <w:t xml:space="preserve"> dla rękawa a włókna szklanego i </w:t>
      </w:r>
      <w:r w:rsidR="00941326">
        <w:rPr>
          <w:rFonts w:eastAsia="Times New Roman" w:cs="Times New Roman"/>
          <w:szCs w:val="24"/>
          <w:lang w:eastAsia="pl-PL"/>
        </w:rPr>
        <w:t>9</w:t>
      </w:r>
      <w:r>
        <w:rPr>
          <w:rFonts w:eastAsia="Times New Roman" w:cs="Times New Roman"/>
          <w:szCs w:val="24"/>
          <w:lang w:eastAsia="pl-PL"/>
        </w:rPr>
        <w:t xml:space="preserve">% dla </w:t>
      </w:r>
      <w:r w:rsidR="00732269">
        <w:rPr>
          <w:rFonts w:eastAsia="Times New Roman" w:cs="Times New Roman"/>
          <w:szCs w:val="24"/>
          <w:lang w:eastAsia="pl-PL"/>
        </w:rPr>
        <w:t>poliestro</w:t>
      </w:r>
      <w:r>
        <w:rPr>
          <w:rFonts w:eastAsia="Times New Roman" w:cs="Times New Roman"/>
          <w:szCs w:val="24"/>
          <w:lang w:eastAsia="pl-PL"/>
        </w:rPr>
        <w:t>wego</w:t>
      </w:r>
      <w:r w:rsidRPr="00DB0C78">
        <w:rPr>
          <w:rFonts w:eastAsia="Times New Roman" w:cs="Times New Roman"/>
          <w:szCs w:val="24"/>
          <w:lang w:eastAsia="pl-PL"/>
        </w:rPr>
        <w:t xml:space="preserve"> </w:t>
      </w:r>
    </w:p>
    <w:p w14:paraId="73EBF3A4" w14:textId="77777777" w:rsidR="00117278" w:rsidRPr="00DB0C78" w:rsidRDefault="00117278">
      <w:pPr>
        <w:numPr>
          <w:ilvl w:val="0"/>
          <w:numId w:val="12"/>
        </w:numPr>
        <w:tabs>
          <w:tab w:val="left" w:pos="1134"/>
        </w:tabs>
        <w:spacing w:before="0" w:after="0" w:line="276" w:lineRule="auto"/>
        <w:ind w:hanging="1991"/>
        <w:rPr>
          <w:rFonts w:eastAsia="Times New Roman" w:cs="Times New Roman"/>
          <w:szCs w:val="24"/>
          <w:lang w:eastAsia="pl-PL"/>
        </w:rPr>
      </w:pPr>
      <w:r w:rsidRPr="00DB0C78">
        <w:rPr>
          <w:rFonts w:eastAsia="Times New Roman" w:cs="Times New Roman"/>
          <w:szCs w:val="24"/>
          <w:lang w:eastAsia="pl-PL"/>
        </w:rPr>
        <w:t>pełną wytrzymałość popartą obliczeniami dostarczonymi przed rozpoczęciem robót</w:t>
      </w:r>
    </w:p>
    <w:p w14:paraId="3DEED323" w14:textId="77777777" w:rsidR="00117278" w:rsidRPr="00DB0C78" w:rsidRDefault="00117278">
      <w:pPr>
        <w:numPr>
          <w:ilvl w:val="0"/>
          <w:numId w:val="8"/>
        </w:numPr>
        <w:spacing w:before="0" w:after="0" w:line="276" w:lineRule="auto"/>
        <w:ind w:hanging="294"/>
        <w:rPr>
          <w:rFonts w:eastAsia="Times New Roman" w:cs="Times New Roman"/>
          <w:szCs w:val="24"/>
          <w:lang w:eastAsia="pl-PL"/>
        </w:rPr>
      </w:pPr>
      <w:r w:rsidRPr="00DB0C78">
        <w:rPr>
          <w:rFonts w:eastAsia="Times New Roman" w:cs="Times New Roman"/>
          <w:szCs w:val="24"/>
          <w:lang w:eastAsia="pl-PL"/>
        </w:rPr>
        <w:t>Wykonawca winien zapewnić następujące parametry  kanałów poddanych renowacji:</w:t>
      </w:r>
    </w:p>
    <w:p w14:paraId="0E26C999" w14:textId="77777777" w:rsidR="00117278" w:rsidRPr="00DB0C78" w:rsidRDefault="00117278">
      <w:pPr>
        <w:numPr>
          <w:ilvl w:val="0"/>
          <w:numId w:val="11"/>
        </w:numPr>
        <w:tabs>
          <w:tab w:val="left" w:pos="1134"/>
        </w:tabs>
        <w:spacing w:before="0" w:after="0" w:line="276" w:lineRule="auto"/>
        <w:ind w:left="1134" w:hanging="425"/>
        <w:rPr>
          <w:rFonts w:eastAsia="Times New Roman" w:cs="Times New Roman"/>
          <w:szCs w:val="24"/>
          <w:lang w:eastAsia="pl-PL"/>
        </w:rPr>
      </w:pPr>
      <w:r w:rsidRPr="00DB0C78">
        <w:rPr>
          <w:rFonts w:eastAsia="Times New Roman" w:cs="Times New Roman"/>
          <w:szCs w:val="24"/>
          <w:lang w:eastAsia="pl-PL"/>
        </w:rPr>
        <w:t>nośność</w:t>
      </w:r>
      <w:r w:rsidRPr="00DB0C78">
        <w:rPr>
          <w:rFonts w:eastAsia="Times New Roman" w:cs="Times New Roman"/>
          <w:szCs w:val="20"/>
          <w:lang w:eastAsia="pl-PL"/>
        </w:rPr>
        <w:t xml:space="preserve"> – musi gwarantować przeniesienie rzeczywistych obciążeń – potwierdzona przez Wykonawcę obliczeniami i nie może wywoływać deformacji przewodu.</w:t>
      </w:r>
    </w:p>
    <w:p w14:paraId="0110AAEF" w14:textId="77777777" w:rsidR="00117278" w:rsidRPr="00DB0C78" w:rsidRDefault="00117278">
      <w:pPr>
        <w:numPr>
          <w:ilvl w:val="1"/>
          <w:numId w:val="8"/>
        </w:numPr>
        <w:tabs>
          <w:tab w:val="left" w:pos="1134"/>
        </w:tabs>
        <w:spacing w:before="0" w:after="0" w:line="276" w:lineRule="auto"/>
        <w:ind w:left="709" w:firstLine="0"/>
        <w:rPr>
          <w:rFonts w:eastAsia="Times New Roman" w:cs="Times New Roman"/>
          <w:szCs w:val="20"/>
          <w:lang w:eastAsia="pl-PL"/>
        </w:rPr>
      </w:pPr>
      <w:r w:rsidRPr="00DB0C78">
        <w:rPr>
          <w:rFonts w:eastAsia="Times New Roman" w:cs="Times New Roman"/>
          <w:szCs w:val="20"/>
          <w:lang w:eastAsia="pl-PL"/>
        </w:rPr>
        <w:t>odporność na korozję chemiczną dostosowaną do stopnia agresywności ścieków</w:t>
      </w:r>
    </w:p>
    <w:p w14:paraId="777A36B6" w14:textId="77777777" w:rsidR="00117278" w:rsidRPr="00DB0C78" w:rsidRDefault="00117278">
      <w:pPr>
        <w:numPr>
          <w:ilvl w:val="1"/>
          <w:numId w:val="8"/>
        </w:numPr>
        <w:tabs>
          <w:tab w:val="left" w:pos="1134"/>
        </w:tabs>
        <w:spacing w:before="0" w:after="0" w:line="276" w:lineRule="auto"/>
        <w:ind w:left="1134" w:hanging="425"/>
        <w:rPr>
          <w:rFonts w:eastAsia="Times New Roman" w:cs="Times New Roman"/>
          <w:szCs w:val="24"/>
          <w:lang w:eastAsia="pl-PL"/>
        </w:rPr>
      </w:pPr>
      <w:r w:rsidRPr="00DB0C78">
        <w:rPr>
          <w:rFonts w:eastAsia="Times New Roman" w:cs="Times New Roman"/>
          <w:szCs w:val="24"/>
          <w:lang w:eastAsia="pl-PL"/>
        </w:rPr>
        <w:t>trwałość technologii – wymagany okres trwałości zastosowanej technologii min. 50 lat – potwierdzony przez Wykonawcę,</w:t>
      </w:r>
    </w:p>
    <w:p w14:paraId="2691E48C" w14:textId="77777777" w:rsidR="00117278" w:rsidRPr="00DB0C78" w:rsidRDefault="00117278">
      <w:pPr>
        <w:numPr>
          <w:ilvl w:val="1"/>
          <w:numId w:val="8"/>
        </w:numPr>
        <w:tabs>
          <w:tab w:val="left" w:pos="1134"/>
        </w:tabs>
        <w:spacing w:before="0" w:after="0" w:line="276" w:lineRule="auto"/>
        <w:ind w:left="1134" w:hanging="425"/>
        <w:rPr>
          <w:rFonts w:eastAsia="Times New Roman" w:cs="Times New Roman"/>
          <w:szCs w:val="24"/>
          <w:lang w:eastAsia="pl-PL"/>
        </w:rPr>
      </w:pPr>
      <w:r w:rsidRPr="00DB0C78">
        <w:rPr>
          <w:rFonts w:eastAsia="Times New Roman" w:cs="Times New Roman"/>
          <w:szCs w:val="24"/>
          <w:lang w:eastAsia="pl-PL"/>
        </w:rPr>
        <w:t>szczelność kanału na infiltrację i eksfiltrację po wykonaniu renowacji potwierdzona inspekcją telewizyjną</w:t>
      </w:r>
    </w:p>
    <w:p w14:paraId="45F99A9D" w14:textId="77777777" w:rsidR="00117278" w:rsidRDefault="00117278">
      <w:pPr>
        <w:numPr>
          <w:ilvl w:val="0"/>
          <w:numId w:val="8"/>
        </w:numPr>
        <w:spacing w:before="0" w:after="0" w:line="276" w:lineRule="auto"/>
        <w:ind w:left="709" w:hanging="283"/>
        <w:rPr>
          <w:rFonts w:eastAsia="Times New Roman" w:cs="Times New Roman"/>
          <w:szCs w:val="24"/>
          <w:lang w:eastAsia="pl-PL"/>
        </w:rPr>
      </w:pPr>
      <w:r w:rsidRPr="00DB0C78">
        <w:rPr>
          <w:rFonts w:eastAsia="Times New Roman" w:cs="Times New Roman"/>
          <w:szCs w:val="24"/>
          <w:lang w:eastAsia="pl-PL"/>
        </w:rPr>
        <w:t>Podczas wykonywania robót należy ściśle przestrzegać wytycznych i wymagań podanych w instrukcji producenta danej technologii i w stosowanej aprobacie technicznej.</w:t>
      </w:r>
    </w:p>
    <w:p w14:paraId="13AD4504" w14:textId="77777777" w:rsidR="00117278" w:rsidRPr="00CF2425" w:rsidRDefault="00117278" w:rsidP="0022159B">
      <w:pPr>
        <w:spacing w:line="276" w:lineRule="auto"/>
        <w:rPr>
          <w:lang w:eastAsia="pl-PL"/>
        </w:rPr>
      </w:pPr>
    </w:p>
    <w:p w14:paraId="793D64F8" w14:textId="77777777" w:rsidR="00117278" w:rsidRDefault="00117278">
      <w:pPr>
        <w:pStyle w:val="Nagwek4"/>
        <w:numPr>
          <w:ilvl w:val="2"/>
          <w:numId w:val="29"/>
        </w:numPr>
        <w:spacing w:line="276" w:lineRule="auto"/>
      </w:pPr>
      <w:bookmarkStart w:id="109" w:name="_Toc129351709"/>
      <w:r w:rsidRPr="00CF2425">
        <w:t>Zastosowane materiały</w:t>
      </w:r>
      <w:bookmarkEnd w:id="109"/>
    </w:p>
    <w:p w14:paraId="435778FA" w14:textId="77777777" w:rsidR="00117278" w:rsidRDefault="00117278" w:rsidP="0022159B">
      <w:pPr>
        <w:spacing w:line="276" w:lineRule="auto"/>
        <w:rPr>
          <w:lang w:eastAsia="pl-PL"/>
        </w:rPr>
      </w:pPr>
    </w:p>
    <w:p w14:paraId="0DC8E477" w14:textId="77777777" w:rsidR="00117278" w:rsidRDefault="00117278" w:rsidP="0022159B">
      <w:pPr>
        <w:spacing w:line="276" w:lineRule="auto"/>
        <w:rPr>
          <w:lang w:eastAsia="pl-PL"/>
        </w:rPr>
      </w:pPr>
      <w:r w:rsidRPr="00DB0C78">
        <w:rPr>
          <w:lang w:eastAsia="pl-PL"/>
        </w:rPr>
        <w:t>Materiały stosowane do renowacji powinny być zgodne z normami PN-EN ISO 11296 -4</w:t>
      </w:r>
    </w:p>
    <w:p w14:paraId="6EF1744E" w14:textId="77777777" w:rsidR="00117278" w:rsidRDefault="00117278" w:rsidP="0022159B">
      <w:pPr>
        <w:spacing w:line="276" w:lineRule="auto"/>
        <w:rPr>
          <w:lang w:eastAsia="pl-PL"/>
        </w:rPr>
      </w:pPr>
      <w:r w:rsidRPr="00DB0C78">
        <w:rPr>
          <w:lang w:eastAsia="pl-PL"/>
        </w:rPr>
        <w:t>Wszystkie materiały stosowane przy wykonywaniu Robót muszą być nowe i nieużywane.</w:t>
      </w:r>
    </w:p>
    <w:p w14:paraId="4007D4B0" w14:textId="77777777" w:rsidR="00117278" w:rsidRPr="00CF2425" w:rsidRDefault="00117278" w:rsidP="0022159B">
      <w:pPr>
        <w:spacing w:line="276" w:lineRule="auto"/>
        <w:rPr>
          <w:lang w:eastAsia="pl-PL"/>
        </w:rPr>
      </w:pPr>
    </w:p>
    <w:p w14:paraId="077743A0" w14:textId="77777777" w:rsidR="00117278" w:rsidRPr="007D5FA8" w:rsidRDefault="00117278">
      <w:pPr>
        <w:pStyle w:val="Nagwek4"/>
        <w:numPr>
          <w:ilvl w:val="2"/>
          <w:numId w:val="29"/>
        </w:numPr>
        <w:spacing w:line="276" w:lineRule="auto"/>
      </w:pPr>
      <w:bookmarkStart w:id="110" w:name="_Toc129351710"/>
      <w:r w:rsidRPr="007D5FA8">
        <w:t>Wymagane parametry materiałów</w:t>
      </w:r>
      <w:bookmarkEnd w:id="110"/>
    </w:p>
    <w:p w14:paraId="056A02E2" w14:textId="77777777" w:rsidR="00117278" w:rsidRPr="00076DEF" w:rsidRDefault="00117278" w:rsidP="0022159B">
      <w:pPr>
        <w:pStyle w:val="Akapitzlist"/>
        <w:spacing w:line="276" w:lineRule="auto"/>
        <w:ind w:left="1080"/>
        <w:rPr>
          <w:rFonts w:eastAsia="Times New Roman" w:cs="Times New Roman"/>
          <w:b/>
          <w:szCs w:val="24"/>
          <w:lang w:eastAsia="pl-PL"/>
        </w:rPr>
      </w:pPr>
    </w:p>
    <w:p w14:paraId="4EFD3C97" w14:textId="3AB12A0C" w:rsidR="00117278" w:rsidRPr="00DB0C78" w:rsidRDefault="0022159B" w:rsidP="0022159B">
      <w:pPr>
        <w:widowControl w:val="0"/>
        <w:autoSpaceDE w:val="0"/>
        <w:autoSpaceDN w:val="0"/>
        <w:adjustRightInd w:val="0"/>
        <w:spacing w:line="276" w:lineRule="auto"/>
        <w:ind w:left="360"/>
        <w:rPr>
          <w:rFonts w:cs="Times New Roman"/>
        </w:rPr>
      </w:pPr>
      <w:r>
        <w:rPr>
          <w:rFonts w:cs="Times New Roman"/>
        </w:rPr>
        <w:t>1.2.2.1</w:t>
      </w:r>
      <w:r>
        <w:rPr>
          <w:rFonts w:cs="Times New Roman"/>
        </w:rPr>
        <w:tab/>
      </w:r>
      <w:r w:rsidR="00117278" w:rsidRPr="00DB0C78">
        <w:rPr>
          <w:rFonts w:cs="Times New Roman"/>
        </w:rPr>
        <w:t xml:space="preserve">Dla kanałów w zakresie średnic do DN </w:t>
      </w:r>
      <w:r>
        <w:rPr>
          <w:rFonts w:cs="Times New Roman"/>
        </w:rPr>
        <w:t>6</w:t>
      </w:r>
      <w:r w:rsidR="00117278" w:rsidRPr="00DB0C78">
        <w:rPr>
          <w:rFonts w:cs="Times New Roman"/>
        </w:rPr>
        <w:t xml:space="preserve">00 mm włącznie Zamawiający wymaga  </w:t>
      </w:r>
      <w:r w:rsidR="00117278" w:rsidRPr="00DB0C78">
        <w:rPr>
          <w:rFonts w:cs="Times New Roman"/>
        </w:rPr>
        <w:lastRenderedPageBreak/>
        <w:t xml:space="preserve">zastosowania metody CIPP: </w:t>
      </w:r>
    </w:p>
    <w:p w14:paraId="640A584D" w14:textId="34053885" w:rsidR="00117278" w:rsidRPr="00DB0C78" w:rsidRDefault="00117278">
      <w:pPr>
        <w:widowControl w:val="0"/>
        <w:numPr>
          <w:ilvl w:val="0"/>
          <w:numId w:val="16"/>
        </w:numPr>
        <w:autoSpaceDE w:val="0"/>
        <w:autoSpaceDN w:val="0"/>
        <w:adjustRightInd w:val="0"/>
        <w:spacing w:before="60" w:line="240" w:lineRule="auto"/>
        <w:ind w:left="709" w:hanging="283"/>
        <w:rPr>
          <w:rFonts w:cs="Times New Roman"/>
        </w:rPr>
      </w:pPr>
      <w:r w:rsidRPr="00DB0C78">
        <w:rPr>
          <w:rFonts w:cs="Times New Roman"/>
        </w:rPr>
        <w:t>elastyczny rękaw wykonany z tkaniny z włókna szklanego</w:t>
      </w:r>
      <w:r>
        <w:rPr>
          <w:rFonts w:cs="Times New Roman"/>
        </w:rPr>
        <w:t xml:space="preserve"> </w:t>
      </w:r>
      <w:r w:rsidRPr="00DB0C78">
        <w:rPr>
          <w:rFonts w:cs="Times New Roman"/>
        </w:rPr>
        <w:t xml:space="preserve">nasączony żywicą utwardzany na miejscu </w:t>
      </w:r>
      <w:r>
        <w:rPr>
          <w:rFonts w:cs="Times New Roman"/>
        </w:rPr>
        <w:t>budowy</w:t>
      </w:r>
      <w:r w:rsidRPr="00DB0C78">
        <w:rPr>
          <w:rFonts w:cs="Times New Roman"/>
        </w:rPr>
        <w:t>.</w:t>
      </w:r>
    </w:p>
    <w:p w14:paraId="7BEA6DF1" w14:textId="77777777" w:rsidR="00117278" w:rsidRPr="00DB0C78" w:rsidRDefault="00117278">
      <w:pPr>
        <w:pStyle w:val="Akapitzlist"/>
        <w:numPr>
          <w:ilvl w:val="0"/>
          <w:numId w:val="16"/>
        </w:numPr>
        <w:spacing w:line="240" w:lineRule="auto"/>
        <w:ind w:left="709" w:hanging="283"/>
        <w:rPr>
          <w:rFonts w:cs="Times New Roman"/>
        </w:rPr>
      </w:pPr>
      <w:r w:rsidRPr="00DB0C78">
        <w:rPr>
          <w:rFonts w:cs="Times New Roman"/>
        </w:rPr>
        <w:t>nasączone żywicami powierzchnie wewnętrzne i zewnętrzne rękawa powinny być gładkie, pozbawione wad w postaci niejednorodności i wtrąceń ciał obcych,</w:t>
      </w:r>
    </w:p>
    <w:p w14:paraId="6B88ACEF" w14:textId="77777777" w:rsidR="00117278" w:rsidRPr="00DB0C78" w:rsidRDefault="00117278">
      <w:pPr>
        <w:pStyle w:val="Akapitzlist"/>
        <w:numPr>
          <w:ilvl w:val="0"/>
          <w:numId w:val="16"/>
        </w:numPr>
        <w:spacing w:line="276" w:lineRule="auto"/>
        <w:ind w:left="709" w:hanging="283"/>
        <w:rPr>
          <w:rFonts w:cs="Times New Roman"/>
        </w:rPr>
      </w:pPr>
      <w:r w:rsidRPr="00DB0C78">
        <w:rPr>
          <w:rFonts w:cs="Times New Roman"/>
        </w:rPr>
        <w:t>nasączanie rękawa w technologii próżniowej, w warunkach kontrolowanych, w budynku fabrycznym producenta rękawa nieutwardzonego (niedopuszczalne jest nasączanie na placu budowy, w miejscu montażu, w tym przy pomocy zestawów mobilnych),</w:t>
      </w:r>
    </w:p>
    <w:p w14:paraId="755F4CB9" w14:textId="77777777" w:rsidR="00117278" w:rsidRPr="00DB0C78" w:rsidRDefault="00117278">
      <w:pPr>
        <w:pStyle w:val="Akapitzlist"/>
        <w:numPr>
          <w:ilvl w:val="0"/>
          <w:numId w:val="16"/>
        </w:numPr>
        <w:spacing w:line="276" w:lineRule="auto"/>
        <w:ind w:left="709" w:hanging="283"/>
        <w:rPr>
          <w:rFonts w:cs="Times New Roman"/>
        </w:rPr>
      </w:pPr>
      <w:r w:rsidRPr="00DB0C78">
        <w:rPr>
          <w:rFonts w:cs="Times New Roman"/>
        </w:rPr>
        <w:t xml:space="preserve">barwa rękawa powinna być na całej jego powierzchni jednakowa pod względem odcienia </w:t>
      </w:r>
      <w:r w:rsidRPr="00DB0C78">
        <w:rPr>
          <w:rFonts w:cs="Times New Roman"/>
        </w:rPr>
        <w:br/>
        <w:t>i intensywności,</w:t>
      </w:r>
    </w:p>
    <w:p w14:paraId="640F57CE" w14:textId="4A392F46" w:rsidR="00117278" w:rsidRPr="00DB0C78" w:rsidRDefault="00117278">
      <w:pPr>
        <w:pStyle w:val="Akapitzlist"/>
        <w:numPr>
          <w:ilvl w:val="0"/>
          <w:numId w:val="16"/>
        </w:numPr>
        <w:spacing w:line="276" w:lineRule="auto"/>
        <w:ind w:hanging="294"/>
        <w:rPr>
          <w:rFonts w:cs="Times New Roman"/>
        </w:rPr>
      </w:pPr>
      <w:r w:rsidRPr="00DB0C78">
        <w:rPr>
          <w:rFonts w:cs="Times New Roman"/>
        </w:rPr>
        <w:t xml:space="preserve">moduł sprężystości krótkoterminowy dla rękawa z tkaniny z włókna szklanego - nie  mniejszy niż 12000 N/mm²  </w:t>
      </w:r>
    </w:p>
    <w:p w14:paraId="3BA86AC1" w14:textId="77777777" w:rsidR="00117278" w:rsidRPr="00DB0C78" w:rsidRDefault="00117278">
      <w:pPr>
        <w:pStyle w:val="Akapitzlist"/>
        <w:numPr>
          <w:ilvl w:val="0"/>
          <w:numId w:val="16"/>
        </w:numPr>
        <w:spacing w:line="276" w:lineRule="auto"/>
        <w:ind w:hanging="294"/>
        <w:rPr>
          <w:rFonts w:cs="Times New Roman"/>
        </w:rPr>
      </w:pPr>
      <w:r w:rsidRPr="00DB0C78">
        <w:rPr>
          <w:rFonts w:cs="Times New Roman"/>
        </w:rPr>
        <w:t>sztywność obwodowa rękawa po utwardzeniu powinna być nie mniejsza niż 2 kN/m</w:t>
      </w:r>
      <w:r w:rsidRPr="00DB0C78">
        <w:rPr>
          <w:rFonts w:cs="Times New Roman"/>
          <w:vertAlign w:val="superscript"/>
        </w:rPr>
        <w:t>2</w:t>
      </w:r>
      <w:r w:rsidRPr="00DB0C78">
        <w:rPr>
          <w:rFonts w:cs="Times New Roman"/>
        </w:rPr>
        <w:t xml:space="preserve"> </w:t>
      </w:r>
      <w:r w:rsidRPr="00DB0C78">
        <w:rPr>
          <w:rFonts w:cs="Times New Roman"/>
        </w:rPr>
        <w:br/>
        <w:t>i udokumentowana obliczeniami wg PN-EN 1228:1999 lub wg PN-ENISO178:2011</w:t>
      </w:r>
    </w:p>
    <w:p w14:paraId="47143DB0" w14:textId="77777777" w:rsidR="00117278" w:rsidRPr="00DB0C78" w:rsidRDefault="00117278">
      <w:pPr>
        <w:pStyle w:val="Akapitzlist"/>
        <w:numPr>
          <w:ilvl w:val="0"/>
          <w:numId w:val="16"/>
        </w:numPr>
        <w:spacing w:line="276" w:lineRule="auto"/>
        <w:ind w:hanging="294"/>
        <w:rPr>
          <w:rFonts w:cs="Times New Roman"/>
        </w:rPr>
      </w:pPr>
      <w:r w:rsidRPr="00DB0C78">
        <w:rPr>
          <w:rFonts w:cs="Times New Roman"/>
        </w:rPr>
        <w:t>odporność na ścieranie mniejsza lub równa 0,2 mm na 100 000 cykli,</w:t>
      </w:r>
    </w:p>
    <w:p w14:paraId="6E8F5F07" w14:textId="77777777" w:rsidR="00117278" w:rsidRPr="00DB0C78" w:rsidRDefault="00117278">
      <w:pPr>
        <w:pStyle w:val="Akapitzlist"/>
        <w:numPr>
          <w:ilvl w:val="0"/>
          <w:numId w:val="16"/>
        </w:numPr>
        <w:spacing w:line="276" w:lineRule="auto"/>
        <w:ind w:hanging="294"/>
        <w:rPr>
          <w:rFonts w:cs="Times New Roman"/>
        </w:rPr>
      </w:pPr>
      <w:r w:rsidRPr="00DB0C78">
        <w:rPr>
          <w:rFonts w:cs="Times New Roman"/>
        </w:rPr>
        <w:t xml:space="preserve">wymiary rękawa dobrane do średnicy kanału, </w:t>
      </w:r>
    </w:p>
    <w:p w14:paraId="0D3D846F" w14:textId="77777777" w:rsidR="00117278" w:rsidRPr="00DB0C78" w:rsidRDefault="00117278">
      <w:pPr>
        <w:pStyle w:val="Akapitzlist"/>
        <w:numPr>
          <w:ilvl w:val="0"/>
          <w:numId w:val="16"/>
        </w:numPr>
        <w:spacing w:line="276" w:lineRule="auto"/>
        <w:ind w:hanging="294"/>
        <w:rPr>
          <w:rFonts w:cs="Times New Roman"/>
        </w:rPr>
      </w:pPr>
      <w:r w:rsidRPr="00DB0C78">
        <w:rPr>
          <w:rFonts w:cs="Times New Roman"/>
        </w:rPr>
        <w:t>przyleganie rękawa do powierzchni wewnętrznej kanału na całej długości,</w:t>
      </w:r>
    </w:p>
    <w:p w14:paraId="0C0E5797" w14:textId="77777777" w:rsidR="00117278" w:rsidRPr="00DB0C78" w:rsidRDefault="00117278">
      <w:pPr>
        <w:pStyle w:val="Akapitzlist"/>
        <w:numPr>
          <w:ilvl w:val="0"/>
          <w:numId w:val="16"/>
        </w:numPr>
        <w:spacing w:line="276" w:lineRule="auto"/>
        <w:ind w:hanging="294"/>
        <w:rPr>
          <w:rFonts w:cs="Times New Roman"/>
        </w:rPr>
      </w:pPr>
      <w:r w:rsidRPr="00DB0C78">
        <w:rPr>
          <w:rFonts w:cs="Times New Roman"/>
        </w:rPr>
        <w:t>zapewnienie szczelności kanału po renowacji,</w:t>
      </w:r>
    </w:p>
    <w:p w14:paraId="1D42F75A" w14:textId="77777777" w:rsidR="00117278" w:rsidRPr="00DB0C78" w:rsidRDefault="00117278">
      <w:pPr>
        <w:pStyle w:val="Akapitzlist"/>
        <w:numPr>
          <w:ilvl w:val="0"/>
          <w:numId w:val="16"/>
        </w:numPr>
        <w:spacing w:line="276" w:lineRule="auto"/>
        <w:ind w:hanging="294"/>
        <w:rPr>
          <w:rFonts w:cs="Times New Roman"/>
        </w:rPr>
      </w:pPr>
      <w:r w:rsidRPr="00DB0C78">
        <w:rPr>
          <w:rFonts w:cs="Times New Roman"/>
        </w:rPr>
        <w:t>zapewnienie właściwego stanu kanału po renowacji w postaci gładkiej powierzchni kanału,</w:t>
      </w:r>
    </w:p>
    <w:p w14:paraId="2D17F3B7" w14:textId="43509015" w:rsidR="00117278" w:rsidRDefault="00117278">
      <w:pPr>
        <w:pStyle w:val="Akapitzlist"/>
        <w:numPr>
          <w:ilvl w:val="0"/>
          <w:numId w:val="16"/>
        </w:numPr>
        <w:spacing w:line="276" w:lineRule="auto"/>
        <w:ind w:hanging="294"/>
        <w:rPr>
          <w:rFonts w:cs="Times New Roman"/>
        </w:rPr>
      </w:pPr>
      <w:r w:rsidRPr="00DB0C78">
        <w:rPr>
          <w:rFonts w:cs="Times New Roman"/>
        </w:rPr>
        <w:t xml:space="preserve">obliczenia statyczno-wytrzymałościowe wykonać wg niemieckiego zbioru reguł </w:t>
      </w:r>
      <w:r w:rsidRPr="00DB0C78">
        <w:rPr>
          <w:rStyle w:val="Pogrubienie"/>
        </w:rPr>
        <w:t>ATV-DWK-A1</w:t>
      </w:r>
      <w:r w:rsidR="00DB5A03">
        <w:rPr>
          <w:rStyle w:val="Pogrubienie"/>
        </w:rPr>
        <w:t>43-3</w:t>
      </w:r>
    </w:p>
    <w:p w14:paraId="5343A522" w14:textId="2E924BE5" w:rsidR="0022159B" w:rsidRPr="0022159B" w:rsidRDefault="0022159B" w:rsidP="0022159B">
      <w:pPr>
        <w:widowControl w:val="0"/>
        <w:autoSpaceDE w:val="0"/>
        <w:autoSpaceDN w:val="0"/>
        <w:adjustRightInd w:val="0"/>
        <w:spacing w:before="120" w:after="0" w:line="276" w:lineRule="auto"/>
        <w:ind w:left="425"/>
        <w:jc w:val="left"/>
        <w:rPr>
          <w:rFonts w:eastAsia="Times New Roman" w:cs="Times New Roman"/>
          <w:sz w:val="22"/>
          <w:lang w:eastAsia="pl-PL"/>
        </w:rPr>
      </w:pPr>
      <w:r>
        <w:rPr>
          <w:rFonts w:eastAsia="Times New Roman" w:cs="Times New Roman"/>
          <w:sz w:val="22"/>
          <w:lang w:eastAsia="pl-PL"/>
        </w:rPr>
        <w:t>1.2.2.2</w:t>
      </w:r>
      <w:r>
        <w:rPr>
          <w:rFonts w:eastAsia="Times New Roman" w:cs="Times New Roman"/>
          <w:sz w:val="22"/>
          <w:lang w:eastAsia="pl-PL"/>
        </w:rPr>
        <w:tab/>
      </w:r>
      <w:r w:rsidRPr="0022159B">
        <w:rPr>
          <w:rFonts w:eastAsia="Times New Roman" w:cs="Times New Roman"/>
          <w:sz w:val="22"/>
          <w:lang w:eastAsia="pl-PL"/>
        </w:rPr>
        <w:t xml:space="preserve">Dla kanałów w zakresie średnic powyżej DN 600 mm Zamawiający dopuszcza  zastosowanie metody CIPP o parametrach: </w:t>
      </w:r>
    </w:p>
    <w:p w14:paraId="6522F8EB" w14:textId="77777777" w:rsidR="0022159B" w:rsidRPr="0022159B" w:rsidRDefault="0022159B">
      <w:pPr>
        <w:widowControl w:val="0"/>
        <w:numPr>
          <w:ilvl w:val="1"/>
          <w:numId w:val="30"/>
        </w:numPr>
        <w:tabs>
          <w:tab w:val="left" w:pos="426"/>
        </w:tabs>
        <w:autoSpaceDE w:val="0"/>
        <w:autoSpaceDN w:val="0"/>
        <w:adjustRightInd w:val="0"/>
        <w:spacing w:before="60" w:after="0" w:line="276" w:lineRule="auto"/>
        <w:ind w:left="709" w:hanging="284"/>
        <w:jc w:val="left"/>
        <w:rPr>
          <w:rFonts w:eastAsia="Times New Roman" w:cs="Times New Roman"/>
          <w:sz w:val="22"/>
          <w:lang w:eastAsia="pl-PL"/>
        </w:rPr>
      </w:pPr>
      <w:r w:rsidRPr="0022159B">
        <w:rPr>
          <w:rFonts w:eastAsia="Times New Roman" w:cs="Times New Roman"/>
          <w:sz w:val="22"/>
          <w:lang w:eastAsia="pl-PL"/>
        </w:rPr>
        <w:t>elastyczny</w:t>
      </w:r>
      <w:r w:rsidRPr="0022159B">
        <w:rPr>
          <w:rFonts w:eastAsia="Times New Roman" w:cs="Times New Roman"/>
          <w:bCs/>
          <w:sz w:val="22"/>
          <w:lang w:eastAsia="pl-PL"/>
        </w:rPr>
        <w:t xml:space="preserve"> </w:t>
      </w:r>
      <w:r w:rsidRPr="0022159B">
        <w:rPr>
          <w:rFonts w:eastAsia="Times New Roman" w:cs="Times New Roman"/>
          <w:sz w:val="22"/>
          <w:lang w:eastAsia="pl-PL"/>
        </w:rPr>
        <w:t>rękaw poliestrowy nasączony żywicą utwardzany na miejscu,</w:t>
      </w:r>
    </w:p>
    <w:p w14:paraId="09B43AF9" w14:textId="77777777" w:rsidR="0022159B" w:rsidRPr="0022159B" w:rsidRDefault="0022159B">
      <w:pPr>
        <w:widowControl w:val="0"/>
        <w:numPr>
          <w:ilvl w:val="0"/>
          <w:numId w:val="30"/>
        </w:numPr>
        <w:autoSpaceDE w:val="0"/>
        <w:autoSpaceDN w:val="0"/>
        <w:adjustRightInd w:val="0"/>
        <w:spacing w:before="0" w:after="0" w:line="276" w:lineRule="auto"/>
        <w:ind w:left="709" w:hanging="284"/>
        <w:jc w:val="left"/>
        <w:rPr>
          <w:rFonts w:eastAsia="Calibri" w:cs="Times New Roman"/>
          <w:sz w:val="22"/>
        </w:rPr>
      </w:pPr>
      <w:r w:rsidRPr="0022159B">
        <w:rPr>
          <w:rFonts w:eastAsia="Calibri" w:cs="Times New Roman"/>
          <w:sz w:val="22"/>
        </w:rPr>
        <w:t>nasączone żywicami powierzchnie wewnętrzne i zewnętrzne rękawa powinny być gładkie, pozbawione wad w postaci niejednorodności i wtrąceń ciał obcych,</w:t>
      </w:r>
    </w:p>
    <w:p w14:paraId="62470FA3" w14:textId="77777777" w:rsidR="0022159B" w:rsidRPr="0022159B" w:rsidRDefault="0022159B">
      <w:pPr>
        <w:widowControl w:val="0"/>
        <w:numPr>
          <w:ilvl w:val="0"/>
          <w:numId w:val="30"/>
        </w:numPr>
        <w:autoSpaceDE w:val="0"/>
        <w:autoSpaceDN w:val="0"/>
        <w:adjustRightInd w:val="0"/>
        <w:spacing w:before="0" w:after="0" w:line="276" w:lineRule="auto"/>
        <w:ind w:left="709" w:hanging="284"/>
        <w:jc w:val="left"/>
        <w:rPr>
          <w:rFonts w:eastAsia="Calibri" w:cs="Times New Roman"/>
          <w:sz w:val="22"/>
        </w:rPr>
      </w:pPr>
      <w:r w:rsidRPr="0022159B">
        <w:rPr>
          <w:rFonts w:eastAsia="Calibri" w:cs="Times New Roman"/>
          <w:sz w:val="22"/>
        </w:rPr>
        <w:t>nasączanie rękawa w technologii próżniowej, w warunkach kontrolowanych, w budynku fabrycznym producenta rękawa nieutwardzonego (niedopuszczalne jest nasączanie na placu budowy, w miejscu montażu, w tym przy pomocy zestawów mobilnych),</w:t>
      </w:r>
    </w:p>
    <w:p w14:paraId="5B2FCE5C" w14:textId="77777777" w:rsidR="0022159B" w:rsidRPr="0022159B" w:rsidRDefault="0022159B">
      <w:pPr>
        <w:widowControl w:val="0"/>
        <w:numPr>
          <w:ilvl w:val="0"/>
          <w:numId w:val="30"/>
        </w:numPr>
        <w:autoSpaceDE w:val="0"/>
        <w:autoSpaceDN w:val="0"/>
        <w:adjustRightInd w:val="0"/>
        <w:spacing w:before="0" w:after="0" w:line="276" w:lineRule="auto"/>
        <w:ind w:left="709" w:hanging="284"/>
        <w:jc w:val="left"/>
        <w:rPr>
          <w:rFonts w:eastAsia="Calibri" w:cs="Times New Roman"/>
          <w:sz w:val="22"/>
        </w:rPr>
      </w:pPr>
      <w:r w:rsidRPr="0022159B">
        <w:rPr>
          <w:rFonts w:eastAsia="Calibri" w:cs="Times New Roman"/>
          <w:sz w:val="22"/>
        </w:rPr>
        <w:t>barwa rękawa przed zainstalowaniem powinna być na całej jego powierzchni jednakowa pod względem odcienia i intensywności,</w:t>
      </w:r>
    </w:p>
    <w:p w14:paraId="540C79B6" w14:textId="77777777" w:rsidR="0022159B" w:rsidRPr="0022159B" w:rsidRDefault="0022159B">
      <w:pPr>
        <w:widowControl w:val="0"/>
        <w:numPr>
          <w:ilvl w:val="0"/>
          <w:numId w:val="30"/>
        </w:numPr>
        <w:autoSpaceDE w:val="0"/>
        <w:autoSpaceDN w:val="0"/>
        <w:adjustRightInd w:val="0"/>
        <w:spacing w:before="0" w:after="0" w:line="276" w:lineRule="auto"/>
        <w:ind w:left="709" w:hanging="284"/>
        <w:jc w:val="left"/>
        <w:rPr>
          <w:rFonts w:eastAsia="Calibri" w:cs="Times New Roman"/>
          <w:sz w:val="22"/>
        </w:rPr>
      </w:pPr>
      <w:r w:rsidRPr="0022159B">
        <w:rPr>
          <w:rFonts w:eastAsia="Calibri" w:cs="Times New Roman"/>
          <w:sz w:val="22"/>
        </w:rPr>
        <w:t>moduł sprężystości krótkoterminowy nie mniejszy niż E=2100 N/mm</w:t>
      </w:r>
      <w:r w:rsidRPr="0022159B">
        <w:rPr>
          <w:rFonts w:eastAsia="Calibri" w:cs="Times New Roman"/>
          <w:sz w:val="22"/>
          <w:vertAlign w:val="superscript"/>
        </w:rPr>
        <w:t>2</w:t>
      </w:r>
      <w:r w:rsidRPr="0022159B">
        <w:rPr>
          <w:rFonts w:eastAsia="Calibri" w:cs="Times New Roman"/>
          <w:sz w:val="22"/>
        </w:rPr>
        <w:t xml:space="preserve">, </w:t>
      </w:r>
    </w:p>
    <w:p w14:paraId="7DA6103B" w14:textId="77777777" w:rsidR="0022159B" w:rsidRPr="0022159B" w:rsidRDefault="0022159B">
      <w:pPr>
        <w:widowControl w:val="0"/>
        <w:numPr>
          <w:ilvl w:val="0"/>
          <w:numId w:val="30"/>
        </w:numPr>
        <w:autoSpaceDE w:val="0"/>
        <w:autoSpaceDN w:val="0"/>
        <w:adjustRightInd w:val="0"/>
        <w:spacing w:before="0" w:after="0" w:line="276" w:lineRule="auto"/>
        <w:ind w:left="709" w:hanging="284"/>
        <w:jc w:val="left"/>
        <w:rPr>
          <w:rFonts w:eastAsia="Calibri" w:cs="Times New Roman"/>
          <w:sz w:val="22"/>
        </w:rPr>
      </w:pPr>
      <w:r w:rsidRPr="0022159B">
        <w:rPr>
          <w:rFonts w:eastAsia="Calibri" w:cs="Times New Roman"/>
          <w:sz w:val="22"/>
        </w:rPr>
        <w:t>sztywność obwodowa rękawa po utwardzeniu nie mniejsza niż 2 kN/m</w:t>
      </w:r>
      <w:r w:rsidRPr="0022159B">
        <w:rPr>
          <w:rFonts w:eastAsia="Calibri" w:cs="Times New Roman"/>
          <w:sz w:val="22"/>
          <w:vertAlign w:val="superscript"/>
        </w:rPr>
        <w:t>2</w:t>
      </w:r>
      <w:r w:rsidRPr="0022159B">
        <w:rPr>
          <w:rFonts w:eastAsia="Calibri" w:cs="Times New Roman"/>
          <w:sz w:val="22"/>
        </w:rPr>
        <w:t xml:space="preserve"> i udokumentowana obliczeniami wg PN-EN 1228:1999 lub wg PN-EN ISO 178:2011,  </w:t>
      </w:r>
    </w:p>
    <w:p w14:paraId="66C9B4D2" w14:textId="77777777" w:rsidR="0022159B" w:rsidRPr="0022159B" w:rsidRDefault="0022159B">
      <w:pPr>
        <w:widowControl w:val="0"/>
        <w:numPr>
          <w:ilvl w:val="0"/>
          <w:numId w:val="30"/>
        </w:numPr>
        <w:autoSpaceDE w:val="0"/>
        <w:autoSpaceDN w:val="0"/>
        <w:adjustRightInd w:val="0"/>
        <w:spacing w:before="0" w:after="0" w:line="276" w:lineRule="auto"/>
        <w:ind w:left="709" w:hanging="284"/>
        <w:jc w:val="left"/>
        <w:rPr>
          <w:rFonts w:eastAsia="Calibri" w:cs="Times New Roman"/>
          <w:sz w:val="22"/>
        </w:rPr>
      </w:pPr>
      <w:r w:rsidRPr="0022159B">
        <w:rPr>
          <w:rFonts w:eastAsia="Calibri" w:cs="Times New Roman"/>
          <w:sz w:val="22"/>
        </w:rPr>
        <w:t>odporność na ścieranie mniejsza lub równa 0,2 mm na 100 000 cykli,</w:t>
      </w:r>
    </w:p>
    <w:p w14:paraId="632AD333" w14:textId="77777777" w:rsidR="0022159B" w:rsidRPr="0022159B" w:rsidRDefault="0022159B">
      <w:pPr>
        <w:widowControl w:val="0"/>
        <w:numPr>
          <w:ilvl w:val="0"/>
          <w:numId w:val="30"/>
        </w:numPr>
        <w:autoSpaceDE w:val="0"/>
        <w:autoSpaceDN w:val="0"/>
        <w:adjustRightInd w:val="0"/>
        <w:spacing w:before="0" w:after="0" w:line="276" w:lineRule="auto"/>
        <w:ind w:left="709" w:hanging="284"/>
        <w:jc w:val="left"/>
        <w:rPr>
          <w:rFonts w:eastAsia="Calibri" w:cs="Times New Roman"/>
          <w:sz w:val="22"/>
        </w:rPr>
      </w:pPr>
      <w:r w:rsidRPr="0022159B">
        <w:rPr>
          <w:rFonts w:eastAsia="Calibri" w:cs="Times New Roman"/>
          <w:sz w:val="22"/>
        </w:rPr>
        <w:t xml:space="preserve">wymiary rękawa dobrane do średnicy kanału, </w:t>
      </w:r>
    </w:p>
    <w:p w14:paraId="7CF52F7A" w14:textId="77777777" w:rsidR="0022159B" w:rsidRPr="0022159B" w:rsidRDefault="0022159B">
      <w:pPr>
        <w:widowControl w:val="0"/>
        <w:numPr>
          <w:ilvl w:val="0"/>
          <w:numId w:val="30"/>
        </w:numPr>
        <w:autoSpaceDE w:val="0"/>
        <w:autoSpaceDN w:val="0"/>
        <w:adjustRightInd w:val="0"/>
        <w:spacing w:before="0" w:after="0" w:line="276" w:lineRule="auto"/>
        <w:ind w:left="709" w:hanging="284"/>
        <w:jc w:val="left"/>
        <w:rPr>
          <w:rFonts w:eastAsia="Calibri" w:cs="Times New Roman"/>
          <w:sz w:val="22"/>
        </w:rPr>
      </w:pPr>
      <w:r w:rsidRPr="0022159B">
        <w:rPr>
          <w:rFonts w:eastAsia="Calibri" w:cs="Times New Roman"/>
          <w:sz w:val="22"/>
        </w:rPr>
        <w:t>przyleganie rękawa do powierzchni wewnętrznej kanału na całej długości,</w:t>
      </w:r>
    </w:p>
    <w:p w14:paraId="652B675C" w14:textId="77777777" w:rsidR="0022159B" w:rsidRPr="0022159B" w:rsidRDefault="0022159B">
      <w:pPr>
        <w:widowControl w:val="0"/>
        <w:numPr>
          <w:ilvl w:val="0"/>
          <w:numId w:val="30"/>
        </w:numPr>
        <w:autoSpaceDE w:val="0"/>
        <w:autoSpaceDN w:val="0"/>
        <w:adjustRightInd w:val="0"/>
        <w:spacing w:before="0" w:after="0" w:line="276" w:lineRule="auto"/>
        <w:ind w:left="709" w:hanging="284"/>
        <w:jc w:val="left"/>
        <w:rPr>
          <w:rFonts w:eastAsia="Calibri" w:cs="Times New Roman"/>
          <w:sz w:val="22"/>
        </w:rPr>
      </w:pPr>
      <w:r w:rsidRPr="0022159B">
        <w:rPr>
          <w:rFonts w:eastAsia="Calibri" w:cs="Times New Roman"/>
          <w:sz w:val="22"/>
        </w:rPr>
        <w:t>zapewnienie szczelności kanału po renowacji,</w:t>
      </w:r>
    </w:p>
    <w:p w14:paraId="4D2920FE" w14:textId="77777777" w:rsidR="0022159B" w:rsidRPr="0022159B" w:rsidRDefault="0022159B">
      <w:pPr>
        <w:widowControl w:val="0"/>
        <w:numPr>
          <w:ilvl w:val="0"/>
          <w:numId w:val="30"/>
        </w:numPr>
        <w:autoSpaceDE w:val="0"/>
        <w:autoSpaceDN w:val="0"/>
        <w:adjustRightInd w:val="0"/>
        <w:spacing w:before="0" w:after="0" w:line="276" w:lineRule="auto"/>
        <w:ind w:left="709" w:hanging="284"/>
        <w:jc w:val="left"/>
        <w:rPr>
          <w:rFonts w:eastAsia="Calibri" w:cs="Times New Roman"/>
          <w:sz w:val="22"/>
        </w:rPr>
      </w:pPr>
      <w:r w:rsidRPr="0022159B">
        <w:rPr>
          <w:rFonts w:eastAsia="Calibri" w:cs="Times New Roman"/>
          <w:sz w:val="22"/>
        </w:rPr>
        <w:t>zapewnienie właściwego stanu kanału po renowacji w postaci gładkiej powierzchni kanału,</w:t>
      </w:r>
    </w:p>
    <w:p w14:paraId="3DE391AE" w14:textId="5B161678" w:rsidR="0022159B" w:rsidRPr="00DB5A03" w:rsidRDefault="0022159B">
      <w:pPr>
        <w:pStyle w:val="Akapitzlist"/>
        <w:numPr>
          <w:ilvl w:val="0"/>
          <w:numId w:val="16"/>
        </w:numPr>
        <w:spacing w:line="276" w:lineRule="auto"/>
        <w:ind w:hanging="294"/>
        <w:rPr>
          <w:rFonts w:cs="Times New Roman"/>
          <w:sz w:val="22"/>
        </w:rPr>
      </w:pPr>
      <w:r w:rsidRPr="0022159B">
        <w:rPr>
          <w:rFonts w:eastAsia="Calibri" w:cs="Times New Roman"/>
          <w:sz w:val="22"/>
        </w:rPr>
        <w:t xml:space="preserve">obliczenia statyczno-wytrzymałościowe wykonać wg niemieckiego zbioru reguł </w:t>
      </w:r>
      <w:r w:rsidR="00DB5A03" w:rsidRPr="00DB5A03">
        <w:rPr>
          <w:rStyle w:val="Pogrubienie"/>
          <w:sz w:val="22"/>
        </w:rPr>
        <w:t>ATV-DWK-A143-3</w:t>
      </w:r>
    </w:p>
    <w:p w14:paraId="5E589F25" w14:textId="77777777" w:rsidR="0022159B" w:rsidRPr="0022159B" w:rsidRDefault="0022159B">
      <w:pPr>
        <w:widowControl w:val="0"/>
        <w:numPr>
          <w:ilvl w:val="0"/>
          <w:numId w:val="30"/>
        </w:numPr>
        <w:tabs>
          <w:tab w:val="left" w:pos="709"/>
        </w:tabs>
        <w:autoSpaceDE w:val="0"/>
        <w:autoSpaceDN w:val="0"/>
        <w:adjustRightInd w:val="0"/>
        <w:spacing w:before="0" w:after="0" w:line="276" w:lineRule="auto"/>
        <w:ind w:left="709" w:hanging="284"/>
        <w:jc w:val="left"/>
        <w:rPr>
          <w:rFonts w:eastAsia="Calibri" w:cs="Times New Roman"/>
          <w:sz w:val="22"/>
        </w:rPr>
      </w:pPr>
      <w:r w:rsidRPr="0022159B">
        <w:rPr>
          <w:rFonts w:eastAsia="Calibri" w:cs="Times New Roman"/>
          <w:sz w:val="22"/>
        </w:rPr>
        <w:t xml:space="preserve">wykładzina powinna posiadać: dokument identyfikacyjny dostawy zawierający: nazwę i znak producenta, nazwę materiału, średnicę, długość i grubość, datę produkcji i miejsce przeznaczenia. </w:t>
      </w:r>
    </w:p>
    <w:p w14:paraId="0AED79EB" w14:textId="108A89A7" w:rsidR="00117278" w:rsidRPr="0022159B" w:rsidRDefault="0022159B" w:rsidP="0022159B">
      <w:pPr>
        <w:tabs>
          <w:tab w:val="left" w:pos="709"/>
        </w:tabs>
        <w:spacing w:before="120" w:after="0" w:line="276" w:lineRule="auto"/>
        <w:ind w:left="425"/>
        <w:rPr>
          <w:rFonts w:eastAsia="Calibri" w:cs="Times New Roman"/>
          <w:sz w:val="22"/>
        </w:rPr>
      </w:pPr>
      <w:r w:rsidRPr="0022159B">
        <w:rPr>
          <w:rFonts w:eastAsia="Calibri" w:cs="Times New Roman"/>
          <w:sz w:val="22"/>
        </w:rPr>
        <w:t xml:space="preserve">Zamawiający dopuszcza również zastosowanie metody opisanej w pkt. </w:t>
      </w:r>
      <w:r>
        <w:rPr>
          <w:rFonts w:eastAsia="Calibri" w:cs="Times New Roman"/>
          <w:sz w:val="22"/>
        </w:rPr>
        <w:t>1</w:t>
      </w:r>
      <w:r w:rsidRPr="0022159B">
        <w:rPr>
          <w:rFonts w:eastAsia="Calibri" w:cs="Times New Roman"/>
          <w:sz w:val="22"/>
        </w:rPr>
        <w:t>.2</w:t>
      </w:r>
      <w:r>
        <w:rPr>
          <w:rFonts w:eastAsia="Calibri" w:cs="Times New Roman"/>
          <w:sz w:val="22"/>
        </w:rPr>
        <w:t xml:space="preserve">.2.1 </w:t>
      </w:r>
      <w:r w:rsidRPr="0022159B">
        <w:rPr>
          <w:rFonts w:eastAsia="Calibri" w:cs="Times New Roman"/>
          <w:sz w:val="22"/>
        </w:rPr>
        <w:t xml:space="preserve"> </w:t>
      </w:r>
    </w:p>
    <w:p w14:paraId="536AD5F5" w14:textId="77777777" w:rsidR="00117278" w:rsidRPr="00DB0C78" w:rsidRDefault="00117278" w:rsidP="0022159B">
      <w:pPr>
        <w:spacing w:line="276" w:lineRule="auto"/>
        <w:ind w:left="426"/>
        <w:rPr>
          <w:rFonts w:cs="Times New Roman"/>
        </w:rPr>
      </w:pPr>
    </w:p>
    <w:p w14:paraId="449EEA93" w14:textId="77777777" w:rsidR="00117278" w:rsidRDefault="00117278">
      <w:pPr>
        <w:pStyle w:val="Nagwek4"/>
        <w:numPr>
          <w:ilvl w:val="2"/>
          <w:numId w:val="29"/>
        </w:numPr>
        <w:spacing w:line="276" w:lineRule="auto"/>
      </w:pPr>
      <w:bookmarkStart w:id="111" w:name="_Toc129351711"/>
      <w:r w:rsidRPr="00DB0C78">
        <w:lastRenderedPageBreak/>
        <w:t>Jakość materiałów</w:t>
      </w:r>
      <w:bookmarkEnd w:id="111"/>
      <w:r w:rsidRPr="00DB0C78">
        <w:t xml:space="preserve"> </w:t>
      </w:r>
    </w:p>
    <w:p w14:paraId="1F99E9B0" w14:textId="77777777" w:rsidR="00117278" w:rsidRPr="00DB0C78" w:rsidRDefault="00117278" w:rsidP="0022159B">
      <w:pPr>
        <w:spacing w:line="276" w:lineRule="auto"/>
        <w:ind w:left="720"/>
        <w:rPr>
          <w:rFonts w:eastAsia="Times New Roman" w:cs="Times New Roman"/>
          <w:b/>
          <w:bCs/>
          <w:szCs w:val="24"/>
          <w:lang w:eastAsia="pl-PL"/>
        </w:rPr>
      </w:pPr>
    </w:p>
    <w:p w14:paraId="6EA6C812" w14:textId="77777777" w:rsidR="00117278" w:rsidRPr="00DB0C78" w:rsidRDefault="00117278" w:rsidP="0022159B">
      <w:pPr>
        <w:spacing w:line="276" w:lineRule="auto"/>
        <w:ind w:left="709"/>
        <w:rPr>
          <w:rFonts w:eastAsia="Times New Roman" w:cs="Times New Roman"/>
          <w:szCs w:val="24"/>
          <w:lang w:eastAsia="pl-PL"/>
        </w:rPr>
      </w:pPr>
      <w:r w:rsidRPr="00DB0C78">
        <w:rPr>
          <w:rFonts w:eastAsia="Times New Roman" w:cs="Times New Roman"/>
          <w:szCs w:val="24"/>
          <w:lang w:eastAsia="pl-PL"/>
        </w:rPr>
        <w:t>Jakość i własności materiałów przeznaczonych do renowacji muszą być udokumentowane poprzez:</w:t>
      </w:r>
    </w:p>
    <w:p w14:paraId="0F565127" w14:textId="77777777" w:rsidR="00117278" w:rsidRPr="00DB0C78" w:rsidRDefault="00117278">
      <w:pPr>
        <w:numPr>
          <w:ilvl w:val="0"/>
          <w:numId w:val="13"/>
        </w:numPr>
        <w:spacing w:line="276" w:lineRule="auto"/>
        <w:ind w:left="993" w:hanging="284"/>
        <w:rPr>
          <w:rFonts w:eastAsia="Times New Roman" w:cs="Times New Roman"/>
          <w:szCs w:val="24"/>
          <w:lang w:eastAsia="pl-PL"/>
        </w:rPr>
      </w:pPr>
      <w:r w:rsidRPr="00DB0C78">
        <w:rPr>
          <w:rFonts w:eastAsia="Times New Roman" w:cs="Times New Roman"/>
          <w:szCs w:val="20"/>
          <w:lang w:eastAsia="pl-PL"/>
        </w:rPr>
        <w:t xml:space="preserve">dokument identyfikacyjny dostawę, zawierający: nazwę i znak producenta, nazwę materiału, </w:t>
      </w:r>
      <w:r w:rsidRPr="00DB0C78">
        <w:rPr>
          <w:rFonts w:eastAsia="Times New Roman" w:cs="Times New Roman"/>
          <w:szCs w:val="24"/>
          <w:lang w:eastAsia="pl-PL"/>
        </w:rPr>
        <w:t>średnicę, długość, grubość, datę produkcji i miejsce przeznaczenia,</w:t>
      </w:r>
    </w:p>
    <w:p w14:paraId="7D740D52" w14:textId="77777777" w:rsidR="00117278" w:rsidRPr="00C4688B" w:rsidRDefault="00117278">
      <w:pPr>
        <w:numPr>
          <w:ilvl w:val="0"/>
          <w:numId w:val="13"/>
        </w:numPr>
        <w:spacing w:line="276" w:lineRule="auto"/>
        <w:ind w:left="993" w:hanging="284"/>
        <w:rPr>
          <w:rFonts w:eastAsia="Times New Roman" w:cs="Times New Roman"/>
          <w:szCs w:val="24"/>
          <w:lang w:eastAsia="pl-PL"/>
        </w:rPr>
      </w:pPr>
      <w:r w:rsidRPr="00DB0C78">
        <w:rPr>
          <w:rFonts w:eastAsia="Times New Roman" w:cs="Times New Roman"/>
          <w:szCs w:val="20"/>
          <w:lang w:eastAsia="pl-PL"/>
        </w:rPr>
        <w:t xml:space="preserve">badanie materiału przy dostawie polegać będzie na: sprawdzeniu dokumentów identyfikacyjnych dostawę, sprawdzenie stanu dostawy – opakowania, </w:t>
      </w:r>
      <w:r w:rsidRPr="00DB0C78">
        <w:rPr>
          <w:rFonts w:eastAsia="Times New Roman" w:cs="Times New Roman"/>
          <w:szCs w:val="24"/>
          <w:lang w:eastAsia="pl-PL"/>
        </w:rPr>
        <w:t>sprawdzenie ogólnego wyglądu</w:t>
      </w:r>
    </w:p>
    <w:p w14:paraId="682FFFEB" w14:textId="77777777" w:rsidR="00117278" w:rsidRPr="00DB0C78" w:rsidRDefault="00117278" w:rsidP="0022159B">
      <w:pPr>
        <w:spacing w:line="276" w:lineRule="auto"/>
        <w:rPr>
          <w:rFonts w:eastAsia="Times New Roman" w:cs="Times New Roman"/>
          <w:szCs w:val="20"/>
          <w:lang w:val="de-DE" w:eastAsia="pl-PL"/>
        </w:rPr>
      </w:pPr>
    </w:p>
    <w:p w14:paraId="1479C167" w14:textId="77777777" w:rsidR="00117278" w:rsidRPr="00CF2425" w:rsidRDefault="00117278">
      <w:pPr>
        <w:pStyle w:val="Nagwek4"/>
        <w:numPr>
          <w:ilvl w:val="1"/>
          <w:numId w:val="29"/>
        </w:numPr>
        <w:spacing w:line="276" w:lineRule="auto"/>
      </w:pPr>
      <w:bookmarkStart w:id="112" w:name="_Toc129351712"/>
      <w:r w:rsidRPr="00CF2425">
        <w:t>Roboty przygotowawcze i montażowe.</w:t>
      </w:r>
      <w:bookmarkEnd w:id="112"/>
    </w:p>
    <w:p w14:paraId="1DFD3688" w14:textId="77777777" w:rsidR="00117278" w:rsidRPr="00C4688B" w:rsidRDefault="00117278" w:rsidP="0022159B">
      <w:pPr>
        <w:pStyle w:val="Akapitzlist"/>
        <w:spacing w:line="276" w:lineRule="auto"/>
        <w:ind w:left="450"/>
        <w:rPr>
          <w:rFonts w:eastAsia="Times New Roman" w:cs="Times New Roman"/>
          <w:b/>
          <w:bCs/>
          <w:szCs w:val="24"/>
          <w:lang w:eastAsia="pl-PL"/>
        </w:rPr>
      </w:pPr>
    </w:p>
    <w:p w14:paraId="1621B608" w14:textId="77777777" w:rsidR="00117278" w:rsidRPr="00DB0C78" w:rsidRDefault="00117278">
      <w:pPr>
        <w:pStyle w:val="Nagwek4"/>
        <w:numPr>
          <w:ilvl w:val="2"/>
          <w:numId w:val="29"/>
        </w:numPr>
        <w:spacing w:line="276" w:lineRule="auto"/>
      </w:pPr>
      <w:bookmarkStart w:id="113" w:name="_Toc129351713"/>
      <w:r w:rsidRPr="00DB0C78">
        <w:t>Wykonanie tymczasowego rurociągu tłocznego z przepompownią ścieków.</w:t>
      </w:r>
      <w:bookmarkEnd w:id="113"/>
    </w:p>
    <w:p w14:paraId="26511458" w14:textId="77777777" w:rsidR="00117278" w:rsidRPr="00DB0C78" w:rsidRDefault="00117278" w:rsidP="0022159B">
      <w:pPr>
        <w:spacing w:line="276" w:lineRule="auto"/>
        <w:rPr>
          <w:rFonts w:eastAsia="Times New Roman" w:cs="Times New Roman"/>
          <w:szCs w:val="24"/>
          <w:lang w:eastAsia="pl-PL"/>
        </w:rPr>
      </w:pPr>
    </w:p>
    <w:p w14:paraId="0F8639BB" w14:textId="77777777" w:rsidR="00117278" w:rsidRPr="00DB0C78" w:rsidRDefault="00117278" w:rsidP="0022159B">
      <w:pPr>
        <w:spacing w:line="276" w:lineRule="auto"/>
        <w:rPr>
          <w:lang w:eastAsia="pl-PL"/>
        </w:rPr>
      </w:pPr>
      <w:r w:rsidRPr="00DB0C78">
        <w:rPr>
          <w:lang w:eastAsia="pl-PL"/>
        </w:rPr>
        <w:t>Odcinki przeznaczone do renowacji należy tymczasowo wyłączyć z eksploatacji. Wykonawca zobowiązany jest do wykonania obejścia (by-pass) do tymczasowego przepompowywania ścieków na poddawanym renowacji odcinku kanału. Pompowanie ścieków z kolektora musi odbywać się tymczasowymi rurociągami elastycznymi lub z rur PE o średnicy i ilości zależnej od ilości ścieków do przepompowania wynikających ze stosownych wyliczeń.</w:t>
      </w:r>
    </w:p>
    <w:p w14:paraId="2B617288" w14:textId="77777777" w:rsidR="00117278" w:rsidRPr="00DB0C78" w:rsidRDefault="00117278" w:rsidP="0022159B">
      <w:pPr>
        <w:spacing w:line="276" w:lineRule="auto"/>
        <w:rPr>
          <w:lang w:eastAsia="pl-PL"/>
        </w:rPr>
      </w:pPr>
      <w:r w:rsidRPr="00DB0C78">
        <w:rPr>
          <w:lang w:eastAsia="pl-PL"/>
        </w:rPr>
        <w:t>Przy doborze wydajności pomp należy uwzględnić 30% rezerwę wydajności ze względu na możliwość wystąpienia warunków deszczowych.</w:t>
      </w:r>
    </w:p>
    <w:p w14:paraId="54739CB4" w14:textId="77777777" w:rsidR="00117278" w:rsidRPr="00DB0C78" w:rsidRDefault="00117278" w:rsidP="0022159B">
      <w:pPr>
        <w:spacing w:line="276" w:lineRule="auto"/>
        <w:rPr>
          <w:lang w:eastAsia="pl-PL"/>
        </w:rPr>
      </w:pPr>
      <w:r w:rsidRPr="00DB0C78">
        <w:rPr>
          <w:lang w:eastAsia="pl-PL"/>
        </w:rPr>
        <w:t>Warunkiem koniecznym do rozpoczęcia przepompowywania ścieków będzie protokolarny odbiór  przygotowanej pompowni i przekazanie projektu pompowni do akceptacji przez Inspektora Nadzoru.</w:t>
      </w:r>
    </w:p>
    <w:p w14:paraId="724F824D" w14:textId="77777777" w:rsidR="00117278" w:rsidRPr="00DB0C78" w:rsidRDefault="00117278" w:rsidP="0022159B">
      <w:pPr>
        <w:spacing w:line="276" w:lineRule="auto"/>
        <w:rPr>
          <w:lang w:eastAsia="pl-PL"/>
        </w:rPr>
      </w:pPr>
      <w:r w:rsidRPr="00DB0C78">
        <w:rPr>
          <w:lang w:eastAsia="pl-PL"/>
        </w:rPr>
        <w:t>Zasilanie pomp w energię elektryczną zabezpieczyć w sposób nie uciążliwy dla mieszkańców. W przypadku pomp spalinowych muszą posiadać obudowę dźwiękochłonną.</w:t>
      </w:r>
    </w:p>
    <w:p w14:paraId="6F46A6CD" w14:textId="77777777" w:rsidR="00117278" w:rsidRDefault="00117278" w:rsidP="0022159B">
      <w:pPr>
        <w:spacing w:line="276" w:lineRule="auto"/>
        <w:rPr>
          <w:lang w:eastAsia="pl-PL"/>
        </w:rPr>
      </w:pPr>
      <w:r w:rsidRPr="00DB0C78">
        <w:rPr>
          <w:lang w:eastAsia="pl-PL"/>
        </w:rPr>
        <w:t xml:space="preserve"> Na Wykonawcy spoczywa obowiązek: przygotowania komór (montaż i demontaż kominów studni wraz z odbudową nawierzchni), zapewnienia pomp, rurociągów i tymczasowych zamknięć kanałów odpowiednich dla przepływu ścieków na przedmiotowym odcinku. Wszelkie koszty związane z wykonaniem, utrzymaniem, pompowaniem ścieków i demontażem rurociągu tymczasowego ponosi Wykonawca.</w:t>
      </w:r>
    </w:p>
    <w:p w14:paraId="0479F6CB" w14:textId="77777777" w:rsidR="00117278" w:rsidRPr="00DB0C78" w:rsidRDefault="00117278" w:rsidP="0022159B">
      <w:pPr>
        <w:spacing w:line="276" w:lineRule="auto"/>
        <w:rPr>
          <w:rFonts w:eastAsia="Times New Roman" w:cs="Times New Roman"/>
          <w:szCs w:val="24"/>
          <w:lang w:eastAsia="pl-PL"/>
        </w:rPr>
      </w:pPr>
    </w:p>
    <w:p w14:paraId="55FD8803" w14:textId="77777777" w:rsidR="00117278" w:rsidRPr="00DA0EE7" w:rsidRDefault="00117278">
      <w:pPr>
        <w:pStyle w:val="Nagwek4"/>
        <w:numPr>
          <w:ilvl w:val="2"/>
          <w:numId w:val="29"/>
        </w:numPr>
        <w:spacing w:line="276" w:lineRule="auto"/>
      </w:pPr>
      <w:bookmarkStart w:id="114" w:name="_Toc129351714"/>
      <w:r w:rsidRPr="00DA0EE7">
        <w:t>Czyszczenie i udrożnienie kanałów</w:t>
      </w:r>
      <w:bookmarkEnd w:id="114"/>
    </w:p>
    <w:p w14:paraId="7A57B2C1" w14:textId="77777777" w:rsidR="00117278" w:rsidRPr="00DB0C78" w:rsidRDefault="00117278" w:rsidP="0022159B">
      <w:pPr>
        <w:spacing w:line="276" w:lineRule="auto"/>
        <w:rPr>
          <w:rFonts w:eastAsia="Times New Roman" w:cs="Times New Roman"/>
          <w:b/>
          <w:bCs/>
          <w:szCs w:val="24"/>
          <w:lang w:eastAsia="pl-PL"/>
        </w:rPr>
      </w:pPr>
    </w:p>
    <w:p w14:paraId="117183E3" w14:textId="77777777" w:rsidR="00117278" w:rsidRPr="00DB0C78" w:rsidRDefault="00117278" w:rsidP="0022159B">
      <w:pPr>
        <w:spacing w:line="276" w:lineRule="auto"/>
        <w:rPr>
          <w:rFonts w:eastAsia="Times New Roman" w:cs="Times New Roman"/>
          <w:szCs w:val="20"/>
          <w:lang w:eastAsia="pl-PL"/>
        </w:rPr>
      </w:pPr>
      <w:r w:rsidRPr="00DB0C78">
        <w:rPr>
          <w:rFonts w:eastAsia="Times New Roman" w:cs="Times New Roman"/>
          <w:szCs w:val="20"/>
          <w:lang w:eastAsia="pl-PL"/>
        </w:rPr>
        <w:t xml:space="preserve">Przed wejściem do kanału, w celu sprawdzenia lub wyczyszczenia kanału należy zbadać stan atmosfery w kanale w celu określenia zawartości substancji toksycznych, palnych oparów lub braku tlenu, zgodnie z obowiązującymi przepisami BHP. Kanał musi być wentylowany, należy stosować nadmuch świeżego powietrza. </w:t>
      </w:r>
    </w:p>
    <w:p w14:paraId="4ADD52FD"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lastRenderedPageBreak/>
        <w:t>Czyszczenie należy prowadzić przy wykorzystaniu specjalistycznego sprzętu, w sposób nie powodujący pogorszenie stanu technicznego kanału.</w:t>
      </w:r>
    </w:p>
    <w:p w14:paraId="27C57E3E"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 xml:space="preserve">Woda używana do celów technologicznych, będzie pobierana poprzez opomiarowany hydrant z miejsca wskazanego przez Zamawiającego.  </w:t>
      </w:r>
    </w:p>
    <w:p w14:paraId="5E88CB31"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Czyszczenie i udrożnienie kanałów obejmuje w szczególności:</w:t>
      </w:r>
    </w:p>
    <w:p w14:paraId="40E7F942" w14:textId="77777777" w:rsidR="00117278" w:rsidRPr="00DB0C78" w:rsidRDefault="00117278">
      <w:pPr>
        <w:numPr>
          <w:ilvl w:val="0"/>
          <w:numId w:val="9"/>
        </w:numPr>
        <w:spacing w:line="276" w:lineRule="auto"/>
        <w:ind w:left="1134" w:hanging="567"/>
        <w:rPr>
          <w:rFonts w:eastAsia="Times New Roman" w:cs="Times New Roman"/>
          <w:szCs w:val="24"/>
          <w:lang w:eastAsia="pl-PL"/>
        </w:rPr>
      </w:pPr>
      <w:r w:rsidRPr="00DB0C78">
        <w:rPr>
          <w:rFonts w:eastAsia="Times New Roman" w:cs="Times New Roman"/>
          <w:szCs w:val="24"/>
          <w:lang w:eastAsia="pl-PL"/>
        </w:rPr>
        <w:t>usunięcie korzeni wrastających do wewnątrz kanału,</w:t>
      </w:r>
    </w:p>
    <w:p w14:paraId="1E522661" w14:textId="77777777" w:rsidR="00117278" w:rsidRPr="00DB0C78" w:rsidRDefault="00117278">
      <w:pPr>
        <w:numPr>
          <w:ilvl w:val="0"/>
          <w:numId w:val="9"/>
        </w:numPr>
        <w:spacing w:line="276" w:lineRule="auto"/>
        <w:ind w:left="1134" w:hanging="567"/>
        <w:rPr>
          <w:rFonts w:eastAsia="Times New Roman" w:cs="Times New Roman"/>
          <w:szCs w:val="24"/>
          <w:lang w:eastAsia="pl-PL"/>
        </w:rPr>
      </w:pPr>
      <w:r w:rsidRPr="00DB0C78">
        <w:rPr>
          <w:rFonts w:eastAsia="Times New Roman" w:cs="Times New Roman"/>
          <w:szCs w:val="24"/>
          <w:lang w:eastAsia="pl-PL"/>
        </w:rPr>
        <w:t>oczyszczenie kanału z zanieczyszczeń, osadów, złogów i luźnych elementów</w:t>
      </w:r>
    </w:p>
    <w:p w14:paraId="50972311"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Przewody z inkrustacjami, przerostami korzeni, twardymi osadami dennymi powinny być najpierw oczyszczone mechanicznie lub hydrodynamicznie, a następnie opróżnione z pozostałych w rurociągach odpadów.</w:t>
      </w:r>
    </w:p>
    <w:p w14:paraId="5129161F"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Podczas używania głowic czyszczących należy zachować szczególną ostrożność, gdyż stosowanie w zniszczonych kanałach zbyt wysokich ciśnień może doprowadzić do zwiększenia uszkodzeń.</w:t>
      </w:r>
    </w:p>
    <w:p w14:paraId="30428006"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Wszystkie osady muszą zostać wydobyte na powierzchnię i odwiezione na odpowiednie miejsce składowania. Koszt uzyskania niezbędnych pozwoleń ze strony administratora wysypiska, koszty wywozu i składowania zanieczyszczeń z kanałów ponosi Wykonawca.</w:t>
      </w:r>
    </w:p>
    <w:p w14:paraId="02363B14" w14:textId="77777777" w:rsidR="00117278" w:rsidRPr="00DB0C78" w:rsidRDefault="00117278" w:rsidP="0022159B">
      <w:pPr>
        <w:spacing w:line="276" w:lineRule="auto"/>
        <w:rPr>
          <w:rFonts w:eastAsia="Times New Roman" w:cs="Times New Roman"/>
          <w:b/>
          <w:bCs/>
          <w:color w:val="984806"/>
          <w:szCs w:val="24"/>
          <w:lang w:eastAsia="pl-PL"/>
        </w:rPr>
      </w:pPr>
    </w:p>
    <w:p w14:paraId="75851A05" w14:textId="77777777" w:rsidR="00117278" w:rsidRPr="00CF2425" w:rsidRDefault="00117278">
      <w:pPr>
        <w:pStyle w:val="Nagwek4"/>
        <w:numPr>
          <w:ilvl w:val="1"/>
          <w:numId w:val="29"/>
        </w:numPr>
        <w:spacing w:line="276" w:lineRule="auto"/>
      </w:pPr>
      <w:bookmarkStart w:id="115" w:name="_Toc129351715"/>
      <w:r w:rsidRPr="00CF2425">
        <w:t>Przed i powykonawcza inspekcja telewizyjna</w:t>
      </w:r>
      <w:bookmarkEnd w:id="115"/>
    </w:p>
    <w:p w14:paraId="0E443506" w14:textId="77777777" w:rsidR="00117278" w:rsidRPr="00C4688B" w:rsidRDefault="00117278" w:rsidP="0022159B">
      <w:pPr>
        <w:pStyle w:val="Akapitzlist"/>
        <w:spacing w:line="276" w:lineRule="auto"/>
        <w:ind w:left="450"/>
        <w:rPr>
          <w:rFonts w:eastAsia="Times New Roman" w:cs="Times New Roman"/>
          <w:b/>
          <w:bCs/>
          <w:szCs w:val="24"/>
          <w:lang w:eastAsia="pl-PL"/>
        </w:rPr>
      </w:pPr>
    </w:p>
    <w:p w14:paraId="69B2CD51" w14:textId="77777777" w:rsidR="00117278" w:rsidRPr="00DB0C78" w:rsidRDefault="00117278" w:rsidP="0022159B">
      <w:pPr>
        <w:spacing w:line="276" w:lineRule="auto"/>
        <w:rPr>
          <w:lang w:eastAsia="pl-PL"/>
        </w:rPr>
      </w:pPr>
      <w:r w:rsidRPr="00DB0C78">
        <w:rPr>
          <w:lang w:eastAsia="pl-PL"/>
        </w:rPr>
        <w:t xml:space="preserve">Inspekcję kanałów przeprowadzić przy pomocy kamery TV wprowadzonej do oczyszczonego kanału. Kamera TV ma być kolorowa, samobieżna, z głowicą obrotową. W trakcie wykonywania inspekcji głowica kamery powinna być umieszczona centrycznie w osi kanału. Należy zapewnić oświetlenie wystarczające do obejrzenia całego przekroju kanału oraz odpowiednia prędkość przejazdu kamery aby jakość obrazu nie budziła wątpliwości, co do stanu kanału. Inspekcja ma być prowadzona na odcinku zablokowanego kanału, bez ścieków. </w:t>
      </w:r>
    </w:p>
    <w:p w14:paraId="0B7B87BA" w14:textId="77777777" w:rsidR="00117278" w:rsidRPr="00DB0C78" w:rsidRDefault="00117278" w:rsidP="0022159B">
      <w:pPr>
        <w:spacing w:line="276" w:lineRule="auto"/>
        <w:rPr>
          <w:lang w:eastAsia="pl-PL"/>
        </w:rPr>
      </w:pPr>
      <w:r w:rsidRPr="00DB0C78">
        <w:rPr>
          <w:lang w:eastAsia="pl-PL"/>
        </w:rPr>
        <w:t>W tekście widocznym na ekranie muszą się znaleźć następujące informacje: data/godzina; nazwa ulicy; numer studzienki początkowej i końcowej; średnica kanału; dystans bezpośredni od studni początkowej</w:t>
      </w:r>
    </w:p>
    <w:p w14:paraId="1D12A23F" w14:textId="77777777" w:rsidR="00117278" w:rsidRPr="00DB0C78" w:rsidRDefault="00117278" w:rsidP="0022159B">
      <w:pPr>
        <w:spacing w:line="276" w:lineRule="auto"/>
        <w:rPr>
          <w:lang w:eastAsia="pl-PL"/>
        </w:rPr>
      </w:pPr>
      <w:r w:rsidRPr="00DB0C78">
        <w:rPr>
          <w:lang w:eastAsia="pl-PL"/>
        </w:rPr>
        <w:t xml:space="preserve">Efektem wykonanej inspekcji jest standardowa płyta DVD  wraz z raportem z wykonanej inspekcji zawierającym opis danych technicznych kanału,  </w:t>
      </w:r>
    </w:p>
    <w:p w14:paraId="6EE6FCC9" w14:textId="26BB2A91" w:rsidR="00117278" w:rsidRPr="00DB0C78" w:rsidRDefault="00117278" w:rsidP="0022159B">
      <w:pPr>
        <w:spacing w:line="276" w:lineRule="auto"/>
        <w:rPr>
          <w:szCs w:val="24"/>
          <w:lang w:eastAsia="pl-PL"/>
        </w:rPr>
      </w:pPr>
      <w:r w:rsidRPr="00DB0C78">
        <w:rPr>
          <w:szCs w:val="24"/>
          <w:lang w:eastAsia="pl-PL"/>
        </w:rPr>
        <w:t xml:space="preserve">Wykonawca zobowiązany jest do przeprowadzenia inspekcji telewizyjnej odcinka kanału poddawanego renowacji i dokonania inwentaryzacji stanu technicznego kanału, w zakresie i stopniu dokładności wymaganym do prawidłowego wykonania robót (ustalenie rodzaju i miejsca uszkodzeń, kształtu, rozmiaru, położenia i kąta włączenia przykanalików itp.) Wykonawca przekaże </w:t>
      </w:r>
      <w:r w:rsidR="00D10F8E">
        <w:rPr>
          <w:szCs w:val="24"/>
          <w:lang w:eastAsia="pl-PL"/>
        </w:rPr>
        <w:t>I</w:t>
      </w:r>
      <w:r w:rsidRPr="00DB0C78">
        <w:rPr>
          <w:szCs w:val="24"/>
          <w:lang w:eastAsia="pl-PL"/>
        </w:rPr>
        <w:t xml:space="preserve">nspektorowi </w:t>
      </w:r>
      <w:r w:rsidR="00D10F8E">
        <w:rPr>
          <w:szCs w:val="24"/>
          <w:lang w:eastAsia="pl-PL"/>
        </w:rPr>
        <w:t>N</w:t>
      </w:r>
      <w:r w:rsidRPr="00DB0C78">
        <w:rPr>
          <w:szCs w:val="24"/>
          <w:lang w:eastAsia="pl-PL"/>
        </w:rPr>
        <w:t>adzoru płytę DVD oraz raport z inspekcji.</w:t>
      </w:r>
    </w:p>
    <w:p w14:paraId="2E7CAA2D" w14:textId="77777777" w:rsidR="00117278" w:rsidRPr="00DB0C78" w:rsidRDefault="00117278" w:rsidP="0022159B">
      <w:pPr>
        <w:spacing w:line="276" w:lineRule="auto"/>
        <w:rPr>
          <w:szCs w:val="24"/>
          <w:lang w:eastAsia="pl-PL"/>
        </w:rPr>
      </w:pPr>
      <w:r w:rsidRPr="00DB0C78">
        <w:rPr>
          <w:szCs w:val="24"/>
          <w:lang w:eastAsia="pl-PL"/>
        </w:rPr>
        <w:t>Jeżeli inspekcja telewizyjna wykaże, że stan techniczny kanału nie nadaje się do renowacji wówczas Wykonawca o takim fakcie poinformuje inspektora nadzoru, który podejmie stosowne decyzje.</w:t>
      </w:r>
    </w:p>
    <w:p w14:paraId="7F993D43" w14:textId="77777777" w:rsidR="00117278" w:rsidRPr="00DB0C78" w:rsidRDefault="00117278" w:rsidP="0022159B">
      <w:pPr>
        <w:spacing w:line="276" w:lineRule="auto"/>
        <w:rPr>
          <w:rFonts w:eastAsia="Times New Roman" w:cs="Times New Roman"/>
          <w:szCs w:val="24"/>
          <w:lang w:eastAsia="pl-PL"/>
        </w:rPr>
      </w:pPr>
    </w:p>
    <w:p w14:paraId="34D02708" w14:textId="77777777" w:rsidR="00117278" w:rsidRPr="00CF2425" w:rsidRDefault="00117278">
      <w:pPr>
        <w:pStyle w:val="Nagwek3"/>
        <w:numPr>
          <w:ilvl w:val="0"/>
          <w:numId w:val="29"/>
        </w:numPr>
        <w:spacing w:line="276" w:lineRule="auto"/>
      </w:pPr>
      <w:bookmarkStart w:id="116" w:name="_Toc129351716"/>
      <w:r w:rsidRPr="00CF2425">
        <w:lastRenderedPageBreak/>
        <w:t>Etapy realizacji bezwykopowej renowacji kanałów</w:t>
      </w:r>
      <w:bookmarkEnd w:id="116"/>
      <w:r w:rsidRPr="00CF2425">
        <w:t xml:space="preserve">  </w:t>
      </w:r>
    </w:p>
    <w:p w14:paraId="307622C4" w14:textId="77777777" w:rsidR="00117278" w:rsidRPr="00C4688B" w:rsidRDefault="00117278" w:rsidP="0022159B">
      <w:pPr>
        <w:pStyle w:val="Akapitzlist"/>
        <w:spacing w:line="276" w:lineRule="auto"/>
        <w:ind w:left="900"/>
        <w:rPr>
          <w:rFonts w:eastAsia="Times New Roman" w:cs="Times New Roman"/>
          <w:b/>
          <w:bCs/>
          <w:szCs w:val="24"/>
          <w:u w:val="single"/>
          <w:lang w:eastAsia="pl-PL"/>
        </w:rPr>
      </w:pPr>
    </w:p>
    <w:p w14:paraId="3F209045"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Podczas wykonywania robót należy ściśle przestrzegać wytycznych i wymagań podanych w instrukcji producenta danej technologii i w stosownej aprobacie technicznej.</w:t>
      </w:r>
    </w:p>
    <w:p w14:paraId="5F4B8374"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Etapy realizacji bezwykopowej renowacji przewodów kanalizacyjnych:</w:t>
      </w:r>
    </w:p>
    <w:p w14:paraId="6EFED18E"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dobór rodzaju rękawa gwarantującego uszczelnienie kanalizacji wraz z jej wzmocnieniem oraz wykonanie obliczeń wytrzymałościowych dla przyjętej technologii rękawa,</w:t>
      </w:r>
    </w:p>
    <w:p w14:paraId="40BA1B50"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przygotowanie studzienek do renowacji zgodnie z wymaganiami przyjętej do renowacji technologii ,</w:t>
      </w:r>
    </w:p>
    <w:p w14:paraId="3EB6A71A"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 xml:space="preserve">usuwanie stanów awaryjnych na kanale stwierdzonych w czasie inspekcji TV wymagających wykonania wykopu obiektowego w celu umożliwienia zastosowania  właściwej technologii dla wykonania renowacji kanałów, zgodnie z przyjętymi zasadami i normami na roboty ziemne i montażowe dla budowy kanalizacji </w:t>
      </w:r>
    </w:p>
    <w:p w14:paraId="00355E86"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wykonanie bezwykopowej renowacji przewodów przy pomocy przyjętego rodzaju rękawa spełniającego wymogi niniejszych wytycznych,</w:t>
      </w:r>
    </w:p>
    <w:p w14:paraId="1A77F880" w14:textId="71445AD7" w:rsidR="00117278" w:rsidRPr="00DB0C78" w:rsidRDefault="00771244">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wykonanie renowacji kinet komór</w:t>
      </w:r>
      <w:r w:rsidRPr="00771244">
        <w:rPr>
          <w:rFonts w:eastAsia="Times New Roman" w:cs="Times New Roman"/>
          <w:szCs w:val="24"/>
          <w:lang w:eastAsia="pl-PL"/>
        </w:rPr>
        <w:t xml:space="preserve"> </w:t>
      </w:r>
      <w:r>
        <w:rPr>
          <w:rFonts w:eastAsia="Times New Roman" w:cs="Times New Roman"/>
          <w:szCs w:val="24"/>
          <w:lang w:eastAsia="pl-PL"/>
        </w:rPr>
        <w:t>przy użyciu chemii budowlanej</w:t>
      </w:r>
    </w:p>
    <w:p w14:paraId="0784F45D"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 xml:space="preserve">uszczelnienie wszelkich potencjalnych miejsc podatnych na infiltrację </w:t>
      </w:r>
    </w:p>
    <w:p w14:paraId="129F3590"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 xml:space="preserve">wykonanie niezbędnych badań do odbioru końcowego zgodnie z obowiązującymi normami i niniejszym opracowaniem, </w:t>
      </w:r>
    </w:p>
    <w:p w14:paraId="00D68D92"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przeprowadzenie powykonawczej inspekcji telewizyjnej,</w:t>
      </w:r>
    </w:p>
    <w:p w14:paraId="4201BECF" w14:textId="3075F474"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wykonanie dokumentacji powykonawczej wraz z naniesieniem średnic kanałów i studzien</w:t>
      </w:r>
      <w:r w:rsidR="007D5FA8">
        <w:rPr>
          <w:rFonts w:eastAsia="Times New Roman" w:cs="Times New Roman"/>
          <w:szCs w:val="24"/>
          <w:lang w:eastAsia="pl-PL"/>
        </w:rPr>
        <w:t>ek</w:t>
      </w:r>
      <w:r w:rsidRPr="00DB0C78">
        <w:rPr>
          <w:rFonts w:eastAsia="Times New Roman" w:cs="Times New Roman"/>
          <w:szCs w:val="24"/>
          <w:lang w:eastAsia="pl-PL"/>
        </w:rPr>
        <w:t>, materiałów kanałów i studzien</w:t>
      </w:r>
      <w:r w:rsidR="007D5FA8">
        <w:rPr>
          <w:rFonts w:eastAsia="Times New Roman" w:cs="Times New Roman"/>
          <w:szCs w:val="24"/>
          <w:lang w:eastAsia="pl-PL"/>
        </w:rPr>
        <w:t>ek</w:t>
      </w:r>
      <w:r w:rsidRPr="00DB0C78">
        <w:rPr>
          <w:rFonts w:eastAsia="Times New Roman" w:cs="Times New Roman"/>
          <w:szCs w:val="24"/>
          <w:lang w:eastAsia="pl-PL"/>
        </w:rPr>
        <w:t xml:space="preserve">, spadków i długości kanałów </w:t>
      </w:r>
    </w:p>
    <w:p w14:paraId="5801F401"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przywrócenie do stanu pierwotnego terenu, na którym odbywały się roboty i dokonanie odbioru terenu przez właściciela po robotach.</w:t>
      </w:r>
    </w:p>
    <w:p w14:paraId="5DFABBF4" w14:textId="77777777" w:rsidR="00117278" w:rsidRPr="00DB0C78" w:rsidRDefault="00117278" w:rsidP="0022159B">
      <w:pPr>
        <w:spacing w:line="276" w:lineRule="auto"/>
        <w:ind w:left="708"/>
        <w:rPr>
          <w:rFonts w:eastAsia="Times New Roman" w:cs="Times New Roman"/>
          <w:szCs w:val="24"/>
          <w:lang w:eastAsia="pl-PL"/>
        </w:rPr>
      </w:pPr>
    </w:p>
    <w:p w14:paraId="77096790" w14:textId="77777777" w:rsidR="00117278" w:rsidRDefault="00117278">
      <w:pPr>
        <w:pStyle w:val="Nagwek3"/>
        <w:numPr>
          <w:ilvl w:val="0"/>
          <w:numId w:val="29"/>
        </w:numPr>
        <w:spacing w:line="276" w:lineRule="auto"/>
      </w:pPr>
      <w:bookmarkStart w:id="117" w:name="_Toc129351717"/>
      <w:r w:rsidRPr="00DB0C78">
        <w:t>Kontrola wykonania robót – wymagania odbiorowe Zamawiającego</w:t>
      </w:r>
      <w:bookmarkEnd w:id="117"/>
    </w:p>
    <w:p w14:paraId="3ED6FD0B" w14:textId="77777777" w:rsidR="00117278" w:rsidRPr="00DA0EE7" w:rsidRDefault="00117278" w:rsidP="0022159B">
      <w:pPr>
        <w:spacing w:line="276" w:lineRule="auto"/>
        <w:rPr>
          <w:lang w:eastAsia="pl-PL"/>
        </w:rPr>
      </w:pPr>
    </w:p>
    <w:p w14:paraId="58B6610B" w14:textId="77777777" w:rsidR="00117278" w:rsidRPr="00DB0C78" w:rsidRDefault="00117278" w:rsidP="0022159B">
      <w:pPr>
        <w:spacing w:line="276" w:lineRule="auto"/>
        <w:rPr>
          <w:b/>
          <w:u w:val="single"/>
        </w:rPr>
      </w:pPr>
      <w:r w:rsidRPr="00DB0C78">
        <w:rPr>
          <w:lang w:eastAsia="pl-PL"/>
        </w:rPr>
        <w:t>Dla każdego odcinka kanału po wykonaniu renowacji przeprowadzić ocenę stanu wykładziny kanału. Sprawdzenia dokonać wizualnie przy pomocy kamery TV zgodnie z wymogami zawartymi w niniejszych wymaganiach.</w:t>
      </w:r>
    </w:p>
    <w:p w14:paraId="67B5B8DD" w14:textId="77777777" w:rsidR="00117278" w:rsidRPr="00DB0C78" w:rsidRDefault="00117278" w:rsidP="0022159B">
      <w:pPr>
        <w:spacing w:line="276" w:lineRule="auto"/>
        <w:rPr>
          <w:lang w:eastAsia="pl-PL"/>
        </w:rPr>
      </w:pPr>
      <w:r w:rsidRPr="00DB0C78">
        <w:rPr>
          <w:lang w:eastAsia="pl-PL"/>
        </w:rPr>
        <w:t>Badanie oraz obliczenia powinny zostać w odpowiednio do tego przygotowanym uprawnionym, niezależnym laboratorium.</w:t>
      </w:r>
    </w:p>
    <w:p w14:paraId="4181D645" w14:textId="77777777" w:rsidR="00117278" w:rsidRPr="00DB0C78" w:rsidRDefault="00117278" w:rsidP="0022159B">
      <w:pPr>
        <w:spacing w:line="276" w:lineRule="auto"/>
      </w:pPr>
      <w:r w:rsidRPr="00DB0C78">
        <w:t xml:space="preserve">Po renowacji wymagana jest gładka powierzchnia wewnętrzna kanału, która nie może posiadać nierówności powierzchni wynikających z wad technicznych lub wad materiału. </w:t>
      </w:r>
    </w:p>
    <w:p w14:paraId="55D68108" w14:textId="612F8439" w:rsidR="00117278" w:rsidRPr="00DB0C78" w:rsidRDefault="00117278" w:rsidP="0022159B">
      <w:pPr>
        <w:spacing w:line="276" w:lineRule="auto"/>
      </w:pPr>
      <w:r w:rsidRPr="00DB0C78">
        <w:t xml:space="preserve">Elementy podlegające kontroli podano w tabeli nr 1 </w:t>
      </w:r>
    </w:p>
    <w:p w14:paraId="2120FCDB" w14:textId="77777777" w:rsidR="00117278" w:rsidRPr="00DB0C78" w:rsidRDefault="00117278" w:rsidP="0022159B">
      <w:pPr>
        <w:spacing w:line="276" w:lineRule="auto"/>
      </w:pPr>
      <w:r w:rsidRPr="00DB0C78">
        <w:t>Do odbioru robót Wykonawca zobowiązany jest przygotować następujące dokumenty:</w:t>
      </w:r>
    </w:p>
    <w:p w14:paraId="09911516" w14:textId="77777777" w:rsidR="00117278" w:rsidRPr="00DB0C78" w:rsidRDefault="00117278" w:rsidP="0022159B">
      <w:pPr>
        <w:spacing w:line="276" w:lineRule="auto"/>
      </w:pPr>
      <w:r w:rsidRPr="00DB0C78">
        <w:t>1) oświadczenie kierownika budowy</w:t>
      </w:r>
    </w:p>
    <w:p w14:paraId="1DE290F6" w14:textId="367DA78D" w:rsidR="00117278" w:rsidRPr="00DB0C78" w:rsidRDefault="00117278" w:rsidP="0022159B">
      <w:pPr>
        <w:spacing w:line="276" w:lineRule="auto"/>
      </w:pPr>
      <w:r w:rsidRPr="00DB0C78">
        <w:lastRenderedPageBreak/>
        <w:t xml:space="preserve">2) nagrania na płytach CD z inspekcji przed i po wykonawczej </w:t>
      </w:r>
    </w:p>
    <w:p w14:paraId="17DFE80A" w14:textId="77777777" w:rsidR="00117278" w:rsidRPr="00DB0C78" w:rsidRDefault="00117278" w:rsidP="0022159B">
      <w:pPr>
        <w:spacing w:line="276" w:lineRule="auto"/>
      </w:pPr>
      <w:r w:rsidRPr="00DB0C78">
        <w:t>3) raporty z inspekcji j.w.</w:t>
      </w:r>
    </w:p>
    <w:p w14:paraId="03D583BB" w14:textId="77777777" w:rsidR="00117278" w:rsidRPr="00DB0C78" w:rsidRDefault="00117278" w:rsidP="0022159B">
      <w:pPr>
        <w:spacing w:line="276" w:lineRule="auto"/>
      </w:pPr>
      <w:r w:rsidRPr="00DB0C78">
        <w:t>4) deklaracje zgodności dla zastosowanych materiałów</w:t>
      </w:r>
    </w:p>
    <w:p w14:paraId="312B43F9" w14:textId="77777777" w:rsidR="00117278" w:rsidRPr="00DB0C78" w:rsidRDefault="00117278" w:rsidP="0022159B">
      <w:pPr>
        <w:spacing w:line="276" w:lineRule="auto"/>
      </w:pPr>
      <w:r w:rsidRPr="00DB0C78">
        <w:t>5) listy przewozowe rękawów</w:t>
      </w:r>
    </w:p>
    <w:p w14:paraId="63DB7348" w14:textId="77777777" w:rsidR="00117278" w:rsidRPr="00DB0C78" w:rsidRDefault="00117278" w:rsidP="0022159B">
      <w:pPr>
        <w:spacing w:line="276" w:lineRule="auto"/>
      </w:pPr>
      <w:r w:rsidRPr="00DB0C78">
        <w:t>6) wydruk parametrów z procesu układania rękawa.</w:t>
      </w:r>
    </w:p>
    <w:p w14:paraId="74E28A76" w14:textId="77777777" w:rsidR="00117278" w:rsidRPr="00DB0C78" w:rsidRDefault="00117278" w:rsidP="0022159B">
      <w:pPr>
        <w:spacing w:line="276" w:lineRule="auto"/>
      </w:pPr>
      <w:r w:rsidRPr="00DB0C78">
        <w:t>7) stosowne dokumenty ( zgodnie z obowiązującymi przepisami ) poświadczające przekazanie odpadów ( m.in. powstałe w wyniku czyszczenia kanałów ) do jednostek uprawnionych ( zgodnie z obowiązującymi przepisami ) do ich odbioru,</w:t>
      </w:r>
    </w:p>
    <w:p w14:paraId="31E6D3FE" w14:textId="77777777" w:rsidR="00117278" w:rsidRPr="00DB0C78" w:rsidRDefault="00117278" w:rsidP="0022159B">
      <w:pPr>
        <w:spacing w:line="276" w:lineRule="auto"/>
      </w:pPr>
      <w:r w:rsidRPr="00DB0C78">
        <w:t>8)</w:t>
      </w:r>
      <w:r w:rsidRPr="00DB0C78">
        <w:rPr>
          <w:b/>
        </w:rPr>
        <w:t xml:space="preserve"> </w:t>
      </w:r>
      <w:r w:rsidRPr="00DB0C78">
        <w:t>dokumenty poświadczające odbiory terenów od Wykonawcy przez ich właścicieli ( po zakończonych robotach )</w:t>
      </w:r>
    </w:p>
    <w:p w14:paraId="7F5F8C50" w14:textId="77777777" w:rsidR="00117278" w:rsidRPr="00DB0C78" w:rsidRDefault="00117278" w:rsidP="0022159B">
      <w:pPr>
        <w:pStyle w:val="Tekstpodstawowywcity3"/>
        <w:tabs>
          <w:tab w:val="left" w:pos="1134"/>
        </w:tabs>
        <w:spacing w:line="276" w:lineRule="auto"/>
        <w:ind w:left="0"/>
        <w:rPr>
          <w:rFonts w:ascii="Times New Roman" w:hAnsi="Times New Roman"/>
          <w:szCs w:val="24"/>
        </w:rPr>
      </w:pPr>
    </w:p>
    <w:p w14:paraId="0F96DF7D" w14:textId="77777777" w:rsidR="00117278" w:rsidRPr="00DB0C78" w:rsidRDefault="00117278" w:rsidP="0022159B">
      <w:pPr>
        <w:pStyle w:val="Tekstpodstawowywcity3"/>
        <w:tabs>
          <w:tab w:val="left" w:pos="1134"/>
        </w:tabs>
        <w:spacing w:line="276" w:lineRule="auto"/>
        <w:ind w:left="0"/>
        <w:rPr>
          <w:rFonts w:ascii="Times New Roman" w:hAnsi="Times New Roman"/>
          <w:szCs w:val="24"/>
        </w:rPr>
      </w:pPr>
    </w:p>
    <w:p w14:paraId="2A086CCB" w14:textId="77777777" w:rsidR="00117278" w:rsidRPr="00DB0C78" w:rsidRDefault="00117278" w:rsidP="0022159B">
      <w:pPr>
        <w:pStyle w:val="Nagwek2"/>
        <w:spacing w:after="120" w:line="276" w:lineRule="auto"/>
        <w:rPr>
          <w:rFonts w:ascii="Times New Roman" w:hAnsi="Times New Roman"/>
          <w:szCs w:val="24"/>
        </w:rPr>
      </w:pPr>
      <w:bookmarkStart w:id="118" w:name="_Toc129351718"/>
      <w:r w:rsidRPr="00DB0C78">
        <w:rPr>
          <w:rFonts w:ascii="Times New Roman" w:hAnsi="Times New Roman"/>
          <w:szCs w:val="24"/>
        </w:rPr>
        <w:t>Tabela nr 1 - Elementy kontroli procesu renowacji kanałów metodą CIPP</w:t>
      </w:r>
      <w:bookmarkEnd w:id="118"/>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4"/>
        <w:gridCol w:w="3416"/>
        <w:gridCol w:w="2410"/>
        <w:gridCol w:w="1701"/>
      </w:tblGrid>
      <w:tr w:rsidR="00117278" w:rsidRPr="00DB0C78" w14:paraId="009A8CEA" w14:textId="77777777" w:rsidTr="005300C9">
        <w:tc>
          <w:tcPr>
            <w:tcW w:w="1404" w:type="dxa"/>
            <w:vAlign w:val="center"/>
          </w:tcPr>
          <w:p w14:paraId="20426BEF" w14:textId="77777777" w:rsidR="00117278" w:rsidRPr="00DB0C78" w:rsidRDefault="00117278" w:rsidP="0022159B">
            <w:pPr>
              <w:spacing w:line="276" w:lineRule="auto"/>
              <w:jc w:val="center"/>
              <w:rPr>
                <w:rFonts w:cs="Times New Roman"/>
                <w:b/>
                <w:bCs/>
              </w:rPr>
            </w:pPr>
            <w:r w:rsidRPr="00DB0C78">
              <w:rPr>
                <w:rFonts w:cs="Times New Roman"/>
                <w:b/>
                <w:bCs/>
              </w:rPr>
              <w:t>Metoda</w:t>
            </w:r>
          </w:p>
        </w:tc>
        <w:tc>
          <w:tcPr>
            <w:tcW w:w="3416" w:type="dxa"/>
            <w:vAlign w:val="center"/>
          </w:tcPr>
          <w:p w14:paraId="2F336E8A" w14:textId="77777777" w:rsidR="00117278" w:rsidRPr="00DB0C78" w:rsidRDefault="00117278" w:rsidP="0022159B">
            <w:pPr>
              <w:spacing w:line="276" w:lineRule="auto"/>
              <w:jc w:val="center"/>
              <w:rPr>
                <w:rFonts w:cs="Times New Roman"/>
                <w:b/>
                <w:bCs/>
              </w:rPr>
            </w:pPr>
            <w:r w:rsidRPr="00DB0C78">
              <w:rPr>
                <w:rFonts w:cs="Times New Roman"/>
                <w:b/>
                <w:bCs/>
              </w:rPr>
              <w:t>Elementy wewnętrznej</w:t>
            </w:r>
          </w:p>
          <w:p w14:paraId="63247F3E" w14:textId="77777777" w:rsidR="00117278" w:rsidRPr="00DB0C78" w:rsidRDefault="00117278" w:rsidP="0022159B">
            <w:pPr>
              <w:spacing w:line="276" w:lineRule="auto"/>
              <w:jc w:val="center"/>
              <w:rPr>
                <w:rFonts w:cs="Times New Roman"/>
                <w:b/>
                <w:bCs/>
              </w:rPr>
            </w:pPr>
            <w:r w:rsidRPr="00DB0C78">
              <w:rPr>
                <w:rFonts w:cs="Times New Roman"/>
                <w:b/>
                <w:bCs/>
              </w:rPr>
              <w:t xml:space="preserve"> kontroli jakości</w:t>
            </w:r>
          </w:p>
        </w:tc>
        <w:tc>
          <w:tcPr>
            <w:tcW w:w="2410" w:type="dxa"/>
            <w:vAlign w:val="center"/>
          </w:tcPr>
          <w:p w14:paraId="0A3268EF" w14:textId="77777777" w:rsidR="00117278" w:rsidRPr="00DB0C78" w:rsidRDefault="00117278" w:rsidP="0022159B">
            <w:pPr>
              <w:spacing w:line="276" w:lineRule="auto"/>
              <w:jc w:val="center"/>
              <w:rPr>
                <w:rFonts w:cs="Times New Roman"/>
                <w:b/>
                <w:bCs/>
              </w:rPr>
            </w:pPr>
            <w:r w:rsidRPr="00DB0C78">
              <w:rPr>
                <w:rFonts w:cs="Times New Roman"/>
                <w:b/>
                <w:bCs/>
              </w:rPr>
              <w:t>Sposób / metoda pomiaru</w:t>
            </w:r>
          </w:p>
        </w:tc>
        <w:tc>
          <w:tcPr>
            <w:tcW w:w="1701" w:type="dxa"/>
            <w:vAlign w:val="center"/>
          </w:tcPr>
          <w:p w14:paraId="4AF05285" w14:textId="77777777" w:rsidR="00117278" w:rsidRPr="00DB0C78" w:rsidRDefault="00117278" w:rsidP="0022159B">
            <w:pPr>
              <w:spacing w:line="276" w:lineRule="auto"/>
              <w:jc w:val="center"/>
              <w:rPr>
                <w:rFonts w:cs="Times New Roman"/>
                <w:b/>
                <w:bCs/>
              </w:rPr>
            </w:pPr>
            <w:r w:rsidRPr="00DB0C78">
              <w:rPr>
                <w:rFonts w:cs="Times New Roman"/>
                <w:b/>
                <w:bCs/>
              </w:rPr>
              <w:t>Norma lub dokument odniesienia</w:t>
            </w:r>
          </w:p>
        </w:tc>
      </w:tr>
      <w:tr w:rsidR="00117278" w:rsidRPr="00DB0C78" w14:paraId="7163325C" w14:textId="77777777" w:rsidTr="005300C9">
        <w:trPr>
          <w:cantSplit/>
        </w:trPr>
        <w:tc>
          <w:tcPr>
            <w:tcW w:w="1404" w:type="dxa"/>
            <w:vMerge w:val="restart"/>
            <w:vAlign w:val="center"/>
          </w:tcPr>
          <w:p w14:paraId="441CA342" w14:textId="77777777" w:rsidR="00117278" w:rsidRPr="00DB0C78" w:rsidRDefault="00117278" w:rsidP="0022159B">
            <w:pPr>
              <w:spacing w:line="276" w:lineRule="auto"/>
              <w:rPr>
                <w:rFonts w:cs="Times New Roman"/>
              </w:rPr>
            </w:pPr>
            <w:r w:rsidRPr="00DB0C78">
              <w:rPr>
                <w:rFonts w:cs="Times New Roman"/>
              </w:rPr>
              <w:t>Renowacja</w:t>
            </w:r>
          </w:p>
          <w:p w14:paraId="19AFE1F0" w14:textId="77777777" w:rsidR="00117278" w:rsidRPr="00DB0C78" w:rsidRDefault="00117278" w:rsidP="0022159B">
            <w:pPr>
              <w:spacing w:line="276" w:lineRule="auto"/>
              <w:rPr>
                <w:rFonts w:cs="Times New Roman"/>
              </w:rPr>
            </w:pPr>
            <w:r w:rsidRPr="00DB0C78">
              <w:rPr>
                <w:rFonts w:cs="Times New Roman"/>
              </w:rPr>
              <w:t xml:space="preserve"> rurą utwardzaną na miejscu (CIPP)</w:t>
            </w:r>
          </w:p>
        </w:tc>
        <w:tc>
          <w:tcPr>
            <w:tcW w:w="3416" w:type="dxa"/>
            <w:vAlign w:val="center"/>
          </w:tcPr>
          <w:p w14:paraId="0B7B73A8" w14:textId="77777777" w:rsidR="00117278" w:rsidRPr="00DB0C78" w:rsidRDefault="00117278" w:rsidP="0022159B">
            <w:pPr>
              <w:spacing w:line="276" w:lineRule="auto"/>
              <w:rPr>
                <w:rFonts w:cs="Times New Roman"/>
              </w:rPr>
            </w:pPr>
            <w:r w:rsidRPr="00DB0C78">
              <w:rPr>
                <w:rFonts w:cs="Times New Roman"/>
              </w:rPr>
              <w:t>Przygotowanie dostępu do wnętrza rurociągu</w:t>
            </w:r>
          </w:p>
        </w:tc>
        <w:tc>
          <w:tcPr>
            <w:tcW w:w="2410" w:type="dxa"/>
            <w:vAlign w:val="center"/>
          </w:tcPr>
          <w:p w14:paraId="1A10A1BD" w14:textId="77777777" w:rsidR="00117278" w:rsidRPr="00DB0C78" w:rsidRDefault="00117278" w:rsidP="0022159B">
            <w:pPr>
              <w:spacing w:line="276" w:lineRule="auto"/>
              <w:rPr>
                <w:rFonts w:cs="Times New Roman"/>
              </w:rPr>
            </w:pPr>
          </w:p>
        </w:tc>
        <w:tc>
          <w:tcPr>
            <w:tcW w:w="1701" w:type="dxa"/>
            <w:vAlign w:val="center"/>
          </w:tcPr>
          <w:p w14:paraId="0B19A1DC" w14:textId="77777777" w:rsidR="00117278" w:rsidRPr="00DB0C78" w:rsidRDefault="00117278" w:rsidP="0022159B">
            <w:pPr>
              <w:spacing w:line="276" w:lineRule="auto"/>
              <w:rPr>
                <w:rFonts w:cs="Times New Roman"/>
              </w:rPr>
            </w:pPr>
          </w:p>
        </w:tc>
      </w:tr>
      <w:tr w:rsidR="00117278" w:rsidRPr="00DB0C78" w14:paraId="239A15F0" w14:textId="77777777" w:rsidTr="005300C9">
        <w:trPr>
          <w:cantSplit/>
        </w:trPr>
        <w:tc>
          <w:tcPr>
            <w:tcW w:w="1404" w:type="dxa"/>
            <w:vMerge/>
          </w:tcPr>
          <w:p w14:paraId="058FF188" w14:textId="77777777" w:rsidR="00117278" w:rsidRPr="00DB0C78" w:rsidRDefault="00117278" w:rsidP="0022159B">
            <w:pPr>
              <w:spacing w:line="276" w:lineRule="auto"/>
              <w:rPr>
                <w:rFonts w:cs="Times New Roman"/>
              </w:rPr>
            </w:pPr>
          </w:p>
        </w:tc>
        <w:tc>
          <w:tcPr>
            <w:tcW w:w="3416" w:type="dxa"/>
            <w:vAlign w:val="center"/>
          </w:tcPr>
          <w:p w14:paraId="7E31967D" w14:textId="77777777" w:rsidR="00117278" w:rsidRPr="00DB0C78" w:rsidRDefault="00117278" w:rsidP="002B437C">
            <w:pPr>
              <w:spacing w:line="276" w:lineRule="auto"/>
              <w:rPr>
                <w:rFonts w:cs="Times New Roman"/>
              </w:rPr>
            </w:pPr>
            <w:r w:rsidRPr="00DB0C78">
              <w:rPr>
                <w:rFonts w:cs="Times New Roman"/>
              </w:rPr>
              <w:t>Przeprowadzenie inspekcji wnętrza istniejącego rurociągu</w:t>
            </w:r>
          </w:p>
        </w:tc>
        <w:tc>
          <w:tcPr>
            <w:tcW w:w="2410" w:type="dxa"/>
            <w:vAlign w:val="center"/>
          </w:tcPr>
          <w:p w14:paraId="4F67406E" w14:textId="77777777" w:rsidR="00117278" w:rsidRPr="00DB0C78" w:rsidRDefault="00117278" w:rsidP="0022159B">
            <w:pPr>
              <w:spacing w:line="276" w:lineRule="auto"/>
              <w:rPr>
                <w:rFonts w:cs="Times New Roman"/>
              </w:rPr>
            </w:pPr>
            <w:r w:rsidRPr="00DB0C78">
              <w:rPr>
                <w:rFonts w:cs="Times New Roman"/>
              </w:rPr>
              <w:t>CCTV lub inspekcja wizualna (kanały przełazowe)</w:t>
            </w:r>
          </w:p>
        </w:tc>
        <w:tc>
          <w:tcPr>
            <w:tcW w:w="1701" w:type="dxa"/>
            <w:vAlign w:val="center"/>
          </w:tcPr>
          <w:p w14:paraId="471FA217" w14:textId="74525FC4" w:rsidR="00117278" w:rsidRPr="00DB0C78" w:rsidRDefault="002B437C" w:rsidP="002B437C">
            <w:pPr>
              <w:spacing w:line="276" w:lineRule="auto"/>
              <w:jc w:val="left"/>
              <w:rPr>
                <w:rFonts w:cs="Times New Roman"/>
              </w:rPr>
            </w:pPr>
            <w:r w:rsidRPr="002B437C">
              <w:t>PN-EN ISO 11296-1</w:t>
            </w:r>
          </w:p>
        </w:tc>
      </w:tr>
      <w:tr w:rsidR="00117278" w:rsidRPr="00DB0C78" w14:paraId="506B52BF" w14:textId="77777777" w:rsidTr="005300C9">
        <w:trPr>
          <w:cantSplit/>
        </w:trPr>
        <w:tc>
          <w:tcPr>
            <w:tcW w:w="1404" w:type="dxa"/>
            <w:vMerge/>
          </w:tcPr>
          <w:p w14:paraId="694859E6" w14:textId="77777777" w:rsidR="00117278" w:rsidRPr="00DB0C78" w:rsidRDefault="00117278" w:rsidP="0022159B">
            <w:pPr>
              <w:spacing w:line="276" w:lineRule="auto"/>
              <w:rPr>
                <w:rFonts w:cs="Times New Roman"/>
              </w:rPr>
            </w:pPr>
          </w:p>
        </w:tc>
        <w:tc>
          <w:tcPr>
            <w:tcW w:w="3416" w:type="dxa"/>
            <w:vAlign w:val="center"/>
          </w:tcPr>
          <w:p w14:paraId="17ADB1DC" w14:textId="77777777" w:rsidR="00117278" w:rsidRPr="00DB0C78" w:rsidRDefault="00117278" w:rsidP="002B437C">
            <w:pPr>
              <w:spacing w:line="276" w:lineRule="auto"/>
              <w:rPr>
                <w:rFonts w:cs="Times New Roman"/>
              </w:rPr>
            </w:pPr>
            <w:r w:rsidRPr="00DB0C78">
              <w:rPr>
                <w:rFonts w:cs="Times New Roman"/>
              </w:rPr>
              <w:t>Sprawdzenie minimalnej średnicy wewnętrznej istniejącego rurociągu i występujących nieprawidłowości</w:t>
            </w:r>
          </w:p>
        </w:tc>
        <w:tc>
          <w:tcPr>
            <w:tcW w:w="2410" w:type="dxa"/>
            <w:vAlign w:val="center"/>
          </w:tcPr>
          <w:p w14:paraId="7D8D0E93" w14:textId="77777777" w:rsidR="00117278" w:rsidRPr="00DB0C78" w:rsidRDefault="00117278" w:rsidP="0022159B">
            <w:pPr>
              <w:spacing w:line="276" w:lineRule="auto"/>
              <w:rPr>
                <w:rFonts w:cs="Times New Roman"/>
              </w:rPr>
            </w:pPr>
            <w:r w:rsidRPr="00DB0C78">
              <w:rPr>
                <w:rFonts w:cs="Times New Roman"/>
              </w:rPr>
              <w:t>Przeciągnięcie sprawdzianu wymiarowego, pomiar przekroju poprzecznego</w:t>
            </w:r>
          </w:p>
        </w:tc>
        <w:tc>
          <w:tcPr>
            <w:tcW w:w="1701" w:type="dxa"/>
            <w:vAlign w:val="center"/>
          </w:tcPr>
          <w:p w14:paraId="27750C73" w14:textId="4FC0E77E" w:rsidR="00117278" w:rsidRPr="00DB0C78" w:rsidRDefault="002B437C" w:rsidP="002B437C">
            <w:pPr>
              <w:spacing w:line="276" w:lineRule="auto"/>
              <w:jc w:val="left"/>
              <w:rPr>
                <w:rFonts w:cs="Times New Roman"/>
              </w:rPr>
            </w:pPr>
            <w:r w:rsidRPr="002B437C">
              <w:t>PN-EN ISO 11296-4</w:t>
            </w:r>
          </w:p>
        </w:tc>
      </w:tr>
      <w:tr w:rsidR="00117278" w:rsidRPr="00DB0C78" w14:paraId="0B147ED4" w14:textId="77777777" w:rsidTr="005300C9">
        <w:trPr>
          <w:cantSplit/>
        </w:trPr>
        <w:tc>
          <w:tcPr>
            <w:tcW w:w="1404" w:type="dxa"/>
            <w:vMerge/>
          </w:tcPr>
          <w:p w14:paraId="4052415A" w14:textId="77777777" w:rsidR="00117278" w:rsidRPr="00DB0C78" w:rsidRDefault="00117278" w:rsidP="0022159B">
            <w:pPr>
              <w:spacing w:line="276" w:lineRule="auto"/>
              <w:rPr>
                <w:rFonts w:cs="Times New Roman"/>
              </w:rPr>
            </w:pPr>
          </w:p>
        </w:tc>
        <w:tc>
          <w:tcPr>
            <w:tcW w:w="3416" w:type="dxa"/>
            <w:vAlign w:val="center"/>
          </w:tcPr>
          <w:p w14:paraId="2EA1FCFA" w14:textId="77777777" w:rsidR="00117278" w:rsidRPr="00DB0C78" w:rsidRDefault="00117278" w:rsidP="0022159B">
            <w:pPr>
              <w:spacing w:line="276" w:lineRule="auto"/>
              <w:rPr>
                <w:rFonts w:cs="Times New Roman"/>
              </w:rPr>
            </w:pPr>
            <w:r w:rsidRPr="00DB0C78">
              <w:rPr>
                <w:rFonts w:cs="Times New Roman"/>
              </w:rPr>
              <w:t>Weryfikacja przygotowania powierzchni wewnętrznej ścianek uszkodzonych odcinków rurociągu</w:t>
            </w:r>
          </w:p>
        </w:tc>
        <w:tc>
          <w:tcPr>
            <w:tcW w:w="2410" w:type="dxa"/>
            <w:vAlign w:val="center"/>
          </w:tcPr>
          <w:p w14:paraId="1772D026" w14:textId="77777777" w:rsidR="00117278" w:rsidRPr="00DB0C78" w:rsidRDefault="00117278" w:rsidP="0022159B">
            <w:pPr>
              <w:spacing w:line="276" w:lineRule="auto"/>
              <w:rPr>
                <w:rFonts w:cs="Times New Roman"/>
              </w:rPr>
            </w:pPr>
            <w:r w:rsidRPr="00DB0C78">
              <w:rPr>
                <w:rFonts w:cs="Times New Roman"/>
              </w:rPr>
              <w:t>CCTV lub inspekcja wizualna</w:t>
            </w:r>
          </w:p>
        </w:tc>
        <w:tc>
          <w:tcPr>
            <w:tcW w:w="1701" w:type="dxa"/>
            <w:vAlign w:val="center"/>
          </w:tcPr>
          <w:p w14:paraId="2AA806AA" w14:textId="77777777" w:rsidR="00117278" w:rsidRPr="00DB0C78" w:rsidRDefault="00117278" w:rsidP="0022159B">
            <w:pPr>
              <w:spacing w:line="276" w:lineRule="auto"/>
              <w:rPr>
                <w:rFonts w:cs="Times New Roman"/>
              </w:rPr>
            </w:pPr>
            <w:r w:rsidRPr="00DB0C78">
              <w:rPr>
                <w:rFonts w:cs="Times New Roman"/>
              </w:rPr>
              <w:t>Instrukcja montażowa</w:t>
            </w:r>
          </w:p>
        </w:tc>
      </w:tr>
      <w:tr w:rsidR="00117278" w:rsidRPr="00DB0C78" w14:paraId="26BAA01D" w14:textId="77777777" w:rsidTr="005300C9">
        <w:trPr>
          <w:cantSplit/>
        </w:trPr>
        <w:tc>
          <w:tcPr>
            <w:tcW w:w="1404" w:type="dxa"/>
            <w:vMerge/>
          </w:tcPr>
          <w:p w14:paraId="2C52410A" w14:textId="77777777" w:rsidR="00117278" w:rsidRPr="00DB0C78" w:rsidRDefault="00117278" w:rsidP="0022159B">
            <w:pPr>
              <w:spacing w:line="276" w:lineRule="auto"/>
              <w:rPr>
                <w:rFonts w:cs="Times New Roman"/>
              </w:rPr>
            </w:pPr>
          </w:p>
        </w:tc>
        <w:tc>
          <w:tcPr>
            <w:tcW w:w="3416" w:type="dxa"/>
            <w:vAlign w:val="center"/>
          </w:tcPr>
          <w:p w14:paraId="6A95F50C" w14:textId="77777777" w:rsidR="00117278" w:rsidRPr="00DB0C78" w:rsidRDefault="00117278" w:rsidP="0022159B">
            <w:pPr>
              <w:spacing w:line="276" w:lineRule="auto"/>
              <w:rPr>
                <w:rFonts w:cs="Times New Roman"/>
              </w:rPr>
            </w:pPr>
            <w:r w:rsidRPr="00DB0C78">
              <w:rPr>
                <w:rFonts w:cs="Times New Roman"/>
              </w:rPr>
              <w:t>Wizualna kontrola przygotowanego rękawa, połączeń i systemu żywic, jeżeli zachodzi taki przypadek, jego znakowania, warunków przechowywania, transportu i obchodzenia się z nimi</w:t>
            </w:r>
          </w:p>
        </w:tc>
        <w:tc>
          <w:tcPr>
            <w:tcW w:w="2410" w:type="dxa"/>
            <w:vAlign w:val="center"/>
          </w:tcPr>
          <w:p w14:paraId="15E6B417" w14:textId="77777777" w:rsidR="00117278" w:rsidRPr="00DB0C78" w:rsidRDefault="00117278" w:rsidP="0022159B">
            <w:pPr>
              <w:spacing w:line="276" w:lineRule="auto"/>
              <w:rPr>
                <w:rFonts w:cs="Times New Roman"/>
              </w:rPr>
            </w:pPr>
            <w:r w:rsidRPr="00DB0C78">
              <w:rPr>
                <w:rFonts w:cs="Times New Roman"/>
              </w:rPr>
              <w:t>Ocena wizualna</w:t>
            </w:r>
          </w:p>
        </w:tc>
        <w:tc>
          <w:tcPr>
            <w:tcW w:w="1701" w:type="dxa"/>
            <w:vAlign w:val="center"/>
          </w:tcPr>
          <w:p w14:paraId="4E978AF4" w14:textId="77777777" w:rsidR="00117278" w:rsidRPr="00DB0C78" w:rsidRDefault="00117278" w:rsidP="0022159B">
            <w:pPr>
              <w:spacing w:line="276" w:lineRule="auto"/>
              <w:rPr>
                <w:rFonts w:cs="Times New Roman"/>
              </w:rPr>
            </w:pPr>
            <w:r w:rsidRPr="00DB0C78">
              <w:rPr>
                <w:rFonts w:cs="Times New Roman"/>
              </w:rPr>
              <w:t>Instrukcja montażowa</w:t>
            </w:r>
          </w:p>
        </w:tc>
      </w:tr>
      <w:tr w:rsidR="00117278" w:rsidRPr="00DB0C78" w14:paraId="067CD05E" w14:textId="77777777" w:rsidTr="005300C9">
        <w:trPr>
          <w:cantSplit/>
        </w:trPr>
        <w:tc>
          <w:tcPr>
            <w:tcW w:w="1404" w:type="dxa"/>
            <w:vMerge/>
          </w:tcPr>
          <w:p w14:paraId="609D3A78" w14:textId="77777777" w:rsidR="00117278" w:rsidRPr="00DB0C78" w:rsidRDefault="00117278" w:rsidP="0022159B">
            <w:pPr>
              <w:spacing w:line="276" w:lineRule="auto"/>
              <w:rPr>
                <w:rFonts w:cs="Times New Roman"/>
              </w:rPr>
            </w:pPr>
          </w:p>
        </w:tc>
        <w:tc>
          <w:tcPr>
            <w:tcW w:w="3416" w:type="dxa"/>
            <w:vAlign w:val="center"/>
          </w:tcPr>
          <w:p w14:paraId="0AD907CE" w14:textId="77777777" w:rsidR="00117278" w:rsidRPr="00DB0C78" w:rsidRDefault="00117278" w:rsidP="0022159B">
            <w:pPr>
              <w:spacing w:line="276" w:lineRule="auto"/>
              <w:rPr>
                <w:rFonts w:cs="Times New Roman"/>
              </w:rPr>
            </w:pPr>
            <w:r w:rsidRPr="00DB0C78">
              <w:rPr>
                <w:rFonts w:cs="Times New Roman"/>
              </w:rPr>
              <w:t>Kontrola przygotowania żywicy termoutwardzalnej, jakości impregnacji rękawa wykonywanej na terenie budowy (ilość i jakość użytej żywicy)</w:t>
            </w:r>
          </w:p>
        </w:tc>
        <w:tc>
          <w:tcPr>
            <w:tcW w:w="2410" w:type="dxa"/>
            <w:vAlign w:val="center"/>
          </w:tcPr>
          <w:p w14:paraId="430D2721" w14:textId="77777777" w:rsidR="00117278" w:rsidRPr="00DB0C78" w:rsidRDefault="00117278" w:rsidP="0022159B">
            <w:pPr>
              <w:spacing w:line="276" w:lineRule="auto"/>
              <w:rPr>
                <w:rFonts w:cs="Times New Roman"/>
              </w:rPr>
            </w:pPr>
          </w:p>
        </w:tc>
        <w:tc>
          <w:tcPr>
            <w:tcW w:w="1701" w:type="dxa"/>
            <w:vAlign w:val="center"/>
          </w:tcPr>
          <w:p w14:paraId="6AA2E6CA" w14:textId="77777777" w:rsidR="00117278" w:rsidRPr="00DB0C78" w:rsidRDefault="00117278" w:rsidP="0022159B">
            <w:pPr>
              <w:spacing w:line="276" w:lineRule="auto"/>
              <w:rPr>
                <w:rFonts w:cs="Times New Roman"/>
              </w:rPr>
            </w:pPr>
            <w:r w:rsidRPr="00DB0C78">
              <w:rPr>
                <w:rFonts w:cs="Times New Roman"/>
              </w:rPr>
              <w:t>Instrukcja montażowa</w:t>
            </w:r>
          </w:p>
        </w:tc>
      </w:tr>
      <w:tr w:rsidR="00117278" w:rsidRPr="00DB0C78" w14:paraId="076A5245" w14:textId="77777777" w:rsidTr="005300C9">
        <w:trPr>
          <w:cantSplit/>
        </w:trPr>
        <w:tc>
          <w:tcPr>
            <w:tcW w:w="1404" w:type="dxa"/>
            <w:vMerge/>
          </w:tcPr>
          <w:p w14:paraId="7D5258B9" w14:textId="77777777" w:rsidR="00117278" w:rsidRPr="00DB0C78" w:rsidRDefault="00117278" w:rsidP="0022159B">
            <w:pPr>
              <w:spacing w:line="276" w:lineRule="auto"/>
              <w:rPr>
                <w:rFonts w:cs="Times New Roman"/>
              </w:rPr>
            </w:pPr>
          </w:p>
        </w:tc>
        <w:tc>
          <w:tcPr>
            <w:tcW w:w="3416" w:type="dxa"/>
            <w:vAlign w:val="center"/>
          </w:tcPr>
          <w:p w14:paraId="5B22A259" w14:textId="77777777" w:rsidR="00117278" w:rsidRPr="00DB0C78" w:rsidRDefault="00117278" w:rsidP="0022159B">
            <w:pPr>
              <w:tabs>
                <w:tab w:val="left" w:pos="189"/>
              </w:tabs>
              <w:spacing w:line="276" w:lineRule="auto"/>
              <w:rPr>
                <w:rFonts w:cs="Times New Roman"/>
              </w:rPr>
            </w:pPr>
            <w:r w:rsidRPr="00DB0C78">
              <w:rPr>
                <w:rFonts w:cs="Times New Roman"/>
              </w:rPr>
              <w:t>Monitoring wprowadzania zaimpregnowanego rękawa i warunków jego napełniania:</w:t>
            </w:r>
          </w:p>
          <w:p w14:paraId="5ABB14F6" w14:textId="77777777" w:rsidR="00117278" w:rsidRPr="00DB0C78" w:rsidRDefault="00117278" w:rsidP="0022159B">
            <w:pPr>
              <w:numPr>
                <w:ilvl w:val="0"/>
                <w:numId w:val="2"/>
              </w:numPr>
              <w:tabs>
                <w:tab w:val="left" w:pos="189"/>
              </w:tabs>
              <w:spacing w:line="276" w:lineRule="auto"/>
              <w:rPr>
                <w:rFonts w:cs="Times New Roman"/>
              </w:rPr>
            </w:pPr>
            <w:r w:rsidRPr="00DB0C78">
              <w:rPr>
                <w:rFonts w:cs="Times New Roman"/>
                <w:u w:val="single"/>
              </w:rPr>
              <w:t>poprzez inwersję</w:t>
            </w:r>
            <w:r w:rsidRPr="00DB0C78">
              <w:rPr>
                <w:rFonts w:cs="Times New Roman"/>
              </w:rPr>
              <w:t xml:space="preserve">: ciśnienie </w:t>
            </w:r>
          </w:p>
          <w:p w14:paraId="561FF908" w14:textId="77777777" w:rsidR="00117278" w:rsidRPr="00DB0C78" w:rsidRDefault="00117278" w:rsidP="0022159B">
            <w:pPr>
              <w:tabs>
                <w:tab w:val="left" w:pos="189"/>
              </w:tabs>
              <w:spacing w:line="276" w:lineRule="auto"/>
              <w:ind w:left="331"/>
              <w:rPr>
                <w:rFonts w:cs="Times New Roman"/>
              </w:rPr>
            </w:pPr>
            <w:r w:rsidRPr="00DB0C78">
              <w:rPr>
                <w:rFonts w:cs="Times New Roman"/>
              </w:rPr>
              <w:t>medium i prędkość wprowadzania rękawa</w:t>
            </w:r>
          </w:p>
          <w:p w14:paraId="23A195AE" w14:textId="77777777" w:rsidR="00117278" w:rsidRPr="00DB0C78" w:rsidRDefault="00117278" w:rsidP="0022159B">
            <w:pPr>
              <w:tabs>
                <w:tab w:val="left" w:pos="189"/>
              </w:tabs>
              <w:spacing w:line="276" w:lineRule="auto"/>
              <w:ind w:left="331" w:hanging="331"/>
              <w:rPr>
                <w:rFonts w:cs="Times New Roman"/>
              </w:rPr>
            </w:pPr>
            <w:r w:rsidRPr="00DB0C78">
              <w:rPr>
                <w:rFonts w:cs="Times New Roman"/>
                <w:u w:val="single"/>
              </w:rPr>
              <w:t>poprzez wciąganie</w:t>
            </w:r>
            <w:r w:rsidRPr="00DB0C78">
              <w:rPr>
                <w:rFonts w:cs="Times New Roman"/>
              </w:rPr>
              <w:t>: używana siła ciągu wciągarki, ciśnienie medium wypełniającego rękaw (stosownie do technologii)</w:t>
            </w:r>
          </w:p>
        </w:tc>
        <w:tc>
          <w:tcPr>
            <w:tcW w:w="2410" w:type="dxa"/>
            <w:vAlign w:val="center"/>
          </w:tcPr>
          <w:p w14:paraId="08F7EBA9" w14:textId="77777777" w:rsidR="00117278" w:rsidRPr="00DB0C78" w:rsidRDefault="00117278" w:rsidP="0022159B">
            <w:pPr>
              <w:spacing w:line="276" w:lineRule="auto"/>
              <w:rPr>
                <w:rFonts w:cs="Times New Roman"/>
              </w:rPr>
            </w:pPr>
            <w:r w:rsidRPr="00DB0C78">
              <w:rPr>
                <w:rFonts w:cs="Times New Roman"/>
              </w:rPr>
              <w:t>Zapis cyfrowy lub graficzny</w:t>
            </w:r>
          </w:p>
        </w:tc>
        <w:tc>
          <w:tcPr>
            <w:tcW w:w="1701" w:type="dxa"/>
            <w:vAlign w:val="center"/>
          </w:tcPr>
          <w:p w14:paraId="2A1875C2" w14:textId="77777777" w:rsidR="00117278" w:rsidRPr="00DB0C78" w:rsidRDefault="00117278" w:rsidP="0022159B">
            <w:pPr>
              <w:spacing w:line="276" w:lineRule="auto"/>
              <w:rPr>
                <w:rFonts w:cs="Times New Roman"/>
              </w:rPr>
            </w:pPr>
            <w:r w:rsidRPr="00DB0C78">
              <w:rPr>
                <w:rFonts w:cs="Times New Roman"/>
              </w:rPr>
              <w:t>Instrukcja montażowa</w:t>
            </w:r>
          </w:p>
        </w:tc>
      </w:tr>
      <w:tr w:rsidR="00117278" w:rsidRPr="00DB0C78" w14:paraId="595ECF59" w14:textId="77777777" w:rsidTr="005300C9">
        <w:trPr>
          <w:cantSplit/>
        </w:trPr>
        <w:tc>
          <w:tcPr>
            <w:tcW w:w="1404" w:type="dxa"/>
            <w:vMerge/>
          </w:tcPr>
          <w:p w14:paraId="14E2DCCA" w14:textId="77777777" w:rsidR="00117278" w:rsidRPr="00DB0C78" w:rsidRDefault="00117278" w:rsidP="0022159B">
            <w:pPr>
              <w:spacing w:line="276" w:lineRule="auto"/>
              <w:rPr>
                <w:rFonts w:cs="Times New Roman"/>
              </w:rPr>
            </w:pPr>
          </w:p>
        </w:tc>
        <w:tc>
          <w:tcPr>
            <w:tcW w:w="3416" w:type="dxa"/>
            <w:vAlign w:val="center"/>
          </w:tcPr>
          <w:p w14:paraId="5E3CDBF1" w14:textId="77777777" w:rsidR="00117278" w:rsidRPr="00DB0C78" w:rsidRDefault="00117278" w:rsidP="0022159B">
            <w:pPr>
              <w:spacing w:line="276" w:lineRule="auto"/>
              <w:rPr>
                <w:rFonts w:cs="Times New Roman"/>
              </w:rPr>
            </w:pPr>
            <w:r w:rsidRPr="00DB0C78">
              <w:rPr>
                <w:rFonts w:cs="Times New Roman"/>
              </w:rPr>
              <w:t>Monitoring kluczowych parametrów procesu utwardzania żywicy (zależnie od typu polimeryzacji):</w:t>
            </w:r>
          </w:p>
          <w:p w14:paraId="5FCE8CFB" w14:textId="77777777" w:rsidR="00117278" w:rsidRPr="00DB0C78" w:rsidRDefault="00117278" w:rsidP="0022159B">
            <w:pPr>
              <w:numPr>
                <w:ilvl w:val="0"/>
                <w:numId w:val="3"/>
              </w:numPr>
              <w:spacing w:line="276" w:lineRule="auto"/>
              <w:rPr>
                <w:rFonts w:cs="Times New Roman"/>
              </w:rPr>
            </w:pPr>
            <w:r w:rsidRPr="00DB0C78">
              <w:rPr>
                <w:rFonts w:cs="Times New Roman"/>
                <w:u w:val="single"/>
              </w:rPr>
              <w:t>polimeryzacja z systemem grzania</w:t>
            </w:r>
            <w:r w:rsidRPr="00DB0C78">
              <w:rPr>
                <w:rFonts w:cs="Times New Roman"/>
              </w:rPr>
              <w:t>: kontrola temperatury źródła ciepła na wejściu i wyjściu, monitoring temperatury wykładziny za pomocą czujników zainstalowanych na jej samym końcu i innych odpowiednich miejscach</w:t>
            </w:r>
          </w:p>
          <w:p w14:paraId="1203709F" w14:textId="77777777" w:rsidR="00117278" w:rsidRPr="00DB0C78" w:rsidRDefault="00117278" w:rsidP="0022159B">
            <w:pPr>
              <w:numPr>
                <w:ilvl w:val="0"/>
                <w:numId w:val="3"/>
              </w:numPr>
              <w:spacing w:line="276" w:lineRule="auto"/>
              <w:rPr>
                <w:rFonts w:cs="Times New Roman"/>
              </w:rPr>
            </w:pPr>
            <w:r w:rsidRPr="00DB0C78">
              <w:rPr>
                <w:rFonts w:cs="Times New Roman"/>
                <w:u w:val="single"/>
              </w:rPr>
              <w:t>polimeryzacja z użyciem lamp UV</w:t>
            </w:r>
            <w:r w:rsidRPr="00DB0C78">
              <w:rPr>
                <w:rFonts w:cs="Times New Roman"/>
              </w:rPr>
              <w:t>: ciągły monitoring prędkości posuwu lamp, natężenia radiacji i/lub ilości pobieranej energii elektrycznej</w:t>
            </w:r>
          </w:p>
          <w:p w14:paraId="29044BC5" w14:textId="77777777" w:rsidR="00117278" w:rsidRPr="00DB0C78" w:rsidRDefault="00117278" w:rsidP="0022159B">
            <w:pPr>
              <w:numPr>
                <w:ilvl w:val="0"/>
                <w:numId w:val="3"/>
              </w:numPr>
              <w:spacing w:line="276" w:lineRule="auto"/>
              <w:rPr>
                <w:rFonts w:cs="Times New Roman"/>
              </w:rPr>
            </w:pPr>
            <w:r w:rsidRPr="00DB0C78">
              <w:rPr>
                <w:rFonts w:cs="Times New Roman"/>
                <w:u w:val="single"/>
              </w:rPr>
              <w:t>polimeryzacja z systemem grzania elektrooporowego</w:t>
            </w:r>
            <w:r w:rsidRPr="00DB0C78">
              <w:rPr>
                <w:rFonts w:cs="Times New Roman"/>
              </w:rPr>
              <w:t>: kontrola ilości pobieranej energii elektrycznej oraz temperatury na wejściu i wyjściu</w:t>
            </w:r>
          </w:p>
        </w:tc>
        <w:tc>
          <w:tcPr>
            <w:tcW w:w="2410" w:type="dxa"/>
            <w:vAlign w:val="center"/>
          </w:tcPr>
          <w:p w14:paraId="24DB8D66" w14:textId="77777777" w:rsidR="00117278" w:rsidRPr="00DB0C78" w:rsidRDefault="00117278" w:rsidP="0022159B">
            <w:pPr>
              <w:spacing w:line="276" w:lineRule="auto"/>
              <w:rPr>
                <w:rFonts w:cs="Times New Roman"/>
              </w:rPr>
            </w:pPr>
            <w:r w:rsidRPr="00DB0C78">
              <w:rPr>
                <w:rFonts w:cs="Times New Roman"/>
              </w:rPr>
              <w:t>Zapis cyfrowy lub graficzny (czas, temperatura, ciśnienie itp. stosownie do technologii)</w:t>
            </w:r>
          </w:p>
        </w:tc>
        <w:tc>
          <w:tcPr>
            <w:tcW w:w="1701" w:type="dxa"/>
            <w:vAlign w:val="center"/>
          </w:tcPr>
          <w:p w14:paraId="15CC4AD0" w14:textId="77777777" w:rsidR="00117278" w:rsidRPr="00DB0C78" w:rsidRDefault="00117278" w:rsidP="0022159B">
            <w:pPr>
              <w:spacing w:line="276" w:lineRule="auto"/>
              <w:rPr>
                <w:rFonts w:cs="Times New Roman"/>
              </w:rPr>
            </w:pPr>
            <w:r w:rsidRPr="00DB0C78">
              <w:rPr>
                <w:rFonts w:cs="Times New Roman"/>
              </w:rPr>
              <w:t>Instrukcja montażowa</w:t>
            </w:r>
          </w:p>
        </w:tc>
      </w:tr>
      <w:tr w:rsidR="00117278" w:rsidRPr="00DB0C78" w14:paraId="72F2CE43" w14:textId="77777777" w:rsidTr="005300C9">
        <w:trPr>
          <w:cantSplit/>
        </w:trPr>
        <w:tc>
          <w:tcPr>
            <w:tcW w:w="1404" w:type="dxa"/>
            <w:vMerge/>
          </w:tcPr>
          <w:p w14:paraId="2545759B" w14:textId="77777777" w:rsidR="00117278" w:rsidRPr="00DB0C78" w:rsidRDefault="00117278" w:rsidP="0022159B">
            <w:pPr>
              <w:spacing w:line="276" w:lineRule="auto"/>
              <w:rPr>
                <w:rFonts w:cs="Times New Roman"/>
                <w:lang w:val="de-DE"/>
              </w:rPr>
            </w:pPr>
          </w:p>
        </w:tc>
        <w:tc>
          <w:tcPr>
            <w:tcW w:w="3416" w:type="dxa"/>
            <w:vAlign w:val="center"/>
          </w:tcPr>
          <w:p w14:paraId="74BD80D7" w14:textId="77777777" w:rsidR="00117278" w:rsidRPr="00DB0C78" w:rsidRDefault="00117278" w:rsidP="0022159B">
            <w:pPr>
              <w:spacing w:line="276" w:lineRule="auto"/>
              <w:rPr>
                <w:rFonts w:cs="Times New Roman"/>
              </w:rPr>
            </w:pPr>
            <w:r w:rsidRPr="00DB0C78">
              <w:rPr>
                <w:rFonts w:cs="Times New Roman"/>
              </w:rPr>
              <w:t xml:space="preserve">Kontrola końców rury wykładzinowej utwardzonej na miejscu  ich połączenia z istniejącymi studniami, uszczelnienie połączenia obu końców odcinka z istniejącym rurociągiem </w:t>
            </w:r>
          </w:p>
        </w:tc>
        <w:tc>
          <w:tcPr>
            <w:tcW w:w="2410" w:type="dxa"/>
            <w:vAlign w:val="center"/>
          </w:tcPr>
          <w:p w14:paraId="2504A787" w14:textId="77777777" w:rsidR="00117278" w:rsidRPr="00DB0C78" w:rsidRDefault="00117278" w:rsidP="0022159B">
            <w:pPr>
              <w:spacing w:line="276" w:lineRule="auto"/>
              <w:rPr>
                <w:rFonts w:cs="Times New Roman"/>
              </w:rPr>
            </w:pPr>
            <w:r w:rsidRPr="00DB0C78">
              <w:rPr>
                <w:rFonts w:cs="Times New Roman"/>
              </w:rPr>
              <w:t>CCTV lub inspekcja wizualna (kanały przełazowe)</w:t>
            </w:r>
          </w:p>
        </w:tc>
        <w:tc>
          <w:tcPr>
            <w:tcW w:w="1701" w:type="dxa"/>
            <w:vAlign w:val="center"/>
          </w:tcPr>
          <w:p w14:paraId="3E9B9D6A" w14:textId="77777777" w:rsidR="00117278" w:rsidRPr="00DB0C78" w:rsidRDefault="00117278" w:rsidP="0022159B">
            <w:pPr>
              <w:spacing w:line="276" w:lineRule="auto"/>
              <w:rPr>
                <w:rFonts w:cs="Times New Roman"/>
              </w:rPr>
            </w:pPr>
          </w:p>
        </w:tc>
      </w:tr>
      <w:tr w:rsidR="00117278" w:rsidRPr="00DB0C78" w14:paraId="775D6E77" w14:textId="77777777" w:rsidTr="005300C9">
        <w:trPr>
          <w:cantSplit/>
        </w:trPr>
        <w:tc>
          <w:tcPr>
            <w:tcW w:w="1404" w:type="dxa"/>
          </w:tcPr>
          <w:p w14:paraId="67DFC99D" w14:textId="77777777" w:rsidR="00117278" w:rsidRPr="00DB0C78" w:rsidRDefault="00117278" w:rsidP="0022159B">
            <w:pPr>
              <w:spacing w:line="276" w:lineRule="auto"/>
              <w:rPr>
                <w:rFonts w:cs="Times New Roman"/>
                <w:lang w:val="de-DE"/>
              </w:rPr>
            </w:pPr>
          </w:p>
        </w:tc>
        <w:tc>
          <w:tcPr>
            <w:tcW w:w="3416" w:type="dxa"/>
            <w:vAlign w:val="center"/>
          </w:tcPr>
          <w:p w14:paraId="0F466DD2" w14:textId="77777777" w:rsidR="00117278" w:rsidRPr="00DB0C78" w:rsidRDefault="00117278" w:rsidP="0022159B">
            <w:pPr>
              <w:spacing w:line="276" w:lineRule="auto"/>
              <w:rPr>
                <w:rFonts w:cs="Times New Roman"/>
              </w:rPr>
            </w:pPr>
            <w:r w:rsidRPr="00DB0C78">
              <w:rPr>
                <w:rFonts w:cs="Times New Roman"/>
              </w:rPr>
              <w:t>Kontrola szczelności</w:t>
            </w:r>
          </w:p>
        </w:tc>
        <w:tc>
          <w:tcPr>
            <w:tcW w:w="2410" w:type="dxa"/>
            <w:vAlign w:val="center"/>
          </w:tcPr>
          <w:p w14:paraId="1BEFC657" w14:textId="77777777" w:rsidR="00117278" w:rsidRPr="00DB0C78" w:rsidRDefault="00117278" w:rsidP="0022159B">
            <w:pPr>
              <w:spacing w:line="276" w:lineRule="auto"/>
              <w:rPr>
                <w:rFonts w:cs="Times New Roman"/>
              </w:rPr>
            </w:pPr>
            <w:r w:rsidRPr="00DB0C78">
              <w:rPr>
                <w:rFonts w:cs="Times New Roman"/>
              </w:rPr>
              <w:t>Wodna lub powietrzna próba szczelności</w:t>
            </w:r>
          </w:p>
        </w:tc>
        <w:tc>
          <w:tcPr>
            <w:tcW w:w="1701" w:type="dxa"/>
            <w:vAlign w:val="center"/>
          </w:tcPr>
          <w:p w14:paraId="5898C228" w14:textId="77777777" w:rsidR="00117278" w:rsidRPr="00DB0C78" w:rsidRDefault="00117278" w:rsidP="0022159B">
            <w:pPr>
              <w:spacing w:line="276" w:lineRule="auto"/>
              <w:rPr>
                <w:rFonts w:cs="Times New Roman"/>
              </w:rPr>
            </w:pPr>
            <w:r w:rsidRPr="00DB0C78">
              <w:rPr>
                <w:rFonts w:cs="Times New Roman"/>
              </w:rPr>
              <w:t>PN-EN 1610</w:t>
            </w:r>
          </w:p>
        </w:tc>
      </w:tr>
    </w:tbl>
    <w:p w14:paraId="5663C7AF" w14:textId="77777777" w:rsidR="00117278" w:rsidRPr="00DB0C78" w:rsidRDefault="00117278" w:rsidP="0022159B">
      <w:pPr>
        <w:tabs>
          <w:tab w:val="left" w:pos="426"/>
        </w:tabs>
        <w:spacing w:line="276" w:lineRule="auto"/>
        <w:rPr>
          <w:rFonts w:cs="Times New Roman"/>
          <w:lang w:val="de-DE"/>
        </w:rPr>
      </w:pPr>
    </w:p>
    <w:p w14:paraId="4CF07989" w14:textId="77777777" w:rsidR="00117278" w:rsidRPr="00DB0C78" w:rsidRDefault="00117278" w:rsidP="0022159B">
      <w:pPr>
        <w:spacing w:line="276" w:lineRule="auto"/>
        <w:rPr>
          <w:rFonts w:cs="Times New Roman"/>
          <w:lang w:eastAsia="pl-PL"/>
        </w:rPr>
      </w:pPr>
    </w:p>
    <w:p w14:paraId="1AC0D900" w14:textId="77777777" w:rsidR="00F0189D" w:rsidRDefault="00F0189D" w:rsidP="0022159B">
      <w:pPr>
        <w:spacing w:line="276" w:lineRule="auto"/>
      </w:pPr>
    </w:p>
    <w:sectPr w:rsidR="00F0189D" w:rsidSect="00864C35">
      <w:footerReference w:type="even" r:id="rId8"/>
      <w:footerReference w:type="default" r:id="rId9"/>
      <w:pgSz w:w="11906" w:h="16838"/>
      <w:pgMar w:top="851" w:right="1133" w:bottom="1702"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145D9" w14:textId="77777777" w:rsidR="00632952" w:rsidRDefault="00632952">
      <w:pPr>
        <w:spacing w:before="0" w:after="0" w:line="240" w:lineRule="auto"/>
      </w:pPr>
      <w:r>
        <w:separator/>
      </w:r>
    </w:p>
  </w:endnote>
  <w:endnote w:type="continuationSeparator" w:id="0">
    <w:p w14:paraId="35D917A5" w14:textId="77777777" w:rsidR="00632952" w:rsidRDefault="006329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Sans Serif">
    <w:panose1 w:val="00000000000000000000"/>
    <w:charset w:val="EE"/>
    <w:family w:val="swiss"/>
    <w:notTrueType/>
    <w:pitch w:val="variable"/>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zcionka tekstu podstawoweg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36B5D" w14:textId="77777777" w:rsidR="006628C0" w:rsidRDefault="00000000" w:rsidP="007B09A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26EAAC86" w14:textId="77777777" w:rsidR="006628C0" w:rsidRDefault="006628C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E94CF" w14:textId="77777777" w:rsidR="006628C0" w:rsidRPr="00EF0FF3" w:rsidRDefault="00000000" w:rsidP="00EF0FF3">
    <w:pPr>
      <w:pStyle w:val="Stopka"/>
      <w:framePr w:h="678" w:hRule="exact" w:wrap="around" w:vAnchor="text" w:hAnchor="page" w:x="6226" w:y="308"/>
      <w:rPr>
        <w:rStyle w:val="Numerstrony"/>
        <w:rFonts w:ascii="Arial" w:hAnsi="Arial" w:cs="Arial"/>
        <w:sz w:val="20"/>
        <w:szCs w:val="20"/>
      </w:rPr>
    </w:pPr>
    <w:r w:rsidRPr="00EF0FF3">
      <w:rPr>
        <w:rStyle w:val="Numerstrony"/>
        <w:rFonts w:ascii="Arial" w:hAnsi="Arial" w:cs="Arial"/>
        <w:sz w:val="20"/>
        <w:szCs w:val="20"/>
      </w:rPr>
      <w:fldChar w:fldCharType="begin"/>
    </w:r>
    <w:r w:rsidRPr="00EF0FF3">
      <w:rPr>
        <w:rStyle w:val="Numerstrony"/>
        <w:rFonts w:ascii="Arial" w:hAnsi="Arial" w:cs="Arial"/>
        <w:sz w:val="20"/>
        <w:szCs w:val="20"/>
      </w:rPr>
      <w:instrText xml:space="preserve">PAGE  </w:instrText>
    </w:r>
    <w:r w:rsidRPr="00EF0FF3">
      <w:rPr>
        <w:rStyle w:val="Numerstrony"/>
        <w:rFonts w:ascii="Arial" w:hAnsi="Arial" w:cs="Arial"/>
        <w:sz w:val="20"/>
        <w:szCs w:val="20"/>
      </w:rPr>
      <w:fldChar w:fldCharType="separate"/>
    </w:r>
    <w:r>
      <w:rPr>
        <w:rStyle w:val="Numerstrony"/>
        <w:rFonts w:ascii="Arial" w:hAnsi="Arial" w:cs="Arial"/>
        <w:noProof/>
        <w:sz w:val="20"/>
        <w:szCs w:val="20"/>
      </w:rPr>
      <w:t>6</w:t>
    </w:r>
    <w:r w:rsidRPr="00EF0FF3">
      <w:rPr>
        <w:rStyle w:val="Numerstrony"/>
        <w:rFonts w:ascii="Arial" w:hAnsi="Arial" w:cs="Arial"/>
        <w:sz w:val="20"/>
        <w:szCs w:val="20"/>
      </w:rPr>
      <w:fldChar w:fldCharType="end"/>
    </w:r>
  </w:p>
  <w:p w14:paraId="13DFD146" w14:textId="77777777" w:rsidR="006628C0" w:rsidRDefault="006628C0" w:rsidP="007B09A8">
    <w:pPr>
      <w:pStyle w:val="Stopka"/>
      <w:framePr w:wrap="around" w:vAnchor="text" w:hAnchor="margin" w:xAlign="right" w:y="1"/>
      <w:rPr>
        <w:rStyle w:val="Numerstrony"/>
        <w:sz w:val="20"/>
        <w:szCs w:val="20"/>
      </w:rPr>
    </w:pPr>
  </w:p>
  <w:p w14:paraId="0C6C1884" w14:textId="77777777" w:rsidR="006628C0" w:rsidRDefault="006628C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24E29" w14:textId="77777777" w:rsidR="00632952" w:rsidRDefault="00632952">
      <w:pPr>
        <w:spacing w:before="0" w:after="0" w:line="240" w:lineRule="auto"/>
      </w:pPr>
      <w:r>
        <w:separator/>
      </w:r>
    </w:p>
  </w:footnote>
  <w:footnote w:type="continuationSeparator" w:id="0">
    <w:p w14:paraId="20A38967" w14:textId="77777777" w:rsidR="00632952" w:rsidRDefault="0063295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5EA311C"/>
    <w:multiLevelType w:val="hybridMultilevel"/>
    <w:tmpl w:val="961F3FA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469E5D6"/>
    <w:multiLevelType w:val="hybridMultilevel"/>
    <w:tmpl w:val="BE0B68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C311E93"/>
    <w:multiLevelType w:val="hybridMultilevel"/>
    <w:tmpl w:val="1E20F56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0"/>
    <w:multiLevelType w:val="singleLevel"/>
    <w:tmpl w:val="08064F28"/>
    <w:lvl w:ilvl="0">
      <w:start w:val="1"/>
      <w:numFmt w:val="bullet"/>
      <w:pStyle w:val="Listapunktowana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A263EDC"/>
    <w:lvl w:ilvl="0">
      <w:start w:val="1"/>
      <w:numFmt w:val="bullet"/>
      <w:pStyle w:val="Listapunktowana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20A477A0"/>
    <w:lvl w:ilvl="0">
      <w:start w:val="1"/>
      <w:numFmt w:val="bullet"/>
      <w:pStyle w:val="Listapunktowana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8CF406C2"/>
    <w:lvl w:ilvl="0">
      <w:start w:val="1"/>
      <w:numFmt w:val="bullet"/>
      <w:pStyle w:val="Listapunktowana2"/>
      <w:lvlText w:val=""/>
      <w:lvlJc w:val="left"/>
      <w:pPr>
        <w:tabs>
          <w:tab w:val="num" w:pos="643"/>
        </w:tabs>
        <w:ind w:left="643" w:hanging="360"/>
      </w:pPr>
      <w:rPr>
        <w:rFonts w:ascii="Symbol" w:hAnsi="Symbol" w:hint="default"/>
      </w:rPr>
    </w:lvl>
  </w:abstractNum>
  <w:abstractNum w:abstractNumId="7" w15:restartNumberingAfterBreak="0">
    <w:nsid w:val="04B961F5"/>
    <w:multiLevelType w:val="hybridMultilevel"/>
    <w:tmpl w:val="926EF946"/>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184605"/>
    <w:multiLevelType w:val="hybridMultilevel"/>
    <w:tmpl w:val="05BA2E1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9F37260"/>
    <w:multiLevelType w:val="multilevel"/>
    <w:tmpl w:val="6B2CEF4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C9612B6"/>
    <w:multiLevelType w:val="hybridMultilevel"/>
    <w:tmpl w:val="1B8C26AC"/>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403924"/>
    <w:multiLevelType w:val="multilevel"/>
    <w:tmpl w:val="AF7E1C0A"/>
    <w:lvl w:ilvl="0">
      <w:start w:val="3"/>
      <w:numFmt w:val="decimal"/>
      <w:lvlText w:val="%1"/>
      <w:lvlJc w:val="left"/>
      <w:pPr>
        <w:ind w:left="420" w:hanging="420"/>
      </w:pPr>
      <w:rPr>
        <w:rFonts w:hint="default"/>
      </w:rPr>
    </w:lvl>
    <w:lvl w:ilvl="1">
      <w:start w:val="13"/>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1F34FF6"/>
    <w:multiLevelType w:val="hybridMultilevel"/>
    <w:tmpl w:val="922C083A"/>
    <w:lvl w:ilvl="0" w:tplc="FEE67A70">
      <w:start w:val="1"/>
      <w:numFmt w:val="bullet"/>
      <w:lvlText w:val=""/>
      <w:lvlJc w:val="left"/>
      <w:pPr>
        <w:tabs>
          <w:tab w:val="num" w:pos="3060"/>
        </w:tabs>
        <w:ind w:left="306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304213B"/>
    <w:multiLevelType w:val="hybridMultilevel"/>
    <w:tmpl w:val="17B8718C"/>
    <w:lvl w:ilvl="0" w:tplc="0415000F">
      <w:start w:val="1"/>
      <w:numFmt w:val="decimal"/>
      <w:lvlText w:val="%1."/>
      <w:lvlJc w:val="left"/>
      <w:pPr>
        <w:tabs>
          <w:tab w:val="num" w:pos="720"/>
        </w:tabs>
        <w:ind w:left="720" w:hanging="360"/>
      </w:pPr>
      <w:rPr>
        <w:rFonts w:hint="default"/>
      </w:rPr>
    </w:lvl>
    <w:lvl w:ilvl="1" w:tplc="FEE67A70">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BA4A6E"/>
    <w:multiLevelType w:val="hybridMultilevel"/>
    <w:tmpl w:val="C4E0633E"/>
    <w:lvl w:ilvl="0" w:tplc="9E20CD84">
      <w:start w:val="1"/>
      <w:numFmt w:val="lowerLetter"/>
      <w:lvlText w:val="%1)"/>
      <w:lvlJc w:val="left"/>
      <w:pPr>
        <w:tabs>
          <w:tab w:val="num" w:pos="2880"/>
        </w:tabs>
        <w:ind w:left="288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B117F1"/>
    <w:multiLevelType w:val="hybridMultilevel"/>
    <w:tmpl w:val="A26A2F2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4E7B0D"/>
    <w:multiLevelType w:val="hybridMultilevel"/>
    <w:tmpl w:val="E5E8A1D0"/>
    <w:lvl w:ilvl="0" w:tplc="E9087922">
      <w:start w:val="1"/>
      <w:numFmt w:val="lowerLetter"/>
      <w:lvlText w:val="%1)"/>
      <w:lvlJc w:val="left"/>
      <w:pPr>
        <w:tabs>
          <w:tab w:val="num" w:pos="1440"/>
        </w:tabs>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62779F"/>
    <w:multiLevelType w:val="hybridMultilevel"/>
    <w:tmpl w:val="DCCE5D8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B494F7F"/>
    <w:multiLevelType w:val="hybridMultilevel"/>
    <w:tmpl w:val="60588D04"/>
    <w:lvl w:ilvl="0" w:tplc="E9087922">
      <w:start w:val="1"/>
      <w:numFmt w:val="lowerLetter"/>
      <w:lvlText w:val="%1)"/>
      <w:lvlJc w:val="left"/>
      <w:pPr>
        <w:tabs>
          <w:tab w:val="num" w:pos="1440"/>
        </w:tabs>
        <w:ind w:left="1440" w:hanging="360"/>
      </w:pPr>
      <w:rPr>
        <w:rFonts w:hint="default"/>
        <w:sz w:val="22"/>
        <w:szCs w:val="22"/>
      </w:rPr>
    </w:lvl>
    <w:lvl w:ilvl="1" w:tplc="45E6FF6E">
      <w:start w:val="13"/>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EB92278"/>
    <w:multiLevelType w:val="hybridMultilevel"/>
    <w:tmpl w:val="4E7EC1B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29368E"/>
    <w:multiLevelType w:val="multilevel"/>
    <w:tmpl w:val="32B01270"/>
    <w:lvl w:ilvl="0">
      <w:start w:val="4"/>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59135F2"/>
    <w:multiLevelType w:val="hybridMultilevel"/>
    <w:tmpl w:val="38F69CDA"/>
    <w:lvl w:ilvl="0" w:tplc="ECF8A7C0">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C73D9B"/>
    <w:multiLevelType w:val="multilevel"/>
    <w:tmpl w:val="FE28E784"/>
    <w:lvl w:ilvl="0">
      <w:start w:val="1"/>
      <w:numFmt w:val="decimal"/>
      <w:lvlText w:val="%1. "/>
      <w:lvlJc w:val="left"/>
      <w:pPr>
        <w:ind w:left="360" w:hanging="360"/>
      </w:pPr>
      <w:rPr>
        <w:rFonts w:ascii="Times New Roman" w:hAnsi="Times New Roman"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C94309A"/>
    <w:multiLevelType w:val="multilevel"/>
    <w:tmpl w:val="973C768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3D6B03C4"/>
    <w:multiLevelType w:val="hybridMultilevel"/>
    <w:tmpl w:val="6AB88590"/>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F82436"/>
    <w:multiLevelType w:val="hybridMultilevel"/>
    <w:tmpl w:val="3794BAC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8A6EED"/>
    <w:multiLevelType w:val="hybridMultilevel"/>
    <w:tmpl w:val="C9BE3972"/>
    <w:lvl w:ilvl="0" w:tplc="FEE67A70">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AB5B94"/>
    <w:multiLevelType w:val="hybridMultilevel"/>
    <w:tmpl w:val="31282496"/>
    <w:lvl w:ilvl="0" w:tplc="3F9A465A">
      <w:start w:val="1"/>
      <w:numFmt w:val="bullet"/>
      <w:lvlText w:val=""/>
      <w:lvlJc w:val="left"/>
      <w:pPr>
        <w:tabs>
          <w:tab w:val="num" w:pos="2700"/>
        </w:tabs>
        <w:ind w:left="27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C8128C"/>
    <w:multiLevelType w:val="hybridMultilevel"/>
    <w:tmpl w:val="8EFAA610"/>
    <w:lvl w:ilvl="0" w:tplc="5CE6577C">
      <w:start w:val="2"/>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E14B52"/>
    <w:multiLevelType w:val="hybridMultilevel"/>
    <w:tmpl w:val="485EA272"/>
    <w:lvl w:ilvl="0" w:tplc="BEBCD344">
      <w:start w:val="1"/>
      <w:numFmt w:val="bullet"/>
      <w:lvlText w:val=""/>
      <w:lvlJc w:val="left"/>
      <w:pPr>
        <w:tabs>
          <w:tab w:val="num" w:pos="2160"/>
        </w:tabs>
        <w:ind w:left="21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8D4C82"/>
    <w:multiLevelType w:val="multilevel"/>
    <w:tmpl w:val="5BB83D8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1" w15:restartNumberingAfterBreak="0">
    <w:nsid w:val="5268381A"/>
    <w:multiLevelType w:val="multilevel"/>
    <w:tmpl w:val="72D82B70"/>
    <w:styleLink w:val="Styl1"/>
    <w:lvl w:ilvl="0">
      <w:start w:val="1"/>
      <w:numFmt w:val="decimal"/>
      <w:lvlText w:val="%1. "/>
      <w:lvlJc w:val="left"/>
      <w:pPr>
        <w:ind w:left="360" w:hanging="360"/>
      </w:pPr>
      <w:rPr>
        <w:rFonts w:ascii="Times New Roman" w:hAnsi="Times New Roman"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81B4A82"/>
    <w:multiLevelType w:val="hybridMultilevel"/>
    <w:tmpl w:val="D696B56E"/>
    <w:lvl w:ilvl="0" w:tplc="002C0000">
      <w:start w:val="1"/>
      <w:numFmt w:val="bullet"/>
      <w:lvlText w:val="-"/>
      <w:lvlJc w:val="left"/>
      <w:pPr>
        <w:tabs>
          <w:tab w:val="num" w:pos="720"/>
        </w:tabs>
        <w:ind w:left="720" w:hanging="360"/>
      </w:pPr>
      <w:rPr>
        <w:rFonts w:ascii="Times New Roman" w:eastAsia="Times New Roman" w:hAnsi="Times New Roman" w:hint="default"/>
      </w:rPr>
    </w:lvl>
    <w:lvl w:ilvl="1" w:tplc="0110005A">
      <w:start w:val="1"/>
      <w:numFmt w:val="bullet"/>
      <w:lvlText w:val="o"/>
      <w:lvlJc w:val="left"/>
      <w:pPr>
        <w:tabs>
          <w:tab w:val="num" w:pos="1440"/>
        </w:tabs>
        <w:ind w:left="1440" w:hanging="360"/>
      </w:pPr>
      <w:rPr>
        <w:rFonts w:ascii="Courier New" w:hAnsi="Courier New" w:cs="Courier New" w:hint="default"/>
      </w:rPr>
    </w:lvl>
    <w:lvl w:ilvl="2" w:tplc="00030068">
      <w:start w:val="1"/>
      <w:numFmt w:val="bullet"/>
      <w:lvlText w:val=""/>
      <w:lvlJc w:val="left"/>
      <w:pPr>
        <w:tabs>
          <w:tab w:val="num" w:pos="2160"/>
        </w:tabs>
        <w:ind w:left="2160" w:hanging="360"/>
      </w:pPr>
      <w:rPr>
        <w:rFonts w:ascii="Wingdings" w:hAnsi="Wingdings" w:cs="Wingdings" w:hint="default"/>
      </w:rPr>
    </w:lvl>
    <w:lvl w:ilvl="3" w:tplc="00150000">
      <w:start w:val="1"/>
      <w:numFmt w:val="bullet"/>
      <w:lvlText w:val=""/>
      <w:lvlJc w:val="left"/>
      <w:pPr>
        <w:tabs>
          <w:tab w:val="num" w:pos="2880"/>
        </w:tabs>
        <w:ind w:left="2880" w:hanging="360"/>
      </w:pPr>
      <w:rPr>
        <w:rFonts w:ascii="Symbol" w:hAnsi="Symbol" w:cs="Symbol" w:hint="default"/>
      </w:rPr>
    </w:lvl>
    <w:lvl w:ilvl="4" w:tplc="00050004">
      <w:start w:val="1"/>
      <w:numFmt w:val="bullet"/>
      <w:lvlText w:val="o"/>
      <w:lvlJc w:val="left"/>
      <w:pPr>
        <w:tabs>
          <w:tab w:val="num" w:pos="3600"/>
        </w:tabs>
        <w:ind w:left="3600" w:hanging="360"/>
      </w:pPr>
      <w:rPr>
        <w:rFonts w:ascii="Courier New" w:hAnsi="Courier New" w:cs="Courier New" w:hint="default"/>
      </w:rPr>
    </w:lvl>
    <w:lvl w:ilvl="5" w:tplc="00150000">
      <w:start w:val="1"/>
      <w:numFmt w:val="bullet"/>
      <w:lvlText w:val=""/>
      <w:lvlJc w:val="left"/>
      <w:pPr>
        <w:tabs>
          <w:tab w:val="num" w:pos="4320"/>
        </w:tabs>
        <w:ind w:left="4320" w:hanging="360"/>
      </w:pPr>
      <w:rPr>
        <w:rFonts w:ascii="Wingdings" w:hAnsi="Wingdings" w:cs="Wingdings" w:hint="default"/>
      </w:rPr>
    </w:lvl>
    <w:lvl w:ilvl="6" w:tplc="00010004">
      <w:start w:val="1"/>
      <w:numFmt w:val="bullet"/>
      <w:lvlText w:val=""/>
      <w:lvlJc w:val="left"/>
      <w:pPr>
        <w:tabs>
          <w:tab w:val="num" w:pos="5040"/>
        </w:tabs>
        <w:ind w:left="5040" w:hanging="360"/>
      </w:pPr>
      <w:rPr>
        <w:rFonts w:ascii="Symbol" w:hAnsi="Symbol" w:cs="Symbol" w:hint="default"/>
      </w:rPr>
    </w:lvl>
    <w:lvl w:ilvl="7" w:tplc="00150000">
      <w:start w:val="1"/>
      <w:numFmt w:val="bullet"/>
      <w:lvlText w:val="o"/>
      <w:lvlJc w:val="left"/>
      <w:pPr>
        <w:tabs>
          <w:tab w:val="num" w:pos="5760"/>
        </w:tabs>
        <w:ind w:left="5760" w:hanging="360"/>
      </w:pPr>
      <w:rPr>
        <w:rFonts w:ascii="Courier New" w:hAnsi="Courier New" w:cs="Courier New" w:hint="default"/>
      </w:rPr>
    </w:lvl>
    <w:lvl w:ilvl="8" w:tplc="00030004">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8C83752"/>
    <w:multiLevelType w:val="hybridMultilevel"/>
    <w:tmpl w:val="F13401EA"/>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D51CD4"/>
    <w:multiLevelType w:val="multilevel"/>
    <w:tmpl w:val="CE96C4EA"/>
    <w:styleLink w:val="Biecalista1"/>
    <w:lvl w:ilvl="0">
      <w:start w:val="2"/>
      <w:numFmt w:val="decimal"/>
      <w:lvlText w:val="%1. "/>
      <w:lvlJc w:val="left"/>
      <w:pPr>
        <w:ind w:left="360" w:hanging="360"/>
      </w:pPr>
      <w:rPr>
        <w:rFonts w:ascii="Times New Roman" w:hAnsi="Times New Roman" w:hint="default"/>
      </w:r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0CA6C9D"/>
    <w:multiLevelType w:val="hybridMultilevel"/>
    <w:tmpl w:val="132E46BE"/>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1F2504E"/>
    <w:multiLevelType w:val="multilevel"/>
    <w:tmpl w:val="057E2A86"/>
    <w:lvl w:ilvl="0">
      <w:start w:val="3"/>
      <w:numFmt w:val="decimal"/>
      <w:lvlText w:val="%1"/>
      <w:lvlJc w:val="left"/>
      <w:pPr>
        <w:ind w:left="360" w:hanging="360"/>
      </w:pPr>
      <w:rPr>
        <w:rFonts w:hint="default"/>
      </w:rPr>
    </w:lvl>
    <w:lvl w:ilvl="1">
      <w:start w:val="9"/>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6D2C7A61"/>
    <w:multiLevelType w:val="hybridMultilevel"/>
    <w:tmpl w:val="6FB4AF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98BAB33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728105B"/>
    <w:multiLevelType w:val="hybridMultilevel"/>
    <w:tmpl w:val="D31EA03E"/>
    <w:lvl w:ilvl="0" w:tplc="8A9CE5EA">
      <w:start w:val="1"/>
      <w:numFmt w:val="decimal"/>
      <w:pStyle w:val="Nagwek4"/>
      <w:lvlText w:val="%1."/>
      <w:lvlJc w:val="left"/>
      <w:pPr>
        <w:ind w:left="71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CB5B07"/>
    <w:multiLevelType w:val="hybridMultilevel"/>
    <w:tmpl w:val="2CD691F8"/>
    <w:lvl w:ilvl="0" w:tplc="6BC276C8">
      <w:start w:val="1"/>
      <w:numFmt w:val="lowerLetter"/>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7813573">
    <w:abstractNumId w:val="30"/>
  </w:num>
  <w:num w:numId="2" w16cid:durableId="2020083027">
    <w:abstractNumId w:val="17"/>
  </w:num>
  <w:num w:numId="3" w16cid:durableId="1728601816">
    <w:abstractNumId w:val="8"/>
  </w:num>
  <w:num w:numId="4" w16cid:durableId="295305492">
    <w:abstractNumId w:val="2"/>
  </w:num>
  <w:num w:numId="5" w16cid:durableId="163710728">
    <w:abstractNumId w:val="32"/>
  </w:num>
  <w:num w:numId="6" w16cid:durableId="2146506308">
    <w:abstractNumId w:val="1"/>
  </w:num>
  <w:num w:numId="7" w16cid:durableId="1464348163">
    <w:abstractNumId w:val="0"/>
  </w:num>
  <w:num w:numId="8" w16cid:durableId="1741826297">
    <w:abstractNumId w:val="13"/>
  </w:num>
  <w:num w:numId="9" w16cid:durableId="243150850">
    <w:abstractNumId w:val="24"/>
  </w:num>
  <w:num w:numId="10" w16cid:durableId="48651120">
    <w:abstractNumId w:val="33"/>
  </w:num>
  <w:num w:numId="11" w16cid:durableId="699820309">
    <w:abstractNumId w:val="12"/>
  </w:num>
  <w:num w:numId="12" w16cid:durableId="652292948">
    <w:abstractNumId w:val="7"/>
  </w:num>
  <w:num w:numId="13" w16cid:durableId="1313145870">
    <w:abstractNumId w:val="10"/>
  </w:num>
  <w:num w:numId="14" w16cid:durableId="938021669">
    <w:abstractNumId w:val="26"/>
  </w:num>
  <w:num w:numId="15" w16cid:durableId="926961208">
    <w:abstractNumId w:val="35"/>
  </w:num>
  <w:num w:numId="16" w16cid:durableId="17317334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1951239">
    <w:abstractNumId w:val="6"/>
  </w:num>
  <w:num w:numId="18" w16cid:durableId="680357386">
    <w:abstractNumId w:val="5"/>
  </w:num>
  <w:num w:numId="19" w16cid:durableId="1123159571">
    <w:abstractNumId w:val="4"/>
  </w:num>
  <w:num w:numId="20" w16cid:durableId="387069840">
    <w:abstractNumId w:val="3"/>
  </w:num>
  <w:num w:numId="21" w16cid:durableId="1143086984">
    <w:abstractNumId w:val="29"/>
  </w:num>
  <w:num w:numId="22" w16cid:durableId="1754086247">
    <w:abstractNumId w:val="27"/>
  </w:num>
  <w:num w:numId="23" w16cid:durableId="396782285">
    <w:abstractNumId w:val="37"/>
  </w:num>
  <w:num w:numId="24" w16cid:durableId="270750869">
    <w:abstractNumId w:val="16"/>
  </w:num>
  <w:num w:numId="25" w16cid:durableId="269119891">
    <w:abstractNumId w:val="18"/>
  </w:num>
  <w:num w:numId="26" w16cid:durableId="1937977232">
    <w:abstractNumId w:val="14"/>
  </w:num>
  <w:num w:numId="27" w16cid:durableId="1432159595">
    <w:abstractNumId w:val="38"/>
  </w:num>
  <w:num w:numId="28" w16cid:durableId="277881814">
    <w:abstractNumId w:val="31"/>
  </w:num>
  <w:num w:numId="29" w16cid:durableId="1933391108">
    <w:abstractNumId w:val="22"/>
  </w:num>
  <w:num w:numId="30" w16cid:durableId="1631587446">
    <w:abstractNumId w:val="25"/>
  </w:num>
  <w:num w:numId="31" w16cid:durableId="1937445210">
    <w:abstractNumId w:val="39"/>
  </w:num>
  <w:num w:numId="32" w16cid:durableId="438532079">
    <w:abstractNumId w:val="34"/>
  </w:num>
  <w:num w:numId="33" w16cid:durableId="422456275">
    <w:abstractNumId w:val="9"/>
  </w:num>
  <w:num w:numId="34" w16cid:durableId="1596548528">
    <w:abstractNumId w:val="23"/>
  </w:num>
  <w:num w:numId="35" w16cid:durableId="1668243506">
    <w:abstractNumId w:val="36"/>
  </w:num>
  <w:num w:numId="36" w16cid:durableId="178323586">
    <w:abstractNumId w:val="11"/>
  </w:num>
  <w:num w:numId="37" w16cid:durableId="1687251869">
    <w:abstractNumId w:val="20"/>
  </w:num>
  <w:num w:numId="38" w16cid:durableId="602762598">
    <w:abstractNumId w:val="19"/>
  </w:num>
  <w:num w:numId="39" w16cid:durableId="873663813">
    <w:abstractNumId w:val="15"/>
  </w:num>
  <w:num w:numId="40" w16cid:durableId="1944803755">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D5F"/>
    <w:rsid w:val="00000901"/>
    <w:rsid w:val="00003EAE"/>
    <w:rsid w:val="0001029B"/>
    <w:rsid w:val="00033D34"/>
    <w:rsid w:val="00060142"/>
    <w:rsid w:val="000A59AD"/>
    <w:rsid w:val="000E7929"/>
    <w:rsid w:val="00117278"/>
    <w:rsid w:val="00152792"/>
    <w:rsid w:val="00175E75"/>
    <w:rsid w:val="00196E98"/>
    <w:rsid w:val="002011CE"/>
    <w:rsid w:val="0022159B"/>
    <w:rsid w:val="00225D56"/>
    <w:rsid w:val="002359FD"/>
    <w:rsid w:val="00255ED0"/>
    <w:rsid w:val="002713FC"/>
    <w:rsid w:val="002743C5"/>
    <w:rsid w:val="00275A82"/>
    <w:rsid w:val="002A4406"/>
    <w:rsid w:val="002B16A9"/>
    <w:rsid w:val="002B437C"/>
    <w:rsid w:val="002B6890"/>
    <w:rsid w:val="002C1D24"/>
    <w:rsid w:val="002C3C28"/>
    <w:rsid w:val="002E1310"/>
    <w:rsid w:val="003021A7"/>
    <w:rsid w:val="003047BD"/>
    <w:rsid w:val="00327600"/>
    <w:rsid w:val="00342A24"/>
    <w:rsid w:val="0036287C"/>
    <w:rsid w:val="00371824"/>
    <w:rsid w:val="003733F2"/>
    <w:rsid w:val="00387673"/>
    <w:rsid w:val="00397F9D"/>
    <w:rsid w:val="003A5AFA"/>
    <w:rsid w:val="003D28DD"/>
    <w:rsid w:val="00413736"/>
    <w:rsid w:val="004619A7"/>
    <w:rsid w:val="00465EC0"/>
    <w:rsid w:val="00495819"/>
    <w:rsid w:val="00497538"/>
    <w:rsid w:val="004A7838"/>
    <w:rsid w:val="004B61BD"/>
    <w:rsid w:val="004B7931"/>
    <w:rsid w:val="004E6023"/>
    <w:rsid w:val="00501D5F"/>
    <w:rsid w:val="00514CE3"/>
    <w:rsid w:val="00522480"/>
    <w:rsid w:val="00555E8A"/>
    <w:rsid w:val="00561969"/>
    <w:rsid w:val="005759F3"/>
    <w:rsid w:val="00585004"/>
    <w:rsid w:val="00587302"/>
    <w:rsid w:val="00593FBB"/>
    <w:rsid w:val="005B6A19"/>
    <w:rsid w:val="005C79EB"/>
    <w:rsid w:val="0060381D"/>
    <w:rsid w:val="00632952"/>
    <w:rsid w:val="0063316E"/>
    <w:rsid w:val="00654AF5"/>
    <w:rsid w:val="00660C22"/>
    <w:rsid w:val="006628C0"/>
    <w:rsid w:val="006A0B78"/>
    <w:rsid w:val="006A1C1E"/>
    <w:rsid w:val="006A2CC6"/>
    <w:rsid w:val="006B1636"/>
    <w:rsid w:val="006B167B"/>
    <w:rsid w:val="006B6F30"/>
    <w:rsid w:val="006E74D7"/>
    <w:rsid w:val="006F0D10"/>
    <w:rsid w:val="00702CDD"/>
    <w:rsid w:val="007078AA"/>
    <w:rsid w:val="00726192"/>
    <w:rsid w:val="00732269"/>
    <w:rsid w:val="00733089"/>
    <w:rsid w:val="007365CB"/>
    <w:rsid w:val="00752FD1"/>
    <w:rsid w:val="007608FD"/>
    <w:rsid w:val="00771244"/>
    <w:rsid w:val="00772ABE"/>
    <w:rsid w:val="00796CD8"/>
    <w:rsid w:val="007A0447"/>
    <w:rsid w:val="007A5296"/>
    <w:rsid w:val="007C74B2"/>
    <w:rsid w:val="007D5FA8"/>
    <w:rsid w:val="007D706A"/>
    <w:rsid w:val="007F7488"/>
    <w:rsid w:val="00823A33"/>
    <w:rsid w:val="00827D4E"/>
    <w:rsid w:val="0083487D"/>
    <w:rsid w:val="00836794"/>
    <w:rsid w:val="00842625"/>
    <w:rsid w:val="00846410"/>
    <w:rsid w:val="00850FF6"/>
    <w:rsid w:val="0086226A"/>
    <w:rsid w:val="008817D8"/>
    <w:rsid w:val="008840FD"/>
    <w:rsid w:val="00892B42"/>
    <w:rsid w:val="008945DE"/>
    <w:rsid w:val="008A4FB8"/>
    <w:rsid w:val="008A5EFE"/>
    <w:rsid w:val="008C770B"/>
    <w:rsid w:val="008E5AD0"/>
    <w:rsid w:val="008F2820"/>
    <w:rsid w:val="008F6846"/>
    <w:rsid w:val="00905574"/>
    <w:rsid w:val="00916098"/>
    <w:rsid w:val="00916EA4"/>
    <w:rsid w:val="00941326"/>
    <w:rsid w:val="009424DD"/>
    <w:rsid w:val="00947527"/>
    <w:rsid w:val="00956B48"/>
    <w:rsid w:val="00995C98"/>
    <w:rsid w:val="009B3D3E"/>
    <w:rsid w:val="009B7A70"/>
    <w:rsid w:val="009C332D"/>
    <w:rsid w:val="009C34F0"/>
    <w:rsid w:val="009D76CA"/>
    <w:rsid w:val="009E6718"/>
    <w:rsid w:val="00A072C4"/>
    <w:rsid w:val="00A26C68"/>
    <w:rsid w:val="00A27674"/>
    <w:rsid w:val="00A41442"/>
    <w:rsid w:val="00A522E9"/>
    <w:rsid w:val="00A877CC"/>
    <w:rsid w:val="00A97A99"/>
    <w:rsid w:val="00AB71CA"/>
    <w:rsid w:val="00AD1C51"/>
    <w:rsid w:val="00B218DA"/>
    <w:rsid w:val="00B26755"/>
    <w:rsid w:val="00B45BC3"/>
    <w:rsid w:val="00B65D29"/>
    <w:rsid w:val="00B73C9E"/>
    <w:rsid w:val="00B9547C"/>
    <w:rsid w:val="00BA3E79"/>
    <w:rsid w:val="00BA5FC4"/>
    <w:rsid w:val="00BA603C"/>
    <w:rsid w:val="00BC0583"/>
    <w:rsid w:val="00BE0A04"/>
    <w:rsid w:val="00BE4F44"/>
    <w:rsid w:val="00C036A6"/>
    <w:rsid w:val="00C430D1"/>
    <w:rsid w:val="00C54B4B"/>
    <w:rsid w:val="00C6228F"/>
    <w:rsid w:val="00C77102"/>
    <w:rsid w:val="00C80127"/>
    <w:rsid w:val="00C879DF"/>
    <w:rsid w:val="00C90B2C"/>
    <w:rsid w:val="00C9647B"/>
    <w:rsid w:val="00CA2A61"/>
    <w:rsid w:val="00CB347B"/>
    <w:rsid w:val="00CF57D0"/>
    <w:rsid w:val="00D10F8E"/>
    <w:rsid w:val="00D11093"/>
    <w:rsid w:val="00D16AB6"/>
    <w:rsid w:val="00D46F88"/>
    <w:rsid w:val="00D96DFE"/>
    <w:rsid w:val="00DB5A03"/>
    <w:rsid w:val="00DC121E"/>
    <w:rsid w:val="00E22DD4"/>
    <w:rsid w:val="00E327F5"/>
    <w:rsid w:val="00E33DEB"/>
    <w:rsid w:val="00E36DFC"/>
    <w:rsid w:val="00E446AE"/>
    <w:rsid w:val="00E45510"/>
    <w:rsid w:val="00E5019C"/>
    <w:rsid w:val="00E5523A"/>
    <w:rsid w:val="00E57CEC"/>
    <w:rsid w:val="00E60DC2"/>
    <w:rsid w:val="00E61B4D"/>
    <w:rsid w:val="00E72AE6"/>
    <w:rsid w:val="00E763CC"/>
    <w:rsid w:val="00E905DD"/>
    <w:rsid w:val="00EA562C"/>
    <w:rsid w:val="00EA7C4B"/>
    <w:rsid w:val="00EC4F07"/>
    <w:rsid w:val="00EC5B8F"/>
    <w:rsid w:val="00F0189D"/>
    <w:rsid w:val="00F075A3"/>
    <w:rsid w:val="00F11E57"/>
    <w:rsid w:val="00F20A7C"/>
    <w:rsid w:val="00F44142"/>
    <w:rsid w:val="00F44B1E"/>
    <w:rsid w:val="00F80953"/>
    <w:rsid w:val="00F82BF7"/>
    <w:rsid w:val="00FA2C94"/>
    <w:rsid w:val="00FB1961"/>
    <w:rsid w:val="00FB7B4A"/>
    <w:rsid w:val="00FC1D7F"/>
    <w:rsid w:val="00FD3719"/>
    <w:rsid w:val="00FD5E4A"/>
    <w:rsid w:val="00FF06F8"/>
    <w:rsid w:val="00FF20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18FF6"/>
  <w15:chartTrackingRefBased/>
  <w15:docId w15:val="{DDCF6AF3-F968-412A-A4FF-28330C6F8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7278"/>
    <w:pPr>
      <w:spacing w:before="40" w:after="120" w:line="360" w:lineRule="auto"/>
      <w:jc w:val="both"/>
    </w:pPr>
    <w:rPr>
      <w:rFonts w:ascii="Times New Roman" w:hAnsi="Times New Roman"/>
      <w:sz w:val="24"/>
    </w:rPr>
  </w:style>
  <w:style w:type="paragraph" w:styleId="Nagwek1">
    <w:name w:val="heading 1"/>
    <w:basedOn w:val="Normalny"/>
    <w:next w:val="Normalny"/>
    <w:link w:val="Nagwek1Znak"/>
    <w:qFormat/>
    <w:rsid w:val="00117278"/>
    <w:pPr>
      <w:keepNext/>
      <w:spacing w:before="100" w:beforeAutospacing="1" w:after="0"/>
      <w:outlineLvl w:val="0"/>
    </w:pPr>
    <w:rPr>
      <w:rFonts w:eastAsia="Times New Roman" w:cs="Times New Roman"/>
      <w:b/>
      <w:sz w:val="28"/>
      <w:szCs w:val="20"/>
      <w:lang w:eastAsia="pl-PL"/>
    </w:rPr>
  </w:style>
  <w:style w:type="paragraph" w:styleId="Nagwek2">
    <w:name w:val="heading 2"/>
    <w:aliases w:val="Heading 10,ASAPHeading 2,Numbered - 2,h 3, ICL,Heading 2a,H2,PA Major Section,l2,Headline 2,h2,2,headi,heading2,h21,h22,21,kopregel 2,Titre m,Overskrift 2 Tegn1,Overskrift 2 Tegn2 Tegn,Overskrift 2 Tegn1 Tegn Tegn,ICL"/>
    <w:basedOn w:val="Normalny"/>
    <w:next w:val="Normalny"/>
    <w:link w:val="Nagwek2Znak"/>
    <w:qFormat/>
    <w:rsid w:val="00117278"/>
    <w:pPr>
      <w:keepNext/>
      <w:spacing w:after="0" w:line="240" w:lineRule="auto"/>
      <w:outlineLvl w:val="1"/>
    </w:pPr>
    <w:rPr>
      <w:rFonts w:ascii="Arial" w:eastAsia="Times New Roman" w:hAnsi="Arial" w:cs="Times New Roman"/>
      <w:b/>
      <w:szCs w:val="20"/>
      <w:lang w:eastAsia="pl-PL"/>
    </w:rPr>
  </w:style>
  <w:style w:type="paragraph" w:styleId="Nagwek3">
    <w:name w:val="heading 3"/>
    <w:basedOn w:val="Normalny"/>
    <w:next w:val="Normalny"/>
    <w:link w:val="Nagwek3Znak"/>
    <w:qFormat/>
    <w:rsid w:val="00117278"/>
    <w:pPr>
      <w:keepNext/>
      <w:spacing w:after="0"/>
      <w:outlineLvl w:val="2"/>
    </w:pPr>
    <w:rPr>
      <w:rFonts w:eastAsia="Times New Roman" w:cs="Times New Roman"/>
      <w:b/>
      <w:szCs w:val="20"/>
      <w:u w:val="single"/>
      <w:lang w:eastAsia="pl-PL"/>
    </w:rPr>
  </w:style>
  <w:style w:type="paragraph" w:styleId="Nagwek4">
    <w:name w:val="heading 4"/>
    <w:basedOn w:val="Normalny"/>
    <w:next w:val="Normalny"/>
    <w:link w:val="Nagwek4Znak"/>
    <w:qFormat/>
    <w:rsid w:val="00117278"/>
    <w:pPr>
      <w:keepNext/>
      <w:numPr>
        <w:numId w:val="27"/>
      </w:numPr>
      <w:spacing w:after="0" w:line="240" w:lineRule="auto"/>
      <w:ind w:left="811" w:hanging="357"/>
      <w:outlineLvl w:val="3"/>
    </w:pPr>
    <w:rPr>
      <w:rFonts w:eastAsia="Times New Roman" w:cs="Times New Roman"/>
      <w:b/>
      <w:szCs w:val="20"/>
      <w:lang w:eastAsia="pl-PL"/>
    </w:rPr>
  </w:style>
  <w:style w:type="paragraph" w:styleId="Nagwek5">
    <w:name w:val="heading 5"/>
    <w:basedOn w:val="Normalny"/>
    <w:next w:val="Normalny"/>
    <w:link w:val="Nagwek5Znak"/>
    <w:qFormat/>
    <w:rsid w:val="00117278"/>
    <w:pPr>
      <w:numPr>
        <w:ilvl w:val="4"/>
        <w:numId w:val="1"/>
      </w:numPr>
      <w:spacing w:before="240" w:after="60" w:line="240" w:lineRule="auto"/>
      <w:outlineLvl w:val="4"/>
    </w:pPr>
    <w:rPr>
      <w:rFonts w:eastAsia="Times New Roman" w:cs="Times New Roman"/>
      <w:b/>
      <w:i/>
      <w:sz w:val="26"/>
      <w:szCs w:val="20"/>
      <w:lang w:eastAsia="pl-PL"/>
    </w:rPr>
  </w:style>
  <w:style w:type="paragraph" w:styleId="Nagwek6">
    <w:name w:val="heading 6"/>
    <w:basedOn w:val="Normalny"/>
    <w:next w:val="Normalny"/>
    <w:link w:val="Nagwek6Znak"/>
    <w:qFormat/>
    <w:rsid w:val="00117278"/>
    <w:pPr>
      <w:spacing w:before="240" w:after="60" w:line="240" w:lineRule="auto"/>
      <w:outlineLvl w:val="5"/>
    </w:pPr>
    <w:rPr>
      <w:rFonts w:eastAsia="Times New Roman" w:cs="Times New Roman"/>
      <w:b/>
      <w:szCs w:val="20"/>
      <w:lang w:val="x-none" w:eastAsia="x-none"/>
    </w:rPr>
  </w:style>
  <w:style w:type="paragraph" w:styleId="Nagwek7">
    <w:name w:val="heading 7"/>
    <w:basedOn w:val="Normalny"/>
    <w:next w:val="Normalny"/>
    <w:link w:val="Nagwek7Znak"/>
    <w:qFormat/>
    <w:rsid w:val="00117278"/>
    <w:pPr>
      <w:numPr>
        <w:ilvl w:val="6"/>
        <w:numId w:val="1"/>
      </w:numPr>
      <w:spacing w:before="240" w:after="60" w:line="240" w:lineRule="auto"/>
      <w:outlineLvl w:val="6"/>
    </w:pPr>
    <w:rPr>
      <w:rFonts w:eastAsia="Times New Roman" w:cs="Times New Roman"/>
      <w:szCs w:val="20"/>
      <w:lang w:eastAsia="pl-PL"/>
    </w:rPr>
  </w:style>
  <w:style w:type="paragraph" w:styleId="Nagwek8">
    <w:name w:val="heading 8"/>
    <w:basedOn w:val="Normalny"/>
    <w:next w:val="Normalny"/>
    <w:link w:val="Nagwek8Znak"/>
    <w:qFormat/>
    <w:rsid w:val="00117278"/>
    <w:pPr>
      <w:keepNext/>
      <w:tabs>
        <w:tab w:val="left" w:pos="540"/>
      </w:tabs>
      <w:spacing w:before="0" w:after="240" w:line="240" w:lineRule="auto"/>
      <w:outlineLvl w:val="7"/>
    </w:pPr>
    <w:rPr>
      <w:rFonts w:eastAsia="Times New Roman" w:cs="Times New Roman"/>
      <w:b/>
      <w:sz w:val="32"/>
      <w:szCs w:val="28"/>
      <w:lang w:eastAsia="pl-PL"/>
    </w:rPr>
  </w:style>
  <w:style w:type="paragraph" w:styleId="Nagwek9">
    <w:name w:val="heading 9"/>
    <w:basedOn w:val="Normalny"/>
    <w:next w:val="Normalny"/>
    <w:link w:val="Nagwek9Znak"/>
    <w:qFormat/>
    <w:rsid w:val="00117278"/>
    <w:pPr>
      <w:numPr>
        <w:ilvl w:val="8"/>
        <w:numId w:val="1"/>
      </w:numPr>
      <w:spacing w:before="240" w:after="60" w:line="240" w:lineRule="auto"/>
      <w:outlineLvl w:val="8"/>
    </w:pPr>
    <w:rPr>
      <w:rFonts w:ascii="Arial" w:eastAsia="Times New Roman" w:hAnsi="Arial"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17278"/>
    <w:rPr>
      <w:rFonts w:ascii="Times New Roman" w:eastAsia="Times New Roman" w:hAnsi="Times New Roman" w:cs="Times New Roman"/>
      <w:b/>
      <w:sz w:val="28"/>
      <w:szCs w:val="20"/>
      <w:lang w:eastAsia="pl-PL"/>
    </w:rPr>
  </w:style>
  <w:style w:type="character" w:customStyle="1" w:styleId="Nagwek2Znak">
    <w:name w:val="Nagłówek 2 Znak"/>
    <w:aliases w:val="Heading 10 Znak,ASAPHeading 2 Znak,Numbered - 2 Znak,h 3 Znak, ICL Znak,Heading 2a Znak,H2 Znak,PA Major Section Znak,l2 Znak,Headline 2 Znak,h2 Znak,2 Znak,headi Znak,heading2 Znak,h21 Znak,h22 Znak,21 Znak,kopregel 2 Znak,Titre m Znak"/>
    <w:basedOn w:val="Domylnaczcionkaakapitu"/>
    <w:link w:val="Nagwek2"/>
    <w:rsid w:val="00117278"/>
    <w:rPr>
      <w:rFonts w:ascii="Arial" w:eastAsia="Times New Roman" w:hAnsi="Arial" w:cs="Times New Roman"/>
      <w:b/>
      <w:sz w:val="24"/>
      <w:szCs w:val="20"/>
      <w:lang w:eastAsia="pl-PL"/>
    </w:rPr>
  </w:style>
  <w:style w:type="character" w:customStyle="1" w:styleId="Nagwek3Znak">
    <w:name w:val="Nagłówek 3 Znak"/>
    <w:basedOn w:val="Domylnaczcionkaakapitu"/>
    <w:link w:val="Nagwek3"/>
    <w:rsid w:val="00117278"/>
    <w:rPr>
      <w:rFonts w:ascii="Times New Roman" w:eastAsia="Times New Roman" w:hAnsi="Times New Roman" w:cs="Times New Roman"/>
      <w:b/>
      <w:sz w:val="24"/>
      <w:szCs w:val="20"/>
      <w:u w:val="single"/>
      <w:lang w:eastAsia="pl-PL"/>
    </w:rPr>
  </w:style>
  <w:style w:type="character" w:customStyle="1" w:styleId="Nagwek4Znak">
    <w:name w:val="Nagłówek 4 Znak"/>
    <w:basedOn w:val="Domylnaczcionkaakapitu"/>
    <w:link w:val="Nagwek4"/>
    <w:rsid w:val="00117278"/>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117278"/>
    <w:rPr>
      <w:rFonts w:ascii="Times New Roman" w:eastAsia="Times New Roman" w:hAnsi="Times New Roman" w:cs="Times New Roman"/>
      <w:b/>
      <w:i/>
      <w:sz w:val="26"/>
      <w:szCs w:val="20"/>
      <w:lang w:eastAsia="pl-PL"/>
    </w:rPr>
  </w:style>
  <w:style w:type="character" w:customStyle="1" w:styleId="Nagwek6Znak">
    <w:name w:val="Nagłówek 6 Znak"/>
    <w:basedOn w:val="Domylnaczcionkaakapitu"/>
    <w:link w:val="Nagwek6"/>
    <w:rsid w:val="00117278"/>
    <w:rPr>
      <w:rFonts w:ascii="Times New Roman" w:eastAsia="Times New Roman" w:hAnsi="Times New Roman" w:cs="Times New Roman"/>
      <w:b/>
      <w:sz w:val="24"/>
      <w:szCs w:val="20"/>
      <w:lang w:val="x-none" w:eastAsia="x-none"/>
    </w:rPr>
  </w:style>
  <w:style w:type="character" w:customStyle="1" w:styleId="Nagwek7Znak">
    <w:name w:val="Nagłówek 7 Znak"/>
    <w:basedOn w:val="Domylnaczcionkaakapitu"/>
    <w:link w:val="Nagwek7"/>
    <w:rsid w:val="00117278"/>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117278"/>
    <w:rPr>
      <w:rFonts w:ascii="Times New Roman" w:eastAsia="Times New Roman" w:hAnsi="Times New Roman" w:cs="Times New Roman"/>
      <w:b/>
      <w:sz w:val="32"/>
      <w:szCs w:val="28"/>
      <w:lang w:eastAsia="pl-PL"/>
    </w:rPr>
  </w:style>
  <w:style w:type="character" w:customStyle="1" w:styleId="Nagwek9Znak">
    <w:name w:val="Nagłówek 9 Znak"/>
    <w:basedOn w:val="Domylnaczcionkaakapitu"/>
    <w:link w:val="Nagwek9"/>
    <w:rsid w:val="00117278"/>
    <w:rPr>
      <w:rFonts w:ascii="Arial" w:eastAsia="Times New Roman" w:hAnsi="Arial" w:cs="Times New Roman"/>
      <w:sz w:val="24"/>
      <w:szCs w:val="20"/>
      <w:lang w:eastAsia="pl-PL"/>
    </w:rPr>
  </w:style>
  <w:style w:type="paragraph" w:styleId="Tekstpodstawowy">
    <w:name w:val="Body Text"/>
    <w:basedOn w:val="Normalny"/>
    <w:link w:val="TekstpodstawowyZnak"/>
    <w:rsid w:val="00117278"/>
    <w:pPr>
      <w:tabs>
        <w:tab w:val="left" w:pos="454"/>
      </w:tabs>
      <w:spacing w:after="0" w:line="240" w:lineRule="auto"/>
    </w:pPr>
    <w:rPr>
      <w:rFonts w:ascii="Arial" w:eastAsia="Times New Roman" w:hAnsi="Arial" w:cs="Times New Roman"/>
      <w:szCs w:val="20"/>
      <w:lang w:eastAsia="pl-PL"/>
    </w:rPr>
  </w:style>
  <w:style w:type="character" w:customStyle="1" w:styleId="TekstpodstawowyZnak">
    <w:name w:val="Tekst podstawowy Znak"/>
    <w:basedOn w:val="Domylnaczcionkaakapitu"/>
    <w:link w:val="Tekstpodstawowy"/>
    <w:rsid w:val="00117278"/>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117278"/>
    <w:pPr>
      <w:spacing w:after="0" w:line="240" w:lineRule="auto"/>
      <w:ind w:left="851" w:firstLine="565"/>
    </w:pPr>
    <w:rPr>
      <w:rFonts w:ascii="Arial" w:eastAsia="Times New Roman" w:hAnsi="Arial" w:cs="Times New Roman"/>
      <w:szCs w:val="20"/>
      <w:lang w:eastAsia="pl-PL"/>
    </w:rPr>
  </w:style>
  <w:style w:type="character" w:customStyle="1" w:styleId="TekstpodstawowywcityZnak">
    <w:name w:val="Tekst podstawowy wcięty Znak"/>
    <w:basedOn w:val="Domylnaczcionkaakapitu"/>
    <w:link w:val="Tekstpodstawowywcity"/>
    <w:rsid w:val="00117278"/>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117278"/>
    <w:pPr>
      <w:spacing w:after="0" w:line="240" w:lineRule="auto"/>
      <w:ind w:left="851"/>
    </w:pPr>
    <w:rPr>
      <w:rFonts w:ascii="Arial" w:eastAsia="Times New Roman" w:hAnsi="Arial" w:cs="Times New Roman"/>
      <w:szCs w:val="20"/>
      <w:lang w:eastAsia="pl-PL"/>
    </w:rPr>
  </w:style>
  <w:style w:type="character" w:customStyle="1" w:styleId="Tekstpodstawowywcity3Znak">
    <w:name w:val="Tekst podstawowy wcięty 3 Znak"/>
    <w:basedOn w:val="Domylnaczcionkaakapitu"/>
    <w:link w:val="Tekstpodstawowywcity3"/>
    <w:rsid w:val="00117278"/>
    <w:rPr>
      <w:rFonts w:ascii="Arial" w:eastAsia="Times New Roman" w:hAnsi="Arial" w:cs="Times New Roman"/>
      <w:sz w:val="24"/>
      <w:szCs w:val="20"/>
      <w:lang w:eastAsia="pl-PL"/>
    </w:rPr>
  </w:style>
  <w:style w:type="paragraph" w:styleId="Tekstpodstawowy2">
    <w:name w:val="Body Text 2"/>
    <w:basedOn w:val="Normalny"/>
    <w:link w:val="Tekstpodstawowy2Znak"/>
    <w:rsid w:val="00117278"/>
    <w:pPr>
      <w:spacing w:after="0" w:line="240" w:lineRule="auto"/>
    </w:pPr>
    <w:rPr>
      <w:rFonts w:ascii="Arial" w:eastAsia="Times New Roman" w:hAnsi="Arial" w:cs="Times New Roman"/>
      <w:color w:val="FF0000"/>
      <w:szCs w:val="20"/>
      <w:lang w:eastAsia="pl-PL"/>
    </w:rPr>
  </w:style>
  <w:style w:type="character" w:customStyle="1" w:styleId="Tekstpodstawowy2Znak">
    <w:name w:val="Tekst podstawowy 2 Znak"/>
    <w:basedOn w:val="Domylnaczcionkaakapitu"/>
    <w:link w:val="Tekstpodstawowy2"/>
    <w:rsid w:val="00117278"/>
    <w:rPr>
      <w:rFonts w:ascii="Arial" w:eastAsia="Times New Roman" w:hAnsi="Arial" w:cs="Times New Roman"/>
      <w:color w:val="FF0000"/>
      <w:sz w:val="24"/>
      <w:szCs w:val="20"/>
      <w:lang w:eastAsia="pl-PL"/>
    </w:rPr>
  </w:style>
  <w:style w:type="paragraph" w:styleId="Tekstpodstawowy3">
    <w:name w:val="Body Text 3"/>
    <w:basedOn w:val="Normalny"/>
    <w:link w:val="Tekstpodstawowy3Znak"/>
    <w:rsid w:val="00117278"/>
    <w:pPr>
      <w:spacing w:after="0" w:line="240" w:lineRule="auto"/>
      <w:jc w:val="center"/>
    </w:pPr>
    <w:rPr>
      <w:rFonts w:eastAsia="Times New Roman" w:cs="Times New Roman"/>
      <w:b/>
      <w:sz w:val="28"/>
      <w:szCs w:val="24"/>
      <w:lang w:eastAsia="pl-PL"/>
    </w:rPr>
  </w:style>
  <w:style w:type="character" w:customStyle="1" w:styleId="Tekstpodstawowy3Znak">
    <w:name w:val="Tekst podstawowy 3 Znak"/>
    <w:basedOn w:val="Domylnaczcionkaakapitu"/>
    <w:link w:val="Tekstpodstawowy3"/>
    <w:rsid w:val="00117278"/>
    <w:rPr>
      <w:rFonts w:ascii="Times New Roman" w:eastAsia="Times New Roman" w:hAnsi="Times New Roman" w:cs="Times New Roman"/>
      <w:b/>
      <w:sz w:val="28"/>
      <w:szCs w:val="24"/>
      <w:lang w:eastAsia="pl-PL"/>
    </w:rPr>
  </w:style>
  <w:style w:type="paragraph" w:customStyle="1" w:styleId="Styl">
    <w:name w:val="Styl"/>
    <w:rsid w:val="0011727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11727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Numerstrony">
    <w:name w:val="page number"/>
    <w:basedOn w:val="Domylnaczcionkaakapitu"/>
    <w:rsid w:val="00117278"/>
  </w:style>
  <w:style w:type="paragraph" w:styleId="Stopka">
    <w:name w:val="footer"/>
    <w:basedOn w:val="Normalny"/>
    <w:link w:val="StopkaZnak"/>
    <w:uiPriority w:val="99"/>
    <w:rsid w:val="00117278"/>
    <w:pPr>
      <w:tabs>
        <w:tab w:val="center" w:pos="4536"/>
        <w:tab w:val="right" w:pos="9072"/>
      </w:tabs>
      <w:spacing w:after="0" w:line="240" w:lineRule="auto"/>
    </w:pPr>
    <w:rPr>
      <w:rFonts w:eastAsia="Times New Roman" w:cs="Times New Roman"/>
      <w:szCs w:val="24"/>
      <w:lang w:eastAsia="pl-PL"/>
    </w:rPr>
  </w:style>
  <w:style w:type="character" w:customStyle="1" w:styleId="StopkaZnak">
    <w:name w:val="Stopka Znak"/>
    <w:basedOn w:val="Domylnaczcionkaakapitu"/>
    <w:link w:val="Stopka"/>
    <w:uiPriority w:val="99"/>
    <w:rsid w:val="00117278"/>
    <w:rPr>
      <w:rFonts w:ascii="Times New Roman" w:eastAsia="Times New Roman" w:hAnsi="Times New Roman" w:cs="Times New Roman"/>
      <w:sz w:val="24"/>
      <w:szCs w:val="24"/>
      <w:lang w:eastAsia="pl-PL"/>
    </w:rPr>
  </w:style>
  <w:style w:type="paragraph" w:styleId="Wcicienormalne">
    <w:name w:val="Normal Indent"/>
    <w:basedOn w:val="Normalny"/>
    <w:rsid w:val="0011727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240" w:line="240" w:lineRule="auto"/>
      <w:ind w:left="1008"/>
    </w:pPr>
    <w:rPr>
      <w:rFonts w:eastAsia="Times New Roman" w:cs="Times New Roman"/>
      <w:lang w:val="en-GB" w:eastAsia="pl-PL"/>
    </w:rPr>
  </w:style>
  <w:style w:type="paragraph" w:customStyle="1" w:styleId="Dato">
    <w:name w:val="Dato"/>
    <w:basedOn w:val="Normalny"/>
    <w:rsid w:val="00117278"/>
    <w:pPr>
      <w:tabs>
        <w:tab w:val="left" w:pos="4990"/>
      </w:tabs>
      <w:spacing w:after="0" w:line="400" w:lineRule="atLeast"/>
    </w:pPr>
    <w:rPr>
      <w:rFonts w:ascii="TrueRotisSanSerifTHree" w:eastAsia="Times New Roman" w:hAnsi="TrueRotisSanSerifTHree" w:cs="Times New Roman"/>
      <w:lang w:val="en-GB"/>
    </w:rPr>
  </w:style>
  <w:style w:type="paragraph" w:styleId="Tytu">
    <w:name w:val="Title"/>
    <w:basedOn w:val="Normalny"/>
    <w:link w:val="TytuZnak"/>
    <w:qFormat/>
    <w:rsid w:val="00117278"/>
    <w:pPr>
      <w:spacing w:after="0" w:line="240" w:lineRule="auto"/>
      <w:jc w:val="center"/>
    </w:pPr>
    <w:rPr>
      <w:rFonts w:eastAsia="Times New Roman" w:cs="Times New Roman"/>
      <w:b/>
      <w:bCs/>
      <w:sz w:val="28"/>
      <w:szCs w:val="24"/>
      <w:lang w:eastAsia="pl-PL"/>
    </w:rPr>
  </w:style>
  <w:style w:type="character" w:customStyle="1" w:styleId="TytuZnak">
    <w:name w:val="Tytuł Znak"/>
    <w:basedOn w:val="Domylnaczcionkaakapitu"/>
    <w:link w:val="Tytu"/>
    <w:rsid w:val="00117278"/>
    <w:rPr>
      <w:rFonts w:ascii="Times New Roman" w:eastAsia="Times New Roman" w:hAnsi="Times New Roman" w:cs="Times New Roman"/>
      <w:b/>
      <w:bCs/>
      <w:sz w:val="28"/>
      <w:szCs w:val="24"/>
      <w:lang w:eastAsia="pl-PL"/>
    </w:rPr>
  </w:style>
  <w:style w:type="paragraph" w:styleId="Akapitzlist">
    <w:name w:val="List Paragraph"/>
    <w:basedOn w:val="Normalny"/>
    <w:uiPriority w:val="99"/>
    <w:qFormat/>
    <w:rsid w:val="00117278"/>
    <w:pPr>
      <w:ind w:left="720"/>
      <w:contextualSpacing/>
    </w:pPr>
  </w:style>
  <w:style w:type="paragraph" w:styleId="Nagwek">
    <w:name w:val="header"/>
    <w:basedOn w:val="Normalny"/>
    <w:link w:val="NagwekZnak"/>
    <w:uiPriority w:val="99"/>
    <w:unhideWhenUsed/>
    <w:rsid w:val="001172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7278"/>
    <w:rPr>
      <w:rFonts w:ascii="Times New Roman" w:hAnsi="Times New Roman"/>
      <w:sz w:val="24"/>
    </w:rPr>
  </w:style>
  <w:style w:type="character" w:styleId="Odwoaniedokomentarza">
    <w:name w:val="annotation reference"/>
    <w:basedOn w:val="Domylnaczcionkaakapitu"/>
    <w:uiPriority w:val="99"/>
    <w:unhideWhenUsed/>
    <w:rsid w:val="00117278"/>
    <w:rPr>
      <w:sz w:val="16"/>
      <w:szCs w:val="16"/>
    </w:rPr>
  </w:style>
  <w:style w:type="paragraph" w:styleId="Tekstkomentarza">
    <w:name w:val="annotation text"/>
    <w:basedOn w:val="Normalny"/>
    <w:link w:val="TekstkomentarzaZnak"/>
    <w:semiHidden/>
    <w:unhideWhenUsed/>
    <w:rsid w:val="00117278"/>
    <w:pPr>
      <w:spacing w:line="240" w:lineRule="auto"/>
    </w:pPr>
    <w:rPr>
      <w:sz w:val="20"/>
      <w:szCs w:val="20"/>
    </w:rPr>
  </w:style>
  <w:style w:type="character" w:customStyle="1" w:styleId="TekstkomentarzaZnak">
    <w:name w:val="Tekst komentarza Znak"/>
    <w:basedOn w:val="Domylnaczcionkaakapitu"/>
    <w:link w:val="Tekstkomentarza"/>
    <w:semiHidden/>
    <w:rsid w:val="00117278"/>
    <w:rPr>
      <w:rFonts w:ascii="Times New Roman" w:hAnsi="Times New Roman"/>
      <w:sz w:val="20"/>
      <w:szCs w:val="20"/>
    </w:rPr>
  </w:style>
  <w:style w:type="paragraph" w:styleId="Tematkomentarza">
    <w:name w:val="annotation subject"/>
    <w:basedOn w:val="Tekstkomentarza"/>
    <w:next w:val="Tekstkomentarza"/>
    <w:link w:val="TematkomentarzaZnak"/>
    <w:unhideWhenUsed/>
    <w:rsid w:val="00117278"/>
    <w:rPr>
      <w:b/>
      <w:bCs/>
    </w:rPr>
  </w:style>
  <w:style w:type="character" w:customStyle="1" w:styleId="TematkomentarzaZnak">
    <w:name w:val="Temat komentarza Znak"/>
    <w:basedOn w:val="TekstkomentarzaZnak"/>
    <w:link w:val="Tematkomentarza"/>
    <w:rsid w:val="00117278"/>
    <w:rPr>
      <w:rFonts w:ascii="Times New Roman" w:hAnsi="Times New Roman"/>
      <w:b/>
      <w:bCs/>
      <w:sz w:val="20"/>
      <w:szCs w:val="20"/>
    </w:rPr>
  </w:style>
  <w:style w:type="character" w:styleId="Pogrubienie">
    <w:name w:val="Strong"/>
    <w:basedOn w:val="Domylnaczcionkaakapitu"/>
    <w:qFormat/>
    <w:rsid w:val="00117278"/>
    <w:rPr>
      <w:b/>
      <w:bCs/>
    </w:rPr>
  </w:style>
  <w:style w:type="paragraph" w:customStyle="1" w:styleId="Nagwek11">
    <w:name w:val="Nagłówek 11"/>
    <w:basedOn w:val="Nagwek4"/>
    <w:rsid w:val="00117278"/>
    <w:pPr>
      <w:numPr>
        <w:numId w:val="0"/>
      </w:numPr>
      <w:tabs>
        <w:tab w:val="left" w:pos="720"/>
      </w:tabs>
      <w:spacing w:before="0"/>
    </w:pPr>
  </w:style>
  <w:style w:type="character" w:customStyle="1" w:styleId="DefaultZnak">
    <w:name w:val="Default Znak"/>
    <w:rsid w:val="00117278"/>
    <w:rPr>
      <w:color w:val="000000"/>
      <w:sz w:val="24"/>
      <w:szCs w:val="24"/>
      <w:lang w:val="pl-PL" w:eastAsia="pl-PL" w:bidi="ar-SA"/>
    </w:rPr>
  </w:style>
  <w:style w:type="character" w:customStyle="1" w:styleId="tw4winTerm">
    <w:name w:val="tw4winTerm"/>
    <w:rsid w:val="00117278"/>
    <w:rPr>
      <w:color w:val="000000"/>
    </w:rPr>
  </w:style>
  <w:style w:type="paragraph" w:customStyle="1" w:styleId="Podtytu2">
    <w:name w:val="Podtytuł 2"/>
    <w:basedOn w:val="Default"/>
    <w:next w:val="Default"/>
    <w:rsid w:val="00117278"/>
    <w:pPr>
      <w:spacing w:after="60"/>
    </w:pPr>
    <w:rPr>
      <w:color w:val="auto"/>
    </w:rPr>
  </w:style>
  <w:style w:type="character" w:customStyle="1" w:styleId="111Nagwek3">
    <w:name w:val="1.1.1. Nagłówek 3"/>
    <w:rsid w:val="00117278"/>
    <w:rPr>
      <w:b/>
      <w:bCs/>
      <w:color w:val="000000"/>
      <w:sz w:val="22"/>
      <w:szCs w:val="22"/>
    </w:rPr>
  </w:style>
  <w:style w:type="paragraph" w:styleId="Listapunktowana">
    <w:name w:val="List Bullet"/>
    <w:basedOn w:val="Default"/>
    <w:next w:val="Default"/>
    <w:autoRedefine/>
    <w:rsid w:val="00117278"/>
    <w:pPr>
      <w:tabs>
        <w:tab w:val="left" w:pos="0"/>
        <w:tab w:val="left" w:pos="426"/>
      </w:tabs>
      <w:jc w:val="both"/>
    </w:pPr>
    <w:rPr>
      <w:b/>
      <w:bCs/>
      <w:noProof/>
      <w:color w:val="auto"/>
      <w:sz w:val="22"/>
      <w:szCs w:val="22"/>
    </w:rPr>
  </w:style>
  <w:style w:type="paragraph" w:customStyle="1" w:styleId="StylTekstpodstawowyPierwszywiersz125cmInterlinia1Znak">
    <w:name w:val="Styl Tekst podstawowy + Pierwszy wiersz:  125 cm Interlinia:  1... Znak"/>
    <w:basedOn w:val="Default"/>
    <w:next w:val="Default"/>
    <w:rsid w:val="00117278"/>
    <w:rPr>
      <w:color w:val="auto"/>
    </w:rPr>
  </w:style>
  <w:style w:type="character" w:styleId="Hipercze">
    <w:name w:val="Hyperlink"/>
    <w:uiPriority w:val="99"/>
    <w:rsid w:val="00117278"/>
    <w:rPr>
      <w:color w:val="000000"/>
    </w:rPr>
  </w:style>
  <w:style w:type="paragraph" w:styleId="Tekstpodstawowywcity2">
    <w:name w:val="Body Text Indent 2"/>
    <w:basedOn w:val="Default"/>
    <w:next w:val="Default"/>
    <w:link w:val="Tekstpodstawowywcity2Znak"/>
    <w:rsid w:val="00117278"/>
    <w:rPr>
      <w:color w:val="auto"/>
    </w:rPr>
  </w:style>
  <w:style w:type="character" w:customStyle="1" w:styleId="Tekstpodstawowywcity2Znak">
    <w:name w:val="Tekst podstawowy wcięty 2 Znak"/>
    <w:basedOn w:val="Domylnaczcionkaakapitu"/>
    <w:link w:val="Tekstpodstawowywcity2"/>
    <w:rsid w:val="00117278"/>
    <w:rPr>
      <w:rFonts w:ascii="Times New Roman" w:eastAsia="Times New Roman" w:hAnsi="Times New Roman" w:cs="Times New Roman"/>
      <w:sz w:val="24"/>
      <w:szCs w:val="24"/>
      <w:lang w:eastAsia="pl-PL"/>
    </w:rPr>
  </w:style>
  <w:style w:type="paragraph" w:styleId="Zwykytekst">
    <w:name w:val="Plain Text"/>
    <w:basedOn w:val="Default"/>
    <w:next w:val="Default"/>
    <w:link w:val="ZwykytekstZnak"/>
    <w:rsid w:val="00117278"/>
    <w:rPr>
      <w:color w:val="auto"/>
    </w:rPr>
  </w:style>
  <w:style w:type="character" w:customStyle="1" w:styleId="ZwykytekstZnak">
    <w:name w:val="Zwykły tekst Znak"/>
    <w:basedOn w:val="Domylnaczcionkaakapitu"/>
    <w:link w:val="Zwykytekst"/>
    <w:rsid w:val="00117278"/>
    <w:rPr>
      <w:rFonts w:ascii="Times New Roman" w:eastAsia="Times New Roman" w:hAnsi="Times New Roman" w:cs="Times New Roman"/>
      <w:sz w:val="24"/>
      <w:szCs w:val="24"/>
      <w:lang w:eastAsia="pl-PL"/>
    </w:rPr>
  </w:style>
  <w:style w:type="paragraph" w:styleId="Tekstblokowy">
    <w:name w:val="Block Text"/>
    <w:basedOn w:val="Default"/>
    <w:next w:val="Default"/>
    <w:rsid w:val="00117278"/>
    <w:rPr>
      <w:color w:val="auto"/>
    </w:rPr>
  </w:style>
  <w:style w:type="paragraph" w:customStyle="1" w:styleId="WW-ListBullet">
    <w:name w:val="WW-List Bullet"/>
    <w:basedOn w:val="Default"/>
    <w:next w:val="Default"/>
    <w:rsid w:val="00117278"/>
    <w:rPr>
      <w:color w:val="auto"/>
    </w:rPr>
  </w:style>
  <w:style w:type="paragraph" w:styleId="Listanumerowana2">
    <w:name w:val="List Number 2"/>
    <w:basedOn w:val="Default"/>
    <w:next w:val="Default"/>
    <w:rsid w:val="00117278"/>
    <w:rPr>
      <w:color w:val="auto"/>
    </w:rPr>
  </w:style>
  <w:style w:type="paragraph" w:customStyle="1" w:styleId="BodySingle">
    <w:name w:val="Body Single"/>
    <w:basedOn w:val="Default"/>
    <w:next w:val="Default"/>
    <w:rsid w:val="00117278"/>
    <w:pPr>
      <w:spacing w:before="43" w:after="100"/>
    </w:pPr>
    <w:rPr>
      <w:color w:val="auto"/>
    </w:rPr>
  </w:style>
  <w:style w:type="paragraph" w:customStyle="1" w:styleId="Sous-titreobjet">
    <w:name w:val="Sous-titre objet"/>
    <w:basedOn w:val="Default"/>
    <w:next w:val="Default"/>
    <w:rsid w:val="00117278"/>
    <w:rPr>
      <w:color w:val="auto"/>
    </w:rPr>
  </w:style>
  <w:style w:type="paragraph" w:customStyle="1" w:styleId="StylTekstpodstawowyPierwszywiersz125cmInterlinia1ZnakZnak">
    <w:name w:val="Styl Tekst podstawowy + Pierwszy wiersz:  125 cm Interlinia:  1... Znak Znak"/>
    <w:basedOn w:val="Default"/>
    <w:next w:val="Default"/>
    <w:rsid w:val="00117278"/>
    <w:rPr>
      <w:color w:val="auto"/>
    </w:rPr>
  </w:style>
  <w:style w:type="character" w:customStyle="1" w:styleId="spelle">
    <w:name w:val="spelle"/>
    <w:rsid w:val="00117278"/>
    <w:rPr>
      <w:rFonts w:ascii="Arial" w:hAnsi="Arial" w:cs="Arial"/>
      <w:color w:val="000000"/>
      <w:sz w:val="20"/>
      <w:szCs w:val="20"/>
    </w:rPr>
  </w:style>
  <w:style w:type="paragraph" w:customStyle="1" w:styleId="xl26">
    <w:name w:val="xl26"/>
    <w:basedOn w:val="Default"/>
    <w:next w:val="Default"/>
    <w:rsid w:val="00117278"/>
    <w:pPr>
      <w:spacing w:before="100" w:after="100"/>
    </w:pPr>
    <w:rPr>
      <w:color w:val="auto"/>
    </w:rPr>
  </w:style>
  <w:style w:type="paragraph" w:customStyle="1" w:styleId="Podtytu1">
    <w:name w:val="Podtytuł 1"/>
    <w:basedOn w:val="Default"/>
    <w:next w:val="Default"/>
    <w:rsid w:val="00117278"/>
    <w:pPr>
      <w:spacing w:before="120" w:after="60"/>
    </w:pPr>
    <w:rPr>
      <w:color w:val="auto"/>
    </w:rPr>
  </w:style>
  <w:style w:type="paragraph" w:styleId="Spistreci1">
    <w:name w:val="toc 1"/>
    <w:basedOn w:val="Nagwek1"/>
    <w:next w:val="Normalny"/>
    <w:autoRedefine/>
    <w:uiPriority w:val="39"/>
    <w:rsid w:val="004A7838"/>
    <w:pPr>
      <w:tabs>
        <w:tab w:val="left" w:pos="720"/>
        <w:tab w:val="right" w:leader="dot" w:pos="9356"/>
      </w:tabs>
      <w:spacing w:before="20" w:beforeAutospacing="0" w:after="20"/>
      <w:ind w:left="709" w:hanging="709"/>
    </w:pPr>
    <w:rPr>
      <w:rFonts w:cs="Arial"/>
      <w:bCs/>
      <w:caps/>
      <w:noProof/>
      <w:color w:val="000000"/>
      <w:sz w:val="24"/>
      <w:szCs w:val="24"/>
    </w:rPr>
  </w:style>
  <w:style w:type="paragraph" w:customStyle="1" w:styleId="Naglwek2">
    <w:name w:val="Naglówek 2"/>
    <w:basedOn w:val="Normalny"/>
    <w:next w:val="Normalny"/>
    <w:rsid w:val="00117278"/>
    <w:pPr>
      <w:keepNext/>
      <w:autoSpaceDE w:val="0"/>
      <w:autoSpaceDN w:val="0"/>
      <w:spacing w:after="0" w:line="240" w:lineRule="auto"/>
    </w:pPr>
    <w:rPr>
      <w:rFonts w:eastAsia="Times New Roman" w:cs="Times New Roman"/>
      <w:szCs w:val="24"/>
      <w:lang w:eastAsia="pl-PL"/>
    </w:rPr>
  </w:style>
  <w:style w:type="paragraph" w:customStyle="1" w:styleId="Podtytu32">
    <w:name w:val="Podtytu3 2"/>
    <w:basedOn w:val="Default"/>
    <w:next w:val="Default"/>
    <w:rsid w:val="00117278"/>
    <w:pPr>
      <w:autoSpaceDE/>
      <w:autoSpaceDN/>
      <w:adjustRightInd/>
      <w:spacing w:after="60"/>
    </w:pPr>
    <w:rPr>
      <w:color w:val="auto"/>
      <w:szCs w:val="20"/>
    </w:rPr>
  </w:style>
  <w:style w:type="paragraph" w:customStyle="1" w:styleId="Tekstpodstawowy31">
    <w:name w:val="Tekst podstawowy 31"/>
    <w:basedOn w:val="Default"/>
    <w:next w:val="Default"/>
    <w:rsid w:val="00117278"/>
    <w:pPr>
      <w:autoSpaceDE/>
      <w:autoSpaceDN/>
      <w:adjustRightInd/>
      <w:spacing w:after="60"/>
    </w:pPr>
    <w:rPr>
      <w:color w:val="auto"/>
      <w:szCs w:val="20"/>
    </w:rPr>
  </w:style>
  <w:style w:type="character" w:customStyle="1" w:styleId="111Nag3wek3">
    <w:name w:val="1.1.1. Nag3ówek 3"/>
    <w:rsid w:val="00117278"/>
    <w:rPr>
      <w:b/>
      <w:color w:val="000000"/>
      <w:sz w:val="22"/>
    </w:rPr>
  </w:style>
  <w:style w:type="paragraph" w:customStyle="1" w:styleId="Tekstpodstawowy21">
    <w:name w:val="Tekst podstawowy 21"/>
    <w:basedOn w:val="Normalny"/>
    <w:rsid w:val="00117278"/>
    <w:pPr>
      <w:widowControl w:val="0"/>
      <w:spacing w:after="0" w:line="240" w:lineRule="auto"/>
    </w:pPr>
    <w:rPr>
      <w:rFonts w:eastAsia="Times New Roman" w:cs="Times New Roman"/>
      <w:szCs w:val="20"/>
      <w:lang w:eastAsia="pl-PL"/>
    </w:rPr>
  </w:style>
  <w:style w:type="paragraph" w:customStyle="1" w:styleId="Tekstpodstawowywcity21">
    <w:name w:val="Tekst podstawowy wcięty 21"/>
    <w:basedOn w:val="Default"/>
    <w:next w:val="Default"/>
    <w:rsid w:val="00117278"/>
    <w:pPr>
      <w:autoSpaceDE/>
      <w:autoSpaceDN/>
      <w:adjustRightInd/>
    </w:pPr>
    <w:rPr>
      <w:color w:val="auto"/>
      <w:szCs w:val="20"/>
    </w:rPr>
  </w:style>
  <w:style w:type="paragraph" w:customStyle="1" w:styleId="Zwykytekst1">
    <w:name w:val="Zwykły tekst1"/>
    <w:basedOn w:val="Default"/>
    <w:next w:val="Default"/>
    <w:rsid w:val="00117278"/>
    <w:pPr>
      <w:autoSpaceDE/>
      <w:autoSpaceDN/>
      <w:adjustRightInd/>
    </w:pPr>
    <w:rPr>
      <w:color w:val="auto"/>
      <w:szCs w:val="20"/>
    </w:rPr>
  </w:style>
  <w:style w:type="paragraph" w:customStyle="1" w:styleId="Tekstblokowy1">
    <w:name w:val="Tekst blokowy1"/>
    <w:basedOn w:val="Default"/>
    <w:next w:val="Default"/>
    <w:rsid w:val="00117278"/>
    <w:pPr>
      <w:autoSpaceDE/>
      <w:autoSpaceDN/>
      <w:adjustRightInd/>
    </w:pPr>
    <w:rPr>
      <w:color w:val="auto"/>
      <w:szCs w:val="20"/>
    </w:rPr>
  </w:style>
  <w:style w:type="character" w:customStyle="1" w:styleId="Pogrubienie1">
    <w:name w:val="Pogrubienie1"/>
    <w:rsid w:val="00117278"/>
    <w:rPr>
      <w:color w:val="000000"/>
    </w:rPr>
  </w:style>
  <w:style w:type="paragraph" w:customStyle="1" w:styleId="Tekstpodstawowywcity31">
    <w:name w:val="Tekst podstawowy wcięty 31"/>
    <w:basedOn w:val="Default"/>
    <w:next w:val="Default"/>
    <w:rsid w:val="00117278"/>
    <w:pPr>
      <w:autoSpaceDE/>
      <w:autoSpaceDN/>
      <w:adjustRightInd/>
      <w:spacing w:after="120"/>
    </w:pPr>
    <w:rPr>
      <w:color w:val="auto"/>
      <w:szCs w:val="20"/>
    </w:rPr>
  </w:style>
  <w:style w:type="paragraph" w:customStyle="1" w:styleId="Podtytu31">
    <w:name w:val="Podtytu3 1"/>
    <w:basedOn w:val="Default"/>
    <w:next w:val="Default"/>
    <w:rsid w:val="00117278"/>
    <w:pPr>
      <w:autoSpaceDE/>
      <w:autoSpaceDN/>
      <w:adjustRightInd/>
      <w:spacing w:before="120" w:after="60"/>
    </w:pPr>
    <w:rPr>
      <w:color w:val="auto"/>
      <w:szCs w:val="20"/>
    </w:rPr>
  </w:style>
  <w:style w:type="paragraph" w:customStyle="1" w:styleId="Nagwek10">
    <w:name w:val="Nagłówek 10"/>
    <w:basedOn w:val="Nagwek1"/>
    <w:autoRedefine/>
    <w:rsid w:val="00117278"/>
    <w:pPr>
      <w:keepNext w:val="0"/>
      <w:widowControl w:val="0"/>
      <w:tabs>
        <w:tab w:val="left" w:pos="0"/>
      </w:tabs>
      <w:autoSpaceDE w:val="0"/>
      <w:autoSpaceDN w:val="0"/>
      <w:adjustRightInd w:val="0"/>
      <w:spacing w:before="240" w:after="240" w:line="240" w:lineRule="auto"/>
      <w:ind w:left="709" w:hanging="709"/>
      <w:jc w:val="left"/>
    </w:pPr>
    <w:rPr>
      <w:w w:val="113"/>
      <w:sz w:val="22"/>
      <w:szCs w:val="22"/>
      <w:lang w:val="x-none" w:eastAsia="x-none"/>
    </w:rPr>
  </w:style>
  <w:style w:type="character" w:customStyle="1" w:styleId="Nagwek11Znak">
    <w:name w:val="Nagłówek 11 Znak"/>
    <w:rsid w:val="00117278"/>
    <w:rPr>
      <w:b/>
      <w:color w:val="000000"/>
      <w:sz w:val="24"/>
      <w:szCs w:val="24"/>
      <w:lang w:val="pl-PL" w:eastAsia="pl-PL" w:bidi="ar-SA"/>
    </w:rPr>
  </w:style>
  <w:style w:type="paragraph" w:customStyle="1" w:styleId="Nagwek12">
    <w:name w:val="Nagłówek 12"/>
    <w:basedOn w:val="Nagwek11"/>
    <w:rsid w:val="00117278"/>
    <w:pPr>
      <w:spacing w:before="120" w:after="120"/>
    </w:pPr>
    <w:rPr>
      <w:w w:val="109"/>
      <w:sz w:val="22"/>
    </w:rPr>
  </w:style>
  <w:style w:type="paragraph" w:customStyle="1" w:styleId="Standardowy3">
    <w:name w:val="Standardowy3"/>
    <w:next w:val="Default"/>
    <w:rsid w:val="00117278"/>
    <w:pPr>
      <w:spacing w:after="0" w:line="240" w:lineRule="auto"/>
    </w:pPr>
    <w:rPr>
      <w:rFonts w:ascii="Times New Roman" w:eastAsia="Times New Roman" w:hAnsi="Times New Roman" w:cs="Times New Roman"/>
      <w:noProof/>
      <w:sz w:val="20"/>
      <w:szCs w:val="20"/>
      <w:lang w:eastAsia="pl-PL"/>
    </w:rPr>
  </w:style>
  <w:style w:type="paragraph" w:customStyle="1" w:styleId="Nagwek2ASAPHeading2Numbered-2h3ICLHeading2aH2PAMajorSectionl2Headline2h22headiheading2h21h2221kopregel2TitremHeading10">
    <w:name w:val="Nagłówek 2.ASAPHeading 2.Numbered - 2.h 3.ICL.Heading 2a.H2.PA Major Section.l2.Headline 2.h2.2.headi.heading2.h21.h22.21.kopregel 2.Titre m.Heading 10"/>
    <w:basedOn w:val="Default"/>
    <w:next w:val="Default"/>
    <w:rsid w:val="00117278"/>
    <w:pPr>
      <w:autoSpaceDE/>
      <w:autoSpaceDN/>
      <w:adjustRightInd/>
      <w:spacing w:before="120" w:after="60"/>
    </w:pPr>
    <w:rPr>
      <w:color w:val="auto"/>
      <w:szCs w:val="20"/>
    </w:rPr>
  </w:style>
  <w:style w:type="paragraph" w:styleId="Spistreci2">
    <w:name w:val="toc 2"/>
    <w:basedOn w:val="Normalny"/>
    <w:next w:val="Normalny"/>
    <w:autoRedefine/>
    <w:uiPriority w:val="39"/>
    <w:rsid w:val="00117278"/>
    <w:pPr>
      <w:widowControl w:val="0"/>
      <w:tabs>
        <w:tab w:val="left" w:pos="1134"/>
        <w:tab w:val="right" w:leader="dot" w:pos="9396"/>
      </w:tabs>
      <w:autoSpaceDE w:val="0"/>
      <w:autoSpaceDN w:val="0"/>
      <w:adjustRightInd w:val="0"/>
      <w:spacing w:before="20" w:after="20"/>
      <w:ind w:left="992" w:hanging="567"/>
    </w:pPr>
    <w:rPr>
      <w:rFonts w:eastAsia="Times New Roman" w:cs="Times New Roman"/>
      <w:szCs w:val="24"/>
      <w:u w:val="single"/>
      <w:lang w:eastAsia="pl-PL"/>
    </w:rPr>
  </w:style>
  <w:style w:type="paragraph" w:styleId="Spistreci3">
    <w:name w:val="toc 3"/>
    <w:basedOn w:val="Normalny"/>
    <w:next w:val="Normalny"/>
    <w:autoRedefine/>
    <w:uiPriority w:val="39"/>
    <w:rsid w:val="00117278"/>
    <w:pPr>
      <w:widowControl w:val="0"/>
      <w:tabs>
        <w:tab w:val="left" w:pos="851"/>
        <w:tab w:val="right" w:leader="dot" w:pos="9396"/>
      </w:tabs>
      <w:autoSpaceDE w:val="0"/>
      <w:autoSpaceDN w:val="0"/>
      <w:adjustRightInd w:val="0"/>
      <w:spacing w:before="20" w:after="20"/>
      <w:ind w:left="454"/>
    </w:pPr>
    <w:rPr>
      <w:rFonts w:eastAsia="Times New Roman" w:cs="Times New Roman"/>
      <w:noProof/>
      <w:lang w:eastAsia="pl-PL"/>
    </w:rPr>
  </w:style>
  <w:style w:type="paragraph" w:customStyle="1" w:styleId="normaltableau">
    <w:name w:val="normal_tableau"/>
    <w:basedOn w:val="Normalny"/>
    <w:rsid w:val="00117278"/>
    <w:pPr>
      <w:spacing w:before="120" w:line="240" w:lineRule="auto"/>
    </w:pPr>
    <w:rPr>
      <w:rFonts w:ascii="Optima" w:eastAsia="Times New Roman" w:hAnsi="Optima" w:cs="Times New Roman"/>
      <w:szCs w:val="20"/>
      <w:lang w:val="en-GB" w:eastAsia="pl-PL"/>
    </w:rPr>
  </w:style>
  <w:style w:type="paragraph" w:customStyle="1" w:styleId="Nagwekstronynieparzystej">
    <w:name w:val="Nagłówek strony nieparzystej"/>
    <w:aliases w:val="Nagłówek strony nieparzystej1,Nagłówek strony nieparzystej2,Nagłówek strony nieparzystej3,Nagłówek strony nieparzystej4,Nagłówek strony nieparzystej5,Nagłówek strony nieparzystej6"/>
    <w:basedOn w:val="Normalny"/>
    <w:next w:val="Nagwek"/>
    <w:rsid w:val="00117278"/>
    <w:pPr>
      <w:tabs>
        <w:tab w:val="left" w:pos="1008"/>
        <w:tab w:val="left" w:pos="1728"/>
        <w:tab w:val="left" w:pos="2448"/>
        <w:tab w:val="left" w:pos="3168"/>
        <w:tab w:val="left" w:pos="3888"/>
        <w:tab w:val="center" w:pos="4153"/>
        <w:tab w:val="left" w:pos="4608"/>
        <w:tab w:val="left" w:pos="5328"/>
        <w:tab w:val="left" w:pos="6048"/>
        <w:tab w:val="left" w:pos="6768"/>
        <w:tab w:val="left" w:pos="7488"/>
        <w:tab w:val="left" w:pos="8208"/>
        <w:tab w:val="right" w:pos="8306"/>
        <w:tab w:val="left" w:pos="8928"/>
        <w:tab w:val="left" w:pos="9648"/>
      </w:tabs>
      <w:spacing w:after="240" w:line="240" w:lineRule="auto"/>
    </w:pPr>
    <w:rPr>
      <w:rFonts w:eastAsia="Times New Roman" w:cs="Times New Roman"/>
      <w:szCs w:val="20"/>
      <w:lang w:val="en-GB" w:eastAsia="pl-PL"/>
    </w:rPr>
  </w:style>
  <w:style w:type="paragraph" w:customStyle="1" w:styleId="OG1">
    <w:name w:val="OG1"/>
    <w:rsid w:val="00117278"/>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spacing w:after="0" w:line="240" w:lineRule="auto"/>
    </w:pPr>
    <w:rPr>
      <w:rFonts w:ascii="Times Roman" w:eastAsia="Times New Roman" w:hAnsi="Times Roman" w:cs="Times New Roman"/>
      <w:szCs w:val="20"/>
      <w:lang w:val="en-US"/>
    </w:rPr>
  </w:style>
  <w:style w:type="paragraph" w:customStyle="1" w:styleId="Studium">
    <w:name w:val="Studium"/>
    <w:basedOn w:val="Normalny"/>
    <w:rsid w:val="00117278"/>
    <w:pPr>
      <w:spacing w:line="240" w:lineRule="auto"/>
    </w:pPr>
    <w:rPr>
      <w:rFonts w:ascii="Arial" w:eastAsia="Times New Roman" w:hAnsi="Arial" w:cs="Arial"/>
      <w:sz w:val="20"/>
      <w:szCs w:val="20"/>
      <w:lang w:eastAsia="pl-PL"/>
    </w:rPr>
  </w:style>
  <w:style w:type="paragraph" w:styleId="Podtytu">
    <w:name w:val="Subtitle"/>
    <w:basedOn w:val="Normalny"/>
    <w:link w:val="PodtytuZnak"/>
    <w:qFormat/>
    <w:rsid w:val="00117278"/>
    <w:pPr>
      <w:spacing w:after="60" w:line="240" w:lineRule="auto"/>
      <w:jc w:val="center"/>
      <w:outlineLvl w:val="1"/>
    </w:pPr>
    <w:rPr>
      <w:rFonts w:eastAsia="Times New Roman" w:cs="Arial"/>
      <w:sz w:val="32"/>
      <w:szCs w:val="24"/>
      <w:lang w:eastAsia="pl-PL"/>
    </w:rPr>
  </w:style>
  <w:style w:type="character" w:customStyle="1" w:styleId="PodtytuZnak">
    <w:name w:val="Podtytuł Znak"/>
    <w:basedOn w:val="Domylnaczcionkaakapitu"/>
    <w:link w:val="Podtytu"/>
    <w:rsid w:val="00117278"/>
    <w:rPr>
      <w:rFonts w:ascii="Times New Roman" w:eastAsia="Times New Roman" w:hAnsi="Times New Roman" w:cs="Arial"/>
      <w:sz w:val="32"/>
      <w:szCs w:val="24"/>
      <w:lang w:eastAsia="pl-PL"/>
    </w:rPr>
  </w:style>
  <w:style w:type="paragraph" w:styleId="Mapadokumentu">
    <w:name w:val="Document Map"/>
    <w:basedOn w:val="Normalny"/>
    <w:link w:val="MapadokumentuZnak"/>
    <w:semiHidden/>
    <w:rsid w:val="00117278"/>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117278"/>
    <w:rPr>
      <w:rFonts w:ascii="Tahoma" w:eastAsia="Times New Roman" w:hAnsi="Tahoma" w:cs="Tahoma"/>
      <w:sz w:val="20"/>
      <w:szCs w:val="20"/>
      <w:shd w:val="clear" w:color="auto" w:fill="000080"/>
      <w:lang w:eastAsia="pl-PL"/>
    </w:rPr>
  </w:style>
  <w:style w:type="character" w:styleId="UyteHipercze">
    <w:name w:val="FollowedHyperlink"/>
    <w:rsid w:val="00117278"/>
    <w:rPr>
      <w:color w:val="800080"/>
      <w:u w:val="single"/>
    </w:rPr>
  </w:style>
  <w:style w:type="paragraph" w:styleId="Lista3">
    <w:name w:val="List 3"/>
    <w:basedOn w:val="Normalny"/>
    <w:rsid w:val="00117278"/>
    <w:pPr>
      <w:widowControl w:val="0"/>
      <w:autoSpaceDE w:val="0"/>
      <w:autoSpaceDN w:val="0"/>
      <w:adjustRightInd w:val="0"/>
      <w:spacing w:after="0" w:line="240" w:lineRule="auto"/>
      <w:ind w:left="849" w:hanging="283"/>
    </w:pPr>
    <w:rPr>
      <w:rFonts w:eastAsia="Times New Roman" w:cs="Times New Roman"/>
      <w:szCs w:val="24"/>
      <w:lang w:eastAsia="pl-PL"/>
    </w:rPr>
  </w:style>
  <w:style w:type="paragraph" w:styleId="Lista5">
    <w:name w:val="List 5"/>
    <w:basedOn w:val="Normalny"/>
    <w:rsid w:val="00117278"/>
    <w:pPr>
      <w:widowControl w:val="0"/>
      <w:autoSpaceDE w:val="0"/>
      <w:autoSpaceDN w:val="0"/>
      <w:adjustRightInd w:val="0"/>
      <w:spacing w:after="0" w:line="240" w:lineRule="auto"/>
      <w:ind w:left="1415" w:hanging="283"/>
    </w:pPr>
    <w:rPr>
      <w:rFonts w:eastAsia="Times New Roman" w:cs="Times New Roman"/>
      <w:szCs w:val="24"/>
      <w:lang w:eastAsia="pl-PL"/>
    </w:rPr>
  </w:style>
  <w:style w:type="paragraph" w:styleId="Lista">
    <w:name w:val="List"/>
    <w:basedOn w:val="Normalny"/>
    <w:rsid w:val="00117278"/>
    <w:pPr>
      <w:widowControl w:val="0"/>
      <w:autoSpaceDE w:val="0"/>
      <w:autoSpaceDN w:val="0"/>
      <w:adjustRightInd w:val="0"/>
      <w:spacing w:after="0" w:line="240" w:lineRule="auto"/>
      <w:ind w:left="283" w:hanging="283"/>
    </w:pPr>
    <w:rPr>
      <w:rFonts w:eastAsia="Times New Roman" w:cs="Times New Roman"/>
      <w:szCs w:val="24"/>
      <w:lang w:eastAsia="pl-PL"/>
    </w:rPr>
  </w:style>
  <w:style w:type="paragraph" w:styleId="Lista2">
    <w:name w:val="List 2"/>
    <w:basedOn w:val="Normalny"/>
    <w:rsid w:val="00117278"/>
    <w:pPr>
      <w:widowControl w:val="0"/>
      <w:autoSpaceDE w:val="0"/>
      <w:autoSpaceDN w:val="0"/>
      <w:adjustRightInd w:val="0"/>
      <w:spacing w:after="0" w:line="240" w:lineRule="auto"/>
      <w:ind w:left="566" w:hanging="283"/>
    </w:pPr>
    <w:rPr>
      <w:rFonts w:eastAsia="Times New Roman" w:cs="Times New Roman"/>
      <w:szCs w:val="24"/>
      <w:lang w:eastAsia="pl-PL"/>
    </w:rPr>
  </w:style>
  <w:style w:type="paragraph" w:styleId="Lista4">
    <w:name w:val="List 4"/>
    <w:basedOn w:val="Normalny"/>
    <w:rsid w:val="00117278"/>
    <w:pPr>
      <w:widowControl w:val="0"/>
      <w:autoSpaceDE w:val="0"/>
      <w:autoSpaceDN w:val="0"/>
      <w:adjustRightInd w:val="0"/>
      <w:spacing w:after="0" w:line="240" w:lineRule="auto"/>
      <w:ind w:left="1132" w:hanging="283"/>
    </w:pPr>
    <w:rPr>
      <w:rFonts w:eastAsia="Times New Roman" w:cs="Times New Roman"/>
      <w:szCs w:val="24"/>
      <w:lang w:eastAsia="pl-PL"/>
    </w:rPr>
  </w:style>
  <w:style w:type="paragraph" w:styleId="Listapunktowana2">
    <w:name w:val="List Bullet 2"/>
    <w:basedOn w:val="Normalny"/>
    <w:rsid w:val="00117278"/>
    <w:pPr>
      <w:widowControl w:val="0"/>
      <w:numPr>
        <w:numId w:val="17"/>
      </w:numPr>
      <w:autoSpaceDE w:val="0"/>
      <w:autoSpaceDN w:val="0"/>
      <w:adjustRightInd w:val="0"/>
      <w:spacing w:after="0" w:line="240" w:lineRule="auto"/>
    </w:pPr>
    <w:rPr>
      <w:rFonts w:eastAsia="Times New Roman" w:cs="Times New Roman"/>
      <w:szCs w:val="24"/>
      <w:lang w:eastAsia="pl-PL"/>
    </w:rPr>
  </w:style>
  <w:style w:type="paragraph" w:styleId="Listapunktowana3">
    <w:name w:val="List Bullet 3"/>
    <w:basedOn w:val="Normalny"/>
    <w:rsid w:val="00117278"/>
    <w:pPr>
      <w:widowControl w:val="0"/>
      <w:numPr>
        <w:numId w:val="18"/>
      </w:numPr>
      <w:autoSpaceDE w:val="0"/>
      <w:autoSpaceDN w:val="0"/>
      <w:adjustRightInd w:val="0"/>
      <w:spacing w:after="0" w:line="240" w:lineRule="auto"/>
    </w:pPr>
    <w:rPr>
      <w:rFonts w:eastAsia="Times New Roman" w:cs="Times New Roman"/>
      <w:szCs w:val="24"/>
      <w:lang w:eastAsia="pl-PL"/>
    </w:rPr>
  </w:style>
  <w:style w:type="paragraph" w:styleId="Listapunktowana4">
    <w:name w:val="List Bullet 4"/>
    <w:basedOn w:val="Normalny"/>
    <w:rsid w:val="00117278"/>
    <w:pPr>
      <w:widowControl w:val="0"/>
      <w:numPr>
        <w:numId w:val="19"/>
      </w:numPr>
      <w:autoSpaceDE w:val="0"/>
      <w:autoSpaceDN w:val="0"/>
      <w:adjustRightInd w:val="0"/>
      <w:spacing w:after="0" w:line="240" w:lineRule="auto"/>
    </w:pPr>
    <w:rPr>
      <w:rFonts w:eastAsia="Times New Roman" w:cs="Times New Roman"/>
      <w:szCs w:val="24"/>
      <w:lang w:eastAsia="pl-PL"/>
    </w:rPr>
  </w:style>
  <w:style w:type="paragraph" w:styleId="Listapunktowana5">
    <w:name w:val="List Bullet 5"/>
    <w:basedOn w:val="Normalny"/>
    <w:rsid w:val="00117278"/>
    <w:pPr>
      <w:widowControl w:val="0"/>
      <w:numPr>
        <w:numId w:val="20"/>
      </w:numPr>
      <w:autoSpaceDE w:val="0"/>
      <w:autoSpaceDN w:val="0"/>
      <w:adjustRightInd w:val="0"/>
      <w:spacing w:after="0" w:line="240" w:lineRule="auto"/>
    </w:pPr>
    <w:rPr>
      <w:rFonts w:eastAsia="Times New Roman" w:cs="Times New Roman"/>
      <w:szCs w:val="24"/>
      <w:lang w:eastAsia="pl-PL"/>
    </w:rPr>
  </w:style>
  <w:style w:type="paragraph" w:styleId="Lista-kontynuacja">
    <w:name w:val="List Continue"/>
    <w:basedOn w:val="Normalny"/>
    <w:rsid w:val="00117278"/>
    <w:pPr>
      <w:widowControl w:val="0"/>
      <w:autoSpaceDE w:val="0"/>
      <w:autoSpaceDN w:val="0"/>
      <w:adjustRightInd w:val="0"/>
      <w:spacing w:line="240" w:lineRule="auto"/>
      <w:ind w:left="283"/>
    </w:pPr>
    <w:rPr>
      <w:rFonts w:eastAsia="Times New Roman" w:cs="Times New Roman"/>
      <w:szCs w:val="24"/>
      <w:lang w:eastAsia="pl-PL"/>
    </w:rPr>
  </w:style>
  <w:style w:type="paragraph" w:styleId="Lista-kontynuacja2">
    <w:name w:val="List Continue 2"/>
    <w:basedOn w:val="Normalny"/>
    <w:rsid w:val="00117278"/>
    <w:pPr>
      <w:widowControl w:val="0"/>
      <w:autoSpaceDE w:val="0"/>
      <w:autoSpaceDN w:val="0"/>
      <w:adjustRightInd w:val="0"/>
      <w:spacing w:line="240" w:lineRule="auto"/>
      <w:ind w:left="566"/>
    </w:pPr>
    <w:rPr>
      <w:rFonts w:eastAsia="Times New Roman" w:cs="Times New Roman"/>
      <w:szCs w:val="24"/>
      <w:lang w:eastAsia="pl-PL"/>
    </w:rPr>
  </w:style>
  <w:style w:type="paragraph" w:styleId="Lista-kontynuacja3">
    <w:name w:val="List Continue 3"/>
    <w:basedOn w:val="Normalny"/>
    <w:rsid w:val="00117278"/>
    <w:pPr>
      <w:widowControl w:val="0"/>
      <w:autoSpaceDE w:val="0"/>
      <w:autoSpaceDN w:val="0"/>
      <w:adjustRightInd w:val="0"/>
      <w:spacing w:line="240" w:lineRule="auto"/>
      <w:ind w:left="849"/>
    </w:pPr>
    <w:rPr>
      <w:rFonts w:eastAsia="Times New Roman" w:cs="Times New Roman"/>
      <w:szCs w:val="24"/>
      <w:lang w:eastAsia="pl-PL"/>
    </w:rPr>
  </w:style>
  <w:style w:type="paragraph" w:styleId="Lista-kontynuacja4">
    <w:name w:val="List Continue 4"/>
    <w:basedOn w:val="Normalny"/>
    <w:rsid w:val="00117278"/>
    <w:pPr>
      <w:widowControl w:val="0"/>
      <w:autoSpaceDE w:val="0"/>
      <w:autoSpaceDN w:val="0"/>
      <w:adjustRightInd w:val="0"/>
      <w:spacing w:line="240" w:lineRule="auto"/>
      <w:ind w:left="1132"/>
    </w:pPr>
    <w:rPr>
      <w:rFonts w:eastAsia="Times New Roman" w:cs="Times New Roman"/>
      <w:szCs w:val="24"/>
      <w:lang w:eastAsia="pl-PL"/>
    </w:rPr>
  </w:style>
  <w:style w:type="paragraph" w:styleId="Lista-kontynuacja5">
    <w:name w:val="List Continue 5"/>
    <w:basedOn w:val="Normalny"/>
    <w:rsid w:val="00117278"/>
    <w:pPr>
      <w:widowControl w:val="0"/>
      <w:autoSpaceDE w:val="0"/>
      <w:autoSpaceDN w:val="0"/>
      <w:adjustRightInd w:val="0"/>
      <w:spacing w:line="240" w:lineRule="auto"/>
      <w:ind w:left="1415"/>
    </w:pPr>
    <w:rPr>
      <w:rFonts w:eastAsia="Times New Roman" w:cs="Times New Roman"/>
      <w:szCs w:val="24"/>
      <w:lang w:eastAsia="pl-PL"/>
    </w:rPr>
  </w:style>
  <w:style w:type="paragraph" w:styleId="Legenda">
    <w:name w:val="caption"/>
    <w:basedOn w:val="Normalny"/>
    <w:next w:val="Normalny"/>
    <w:qFormat/>
    <w:rsid w:val="00117278"/>
    <w:pPr>
      <w:widowControl w:val="0"/>
      <w:autoSpaceDE w:val="0"/>
      <w:autoSpaceDN w:val="0"/>
      <w:adjustRightInd w:val="0"/>
      <w:spacing w:after="0" w:line="240" w:lineRule="auto"/>
    </w:pPr>
    <w:rPr>
      <w:rFonts w:eastAsia="Times New Roman" w:cs="Times New Roman"/>
      <w:b/>
      <w:bCs/>
      <w:sz w:val="20"/>
      <w:szCs w:val="20"/>
      <w:lang w:eastAsia="pl-PL"/>
    </w:rPr>
  </w:style>
  <w:style w:type="paragraph" w:styleId="Tekstpodstawowyzwciciem">
    <w:name w:val="Body Text First Indent"/>
    <w:basedOn w:val="Tekstpodstawowy"/>
    <w:link w:val="TekstpodstawowyzwciciemZnak"/>
    <w:rsid w:val="00117278"/>
    <w:pPr>
      <w:widowControl w:val="0"/>
      <w:tabs>
        <w:tab w:val="clear" w:pos="454"/>
      </w:tabs>
      <w:autoSpaceDE w:val="0"/>
      <w:autoSpaceDN w:val="0"/>
      <w:adjustRightInd w:val="0"/>
      <w:spacing w:after="120"/>
      <w:ind w:firstLine="210"/>
      <w:jc w:val="left"/>
    </w:pPr>
    <w:rPr>
      <w:rFonts w:ascii="Times New Roman" w:hAnsi="Times New Roman"/>
      <w:szCs w:val="24"/>
      <w:lang w:val="x-none" w:eastAsia="x-none"/>
    </w:rPr>
  </w:style>
  <w:style w:type="character" w:customStyle="1" w:styleId="TekstpodstawowyzwciciemZnak">
    <w:name w:val="Tekst podstawowy z wcięciem Znak"/>
    <w:basedOn w:val="TekstpodstawowyZnak"/>
    <w:link w:val="Tekstpodstawowyzwciciem"/>
    <w:rsid w:val="00117278"/>
    <w:rPr>
      <w:rFonts w:ascii="Times New Roman" w:eastAsia="Times New Roman" w:hAnsi="Times New Roman" w:cs="Times New Roman"/>
      <w:sz w:val="24"/>
      <w:szCs w:val="24"/>
      <w:lang w:val="x-none" w:eastAsia="x-none"/>
    </w:rPr>
  </w:style>
  <w:style w:type="paragraph" w:styleId="Tekstpodstawowyzwciciem2">
    <w:name w:val="Body Text First Indent 2"/>
    <w:basedOn w:val="Tekstpodstawowywcity"/>
    <w:link w:val="Tekstpodstawowyzwciciem2Znak"/>
    <w:rsid w:val="00117278"/>
    <w:pPr>
      <w:widowControl w:val="0"/>
      <w:autoSpaceDE w:val="0"/>
      <w:autoSpaceDN w:val="0"/>
      <w:adjustRightInd w:val="0"/>
      <w:spacing w:after="120"/>
      <w:ind w:left="283" w:firstLine="210"/>
      <w:jc w:val="left"/>
    </w:pPr>
    <w:rPr>
      <w:rFonts w:ascii="Times New Roman" w:hAnsi="Times New Roman"/>
      <w:szCs w:val="24"/>
      <w:lang w:val="x-none" w:eastAsia="x-none"/>
    </w:rPr>
  </w:style>
  <w:style w:type="character" w:customStyle="1" w:styleId="Tekstpodstawowyzwciciem2Znak">
    <w:name w:val="Tekst podstawowy z wcięciem 2 Znak"/>
    <w:basedOn w:val="TekstpodstawowywcityZnak"/>
    <w:link w:val="Tekstpodstawowyzwciciem2"/>
    <w:rsid w:val="00117278"/>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semiHidden/>
    <w:rsid w:val="00117278"/>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117278"/>
    <w:rPr>
      <w:rFonts w:ascii="Tahoma" w:eastAsia="Times New Roman" w:hAnsi="Tahoma" w:cs="Tahoma"/>
      <w:sz w:val="16"/>
      <w:szCs w:val="16"/>
      <w:lang w:eastAsia="pl-PL"/>
    </w:rPr>
  </w:style>
  <w:style w:type="paragraph" w:customStyle="1" w:styleId="Standard">
    <w:name w:val="Standard"/>
    <w:rsid w:val="00117278"/>
    <w:pPr>
      <w:widowControl w:val="0"/>
      <w:autoSpaceDE w:val="0"/>
      <w:autoSpaceDN w:val="0"/>
      <w:adjustRightInd w:val="0"/>
      <w:spacing w:after="0" w:line="240" w:lineRule="auto"/>
    </w:pPr>
    <w:rPr>
      <w:rFonts w:ascii="MS Sans Serif" w:eastAsia="Times New Roman" w:hAnsi="MS Sans Serif" w:cs="Times New Roman"/>
      <w:sz w:val="20"/>
      <w:szCs w:val="20"/>
      <w:lang w:val="en-US" w:eastAsia="pl-PL"/>
    </w:rPr>
  </w:style>
  <w:style w:type="paragraph" w:customStyle="1" w:styleId="Listanumerowana1">
    <w:name w:val="Lista numerowana1"/>
    <w:basedOn w:val="Lista"/>
    <w:rsid w:val="00117278"/>
    <w:pPr>
      <w:widowControl/>
      <w:suppressAutoHyphens/>
      <w:autoSpaceDE/>
      <w:autoSpaceDN/>
      <w:adjustRightInd/>
      <w:spacing w:after="240" w:line="240" w:lineRule="atLeast"/>
      <w:ind w:left="1440" w:hanging="360"/>
    </w:pPr>
    <w:rPr>
      <w:rFonts w:ascii="Arial" w:hAnsi="Arial" w:cs="Arial"/>
      <w:spacing w:val="-5"/>
      <w:sz w:val="20"/>
      <w:szCs w:val="20"/>
      <w:lang w:eastAsia="ar-SA"/>
    </w:rPr>
  </w:style>
  <w:style w:type="paragraph" w:styleId="NormalnyWeb">
    <w:name w:val="Normal (Web)"/>
    <w:basedOn w:val="Normalny"/>
    <w:rsid w:val="00117278"/>
    <w:pPr>
      <w:spacing w:before="100" w:beforeAutospacing="1" w:after="100" w:afterAutospacing="1" w:line="240" w:lineRule="auto"/>
    </w:pPr>
    <w:rPr>
      <w:rFonts w:ascii="Arial" w:eastAsia="Times New Roman" w:hAnsi="Arial" w:cs="Arial"/>
      <w:color w:val="000080"/>
      <w:sz w:val="20"/>
      <w:szCs w:val="20"/>
      <w:lang w:eastAsia="pl-PL"/>
    </w:rPr>
  </w:style>
  <w:style w:type="paragraph" w:styleId="Spistreci4">
    <w:name w:val="toc 4"/>
    <w:basedOn w:val="Normalny"/>
    <w:next w:val="Normalny"/>
    <w:autoRedefine/>
    <w:uiPriority w:val="39"/>
    <w:rsid w:val="009D76CA"/>
    <w:pPr>
      <w:tabs>
        <w:tab w:val="left" w:pos="851"/>
        <w:tab w:val="left" w:pos="1440"/>
        <w:tab w:val="right" w:leader="dot" w:pos="9345"/>
      </w:tabs>
      <w:spacing w:before="20" w:after="20"/>
      <w:ind w:left="851"/>
      <w:jc w:val="left"/>
    </w:pPr>
    <w:rPr>
      <w:rFonts w:eastAsia="Times New Roman" w:cs="Times New Roman"/>
      <w:szCs w:val="24"/>
      <w:lang w:eastAsia="pl-PL"/>
    </w:rPr>
  </w:style>
  <w:style w:type="paragraph" w:styleId="Spistreci5">
    <w:name w:val="toc 5"/>
    <w:basedOn w:val="Normalny"/>
    <w:next w:val="Normalny"/>
    <w:autoRedefine/>
    <w:uiPriority w:val="39"/>
    <w:rsid w:val="00117278"/>
    <w:pPr>
      <w:ind w:left="1021"/>
    </w:pPr>
    <w:rPr>
      <w:rFonts w:eastAsia="Times New Roman" w:cs="Times New Roman"/>
      <w:szCs w:val="24"/>
      <w:lang w:eastAsia="pl-PL"/>
    </w:rPr>
  </w:style>
  <w:style w:type="paragraph" w:styleId="Spistreci6">
    <w:name w:val="toc 6"/>
    <w:basedOn w:val="Normalny"/>
    <w:next w:val="Normalny"/>
    <w:autoRedefine/>
    <w:uiPriority w:val="39"/>
    <w:rsid w:val="00117278"/>
    <w:pPr>
      <w:spacing w:after="0" w:line="240" w:lineRule="auto"/>
      <w:ind w:left="1200"/>
    </w:pPr>
    <w:rPr>
      <w:rFonts w:eastAsia="Times New Roman" w:cs="Times New Roman"/>
      <w:szCs w:val="24"/>
      <w:lang w:eastAsia="pl-PL"/>
    </w:rPr>
  </w:style>
  <w:style w:type="paragraph" w:styleId="Spistreci7">
    <w:name w:val="toc 7"/>
    <w:basedOn w:val="Normalny"/>
    <w:next w:val="Normalny"/>
    <w:autoRedefine/>
    <w:uiPriority w:val="39"/>
    <w:rsid w:val="00117278"/>
    <w:pPr>
      <w:spacing w:after="0" w:line="240" w:lineRule="auto"/>
      <w:ind w:left="1440"/>
    </w:pPr>
    <w:rPr>
      <w:rFonts w:eastAsia="Times New Roman" w:cs="Times New Roman"/>
      <w:szCs w:val="24"/>
      <w:lang w:eastAsia="pl-PL"/>
    </w:rPr>
  </w:style>
  <w:style w:type="paragraph" w:styleId="Spistreci8">
    <w:name w:val="toc 8"/>
    <w:basedOn w:val="Normalny"/>
    <w:next w:val="Normalny"/>
    <w:autoRedefine/>
    <w:uiPriority w:val="39"/>
    <w:rsid w:val="00117278"/>
    <w:pPr>
      <w:spacing w:after="0" w:line="240" w:lineRule="auto"/>
      <w:ind w:left="1680"/>
    </w:pPr>
    <w:rPr>
      <w:rFonts w:eastAsia="Times New Roman" w:cs="Times New Roman"/>
      <w:szCs w:val="24"/>
      <w:lang w:eastAsia="pl-PL"/>
    </w:rPr>
  </w:style>
  <w:style w:type="paragraph" w:styleId="Spistreci9">
    <w:name w:val="toc 9"/>
    <w:basedOn w:val="Normalny"/>
    <w:next w:val="Normalny"/>
    <w:autoRedefine/>
    <w:uiPriority w:val="39"/>
    <w:rsid w:val="00117278"/>
    <w:pPr>
      <w:spacing w:after="0" w:line="240" w:lineRule="auto"/>
      <w:ind w:left="1920"/>
    </w:pPr>
    <w:rPr>
      <w:rFonts w:eastAsia="Times New Roman" w:cs="Times New Roman"/>
      <w:szCs w:val="24"/>
      <w:lang w:eastAsia="pl-PL"/>
    </w:rPr>
  </w:style>
  <w:style w:type="table" w:styleId="Tabela-Siatka">
    <w:name w:val="Table Grid"/>
    <w:basedOn w:val="Standardowy"/>
    <w:rsid w:val="00117278"/>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117278"/>
    <w:pPr>
      <w:widowControl w:val="0"/>
      <w:autoSpaceDE w:val="0"/>
      <w:autoSpaceDN w:val="0"/>
      <w:adjustRightInd w:val="0"/>
      <w:spacing w:after="0" w:line="240" w:lineRule="auto"/>
    </w:pPr>
    <w:rPr>
      <w:rFonts w:eastAsia="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17278"/>
    <w:rPr>
      <w:rFonts w:ascii="Times New Roman" w:eastAsia="Times New Roman" w:hAnsi="Times New Roman" w:cs="Times New Roman"/>
      <w:sz w:val="20"/>
      <w:szCs w:val="20"/>
      <w:lang w:eastAsia="pl-PL"/>
    </w:rPr>
  </w:style>
  <w:style w:type="character" w:styleId="Odwoanieprzypisukocowego">
    <w:name w:val="endnote reference"/>
    <w:semiHidden/>
    <w:rsid w:val="00117278"/>
    <w:rPr>
      <w:vertAlign w:val="superscript"/>
    </w:rPr>
  </w:style>
  <w:style w:type="paragraph" w:customStyle="1" w:styleId="tekstost">
    <w:name w:val="tekst ost"/>
    <w:basedOn w:val="Normalny"/>
    <w:rsid w:val="00117278"/>
    <w:pPr>
      <w:overflowPunct w:val="0"/>
      <w:autoSpaceDE w:val="0"/>
      <w:autoSpaceDN w:val="0"/>
      <w:adjustRightInd w:val="0"/>
      <w:spacing w:after="0" w:line="240" w:lineRule="auto"/>
      <w:textAlignment w:val="baseline"/>
    </w:pPr>
    <w:rPr>
      <w:rFonts w:eastAsia="Times New Roman" w:cs="Times New Roman"/>
      <w:sz w:val="20"/>
      <w:szCs w:val="20"/>
      <w:lang w:eastAsia="pl-PL"/>
    </w:rPr>
  </w:style>
  <w:style w:type="numbering" w:customStyle="1" w:styleId="Bezlisty1">
    <w:name w:val="Bez listy1"/>
    <w:next w:val="Bezlisty"/>
    <w:uiPriority w:val="99"/>
    <w:semiHidden/>
    <w:unhideWhenUsed/>
    <w:rsid w:val="00117278"/>
  </w:style>
  <w:style w:type="character" w:customStyle="1" w:styleId="postbody1">
    <w:name w:val="postbody1"/>
    <w:rsid w:val="00117278"/>
    <w:rPr>
      <w:sz w:val="12"/>
      <w:szCs w:val="12"/>
    </w:rPr>
  </w:style>
  <w:style w:type="paragraph" w:customStyle="1" w:styleId="Wcicienormalne1">
    <w:name w:val="Wcięcie normalne1"/>
    <w:basedOn w:val="Normalny"/>
    <w:rsid w:val="0011727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uppressAutoHyphens/>
      <w:spacing w:after="240" w:line="240" w:lineRule="auto"/>
      <w:ind w:left="1008"/>
    </w:pPr>
    <w:rPr>
      <w:rFonts w:eastAsia="Times New Roman" w:cs="Times New Roman"/>
      <w:szCs w:val="20"/>
      <w:lang w:val="en-GB" w:eastAsia="ar-SA"/>
    </w:rPr>
  </w:style>
  <w:style w:type="character" w:customStyle="1" w:styleId="st">
    <w:name w:val="st"/>
    <w:rsid w:val="00117278"/>
  </w:style>
  <w:style w:type="character" w:styleId="Uwydatnienie">
    <w:name w:val="Emphasis"/>
    <w:uiPriority w:val="20"/>
    <w:qFormat/>
    <w:rsid w:val="00117278"/>
    <w:rPr>
      <w:i/>
      <w:iCs/>
    </w:rPr>
  </w:style>
  <w:style w:type="character" w:customStyle="1" w:styleId="postbody">
    <w:name w:val="postbody"/>
    <w:rsid w:val="00117278"/>
  </w:style>
  <w:style w:type="paragraph" w:customStyle="1" w:styleId="Znak">
    <w:name w:val="Znak"/>
    <w:basedOn w:val="Normalny"/>
    <w:rsid w:val="00117278"/>
    <w:pPr>
      <w:spacing w:after="0" w:line="240" w:lineRule="auto"/>
    </w:pPr>
    <w:rPr>
      <w:rFonts w:eastAsia="Times New Roman" w:cs="Times New Roman"/>
      <w:szCs w:val="24"/>
      <w:lang w:eastAsia="pl-PL"/>
    </w:rPr>
  </w:style>
  <w:style w:type="paragraph" w:customStyle="1" w:styleId="ox-4960c68359-msonormal">
    <w:name w:val="ox-4960c68359-msonormal"/>
    <w:basedOn w:val="Normalny"/>
    <w:rsid w:val="00117278"/>
    <w:pPr>
      <w:spacing w:before="100" w:beforeAutospacing="1" w:after="100" w:afterAutospacing="1" w:line="240" w:lineRule="auto"/>
    </w:pPr>
    <w:rPr>
      <w:rFonts w:eastAsia="Times New Roman" w:cs="Times New Roman"/>
      <w:szCs w:val="24"/>
      <w:lang w:eastAsia="pl-PL"/>
    </w:rPr>
  </w:style>
  <w:style w:type="table" w:customStyle="1" w:styleId="Tabela-Siatka1">
    <w:name w:val="Tabela - Siatka1"/>
    <w:basedOn w:val="Standardowy"/>
    <w:next w:val="Tabela-Siatka"/>
    <w:rsid w:val="0011727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117278"/>
    <w:pPr>
      <w:spacing w:after="0"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uiPriority w:val="99"/>
    <w:semiHidden/>
    <w:unhideWhenUsed/>
    <w:rsid w:val="00117278"/>
    <w:rPr>
      <w:color w:val="605E5C"/>
      <w:shd w:val="clear" w:color="auto" w:fill="E1DFDD"/>
    </w:rPr>
  </w:style>
  <w:style w:type="paragraph" w:styleId="Nagwekspisutreci">
    <w:name w:val="TOC Heading"/>
    <w:basedOn w:val="Nagwek1"/>
    <w:next w:val="Normalny"/>
    <w:uiPriority w:val="39"/>
    <w:unhideWhenUsed/>
    <w:qFormat/>
    <w:rsid w:val="00117278"/>
    <w:pPr>
      <w:keepLines/>
      <w:spacing w:before="240" w:beforeAutospacing="0" w:line="259" w:lineRule="auto"/>
      <w:jc w:val="left"/>
      <w:outlineLvl w:val="9"/>
    </w:pPr>
    <w:rPr>
      <w:rFonts w:asciiTheme="majorHAnsi" w:eastAsiaTheme="majorEastAsia" w:hAnsiTheme="majorHAnsi" w:cstheme="majorBidi"/>
      <w:b w:val="0"/>
      <w:color w:val="2F5496" w:themeColor="accent1" w:themeShade="BF"/>
      <w:sz w:val="32"/>
      <w:szCs w:val="32"/>
    </w:rPr>
  </w:style>
  <w:style w:type="numbering" w:customStyle="1" w:styleId="Styl1">
    <w:name w:val="Styl1"/>
    <w:uiPriority w:val="99"/>
    <w:rsid w:val="00117278"/>
    <w:pPr>
      <w:numPr>
        <w:numId w:val="28"/>
      </w:numPr>
    </w:pPr>
  </w:style>
  <w:style w:type="paragraph" w:styleId="Bezodstpw">
    <w:name w:val="No Spacing"/>
    <w:uiPriority w:val="1"/>
    <w:qFormat/>
    <w:rsid w:val="00117278"/>
    <w:pPr>
      <w:spacing w:after="0" w:line="240" w:lineRule="auto"/>
      <w:jc w:val="both"/>
    </w:pPr>
    <w:rPr>
      <w:rFonts w:ascii="Times New Roman" w:hAnsi="Times New Roman"/>
      <w:sz w:val="24"/>
    </w:rPr>
  </w:style>
  <w:style w:type="numbering" w:customStyle="1" w:styleId="Biecalista1">
    <w:name w:val="Bieżąca lista1"/>
    <w:uiPriority w:val="99"/>
    <w:rsid w:val="00E45510"/>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147608">
      <w:bodyDiv w:val="1"/>
      <w:marLeft w:val="0"/>
      <w:marRight w:val="0"/>
      <w:marTop w:val="0"/>
      <w:marBottom w:val="0"/>
      <w:divBdr>
        <w:top w:val="none" w:sz="0" w:space="0" w:color="auto"/>
        <w:left w:val="none" w:sz="0" w:space="0" w:color="auto"/>
        <w:bottom w:val="none" w:sz="0" w:space="0" w:color="auto"/>
        <w:right w:val="none" w:sz="0" w:space="0" w:color="auto"/>
      </w:divBdr>
    </w:div>
    <w:div w:id="289560196">
      <w:bodyDiv w:val="1"/>
      <w:marLeft w:val="0"/>
      <w:marRight w:val="0"/>
      <w:marTop w:val="0"/>
      <w:marBottom w:val="0"/>
      <w:divBdr>
        <w:top w:val="none" w:sz="0" w:space="0" w:color="auto"/>
        <w:left w:val="none" w:sz="0" w:space="0" w:color="auto"/>
        <w:bottom w:val="none" w:sz="0" w:space="0" w:color="auto"/>
        <w:right w:val="none" w:sz="0" w:space="0" w:color="auto"/>
      </w:divBdr>
    </w:div>
    <w:div w:id="1001394720">
      <w:bodyDiv w:val="1"/>
      <w:marLeft w:val="0"/>
      <w:marRight w:val="0"/>
      <w:marTop w:val="0"/>
      <w:marBottom w:val="0"/>
      <w:divBdr>
        <w:top w:val="none" w:sz="0" w:space="0" w:color="auto"/>
        <w:left w:val="none" w:sz="0" w:space="0" w:color="auto"/>
        <w:bottom w:val="none" w:sz="0" w:space="0" w:color="auto"/>
        <w:right w:val="none" w:sz="0" w:space="0" w:color="auto"/>
      </w:divBdr>
    </w:div>
    <w:div w:id="1440371404">
      <w:bodyDiv w:val="1"/>
      <w:marLeft w:val="0"/>
      <w:marRight w:val="0"/>
      <w:marTop w:val="0"/>
      <w:marBottom w:val="0"/>
      <w:divBdr>
        <w:top w:val="none" w:sz="0" w:space="0" w:color="auto"/>
        <w:left w:val="none" w:sz="0" w:space="0" w:color="auto"/>
        <w:bottom w:val="none" w:sz="0" w:space="0" w:color="auto"/>
        <w:right w:val="none" w:sz="0" w:space="0" w:color="auto"/>
      </w:divBdr>
    </w:div>
    <w:div w:id="158749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C9860-45A5-4B18-8D0E-BE4D650D8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10020</Words>
  <Characters>60122</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Waldemar Skibka</dc:creator>
  <cp:keywords/>
  <dc:description/>
  <cp:lastModifiedBy>Tomasz Ładziński</cp:lastModifiedBy>
  <cp:revision>29</cp:revision>
  <cp:lastPrinted>2024-08-08T11:33:00Z</cp:lastPrinted>
  <dcterms:created xsi:type="dcterms:W3CDTF">2024-08-06T12:59:00Z</dcterms:created>
  <dcterms:modified xsi:type="dcterms:W3CDTF">2024-09-12T12:37:00Z</dcterms:modified>
</cp:coreProperties>
</file>